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12C596" w14:textId="7ED099C0" w:rsidR="00584B65" w:rsidRPr="00440202" w:rsidRDefault="00E9594A" w:rsidP="00447E98">
      <w:pPr>
        <w:rPr>
          <w:rFonts w:ascii="Times New Roman" w:hAnsi="Times New Roman"/>
        </w:rPr>
      </w:pPr>
      <w:r>
        <w:rPr>
          <w:rFonts w:ascii="Times New Roman" w:hAnsi="Times New Roman"/>
        </w:rPr>
        <w:tab/>
      </w:r>
    </w:p>
    <w:p w14:paraId="6232E75A" w14:textId="77777777" w:rsidR="003E40F3" w:rsidRPr="00440202" w:rsidRDefault="00000000" w:rsidP="00447E98">
      <w:pPr>
        <w:rPr>
          <w:rFonts w:ascii="Times New Roman" w:hAnsi="Times New Roman"/>
        </w:rPr>
      </w:pPr>
      <w:r>
        <w:rPr>
          <w:rFonts w:ascii="Times New Roman" w:hAnsi="Times New Roman"/>
          <w:noProof/>
        </w:rPr>
        <w:object w:dxaOrig="1440" w:dyaOrig="1440" w14:anchorId="0B11B8E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left:0;text-align:left;margin-left:2.4pt;margin-top:41pt;width:151.2pt;height:44.1pt;z-index:251656192;visibility:visible;mso-wrap-edited:f;mso-position-vertical-relative:page" o:allowincell="f" filled="t">
            <v:imagedata r:id="rId11" o:title=""/>
            <w10:wrap anchory="page"/>
          </v:shape>
          <o:OLEObject Type="Embed" ProgID="Word.Picture.8" ShapeID="_x0000_s2051" DrawAspect="Content" ObjectID="_1793192735" r:id="rId12"/>
        </w:object>
      </w:r>
    </w:p>
    <w:p w14:paraId="55E25C0F" w14:textId="77777777" w:rsidR="00357BE3" w:rsidRPr="00440202" w:rsidRDefault="00357BE3" w:rsidP="00447E98">
      <w:pPr>
        <w:rPr>
          <w:rFonts w:ascii="Times New Roman" w:hAnsi="Times New Roman"/>
        </w:rPr>
      </w:pPr>
    </w:p>
    <w:p w14:paraId="67F288A8" w14:textId="77777777" w:rsidR="00357BE3" w:rsidRPr="00440202" w:rsidRDefault="00357BE3" w:rsidP="00447E98">
      <w:pPr>
        <w:rPr>
          <w:rFonts w:ascii="Times New Roman" w:hAnsi="Times New Roman"/>
        </w:rPr>
      </w:pPr>
    </w:p>
    <w:p w14:paraId="5E7193BC" w14:textId="77777777" w:rsidR="00357BE3" w:rsidRPr="00440202" w:rsidRDefault="00357BE3" w:rsidP="00447E98">
      <w:pPr>
        <w:rPr>
          <w:rFonts w:ascii="Times New Roman" w:hAnsi="Times New Roman"/>
        </w:rPr>
      </w:pPr>
    </w:p>
    <w:p w14:paraId="463D730E" w14:textId="77777777" w:rsidR="00357BE3" w:rsidRPr="00440202" w:rsidRDefault="00357BE3" w:rsidP="00447E98">
      <w:pPr>
        <w:rPr>
          <w:rFonts w:ascii="Times New Roman" w:hAnsi="Times New Roman"/>
        </w:rPr>
      </w:pPr>
    </w:p>
    <w:p w14:paraId="3E73BF2C" w14:textId="77777777" w:rsidR="00357BE3" w:rsidRPr="00440202" w:rsidRDefault="00357BE3" w:rsidP="00447E98">
      <w:pPr>
        <w:rPr>
          <w:rFonts w:ascii="Times New Roman" w:hAnsi="Times New Roman"/>
        </w:rPr>
      </w:pPr>
    </w:p>
    <w:p w14:paraId="7979C1B7" w14:textId="77777777" w:rsidR="00357BE3" w:rsidRPr="00440202" w:rsidRDefault="00357BE3" w:rsidP="00447E98">
      <w:pPr>
        <w:rPr>
          <w:rFonts w:ascii="Times New Roman" w:hAnsi="Times New Roman"/>
        </w:rPr>
      </w:pPr>
    </w:p>
    <w:p w14:paraId="4F09754D" w14:textId="77777777" w:rsidR="00357BE3" w:rsidRPr="00440202" w:rsidRDefault="00357BE3" w:rsidP="00447E98">
      <w:pPr>
        <w:rPr>
          <w:rFonts w:ascii="Times New Roman" w:hAnsi="Times New Roman"/>
        </w:rPr>
      </w:pPr>
    </w:p>
    <w:p w14:paraId="38E5F380" w14:textId="77777777" w:rsidR="00357BE3" w:rsidRPr="00440202" w:rsidRDefault="00357BE3" w:rsidP="00447E98">
      <w:pPr>
        <w:rPr>
          <w:rFonts w:ascii="Times New Roman" w:hAnsi="Times New Roman"/>
        </w:rPr>
      </w:pPr>
    </w:p>
    <w:p w14:paraId="68BB37E2" w14:textId="77777777" w:rsidR="00357BE3" w:rsidRPr="00440202" w:rsidRDefault="00357BE3" w:rsidP="00447E98">
      <w:pPr>
        <w:rPr>
          <w:rFonts w:ascii="Times New Roman" w:hAnsi="Times New Roman"/>
        </w:rPr>
      </w:pPr>
    </w:p>
    <w:p w14:paraId="715BD6C1" w14:textId="77777777" w:rsidR="00357BE3" w:rsidRPr="00440202" w:rsidRDefault="00357BE3" w:rsidP="00447E98">
      <w:pPr>
        <w:rPr>
          <w:rFonts w:ascii="Times New Roman" w:hAnsi="Times New Roman"/>
        </w:rPr>
      </w:pPr>
    </w:p>
    <w:p w14:paraId="6B4A9B67" w14:textId="77777777" w:rsidR="00357BE3" w:rsidRPr="00440202" w:rsidRDefault="00357BE3" w:rsidP="00447E98">
      <w:pPr>
        <w:rPr>
          <w:rFonts w:ascii="Times New Roman" w:hAnsi="Times New Roman"/>
        </w:rPr>
      </w:pPr>
    </w:p>
    <w:p w14:paraId="2838B0D6" w14:textId="77777777" w:rsidR="00357BE3" w:rsidRPr="00440202" w:rsidRDefault="00357BE3" w:rsidP="00447E98">
      <w:pPr>
        <w:jc w:val="center"/>
        <w:rPr>
          <w:rFonts w:ascii="Times New Roman" w:hAnsi="Times New Roman"/>
          <w:b/>
          <w:i/>
          <w:sz w:val="50"/>
          <w:szCs w:val="50"/>
          <w:u w:val="single"/>
        </w:rPr>
      </w:pPr>
      <w:r w:rsidRPr="00440202">
        <w:rPr>
          <w:rFonts w:ascii="Times New Roman" w:hAnsi="Times New Roman"/>
          <w:b/>
          <w:i/>
          <w:sz w:val="50"/>
          <w:szCs w:val="50"/>
          <w:u w:val="single"/>
        </w:rPr>
        <w:t xml:space="preserve">Hitachi </w:t>
      </w:r>
      <w:r w:rsidR="00D407DD" w:rsidRPr="00440202">
        <w:rPr>
          <w:rFonts w:ascii="Times New Roman" w:hAnsi="Times New Roman"/>
          <w:b/>
          <w:i/>
          <w:sz w:val="50"/>
          <w:szCs w:val="50"/>
          <w:u w:val="single"/>
        </w:rPr>
        <w:t>Ops Center Common Services</w:t>
      </w:r>
    </w:p>
    <w:p w14:paraId="21E4C34E" w14:textId="44C77E13" w:rsidR="00357BE3" w:rsidRPr="00440202" w:rsidRDefault="00357BE3" w:rsidP="00447E98">
      <w:pPr>
        <w:jc w:val="center"/>
        <w:rPr>
          <w:rFonts w:ascii="Times New Roman" w:hAnsi="Times New Roman"/>
          <w:b/>
          <w:sz w:val="40"/>
          <w:szCs w:val="40"/>
        </w:rPr>
      </w:pPr>
      <w:r w:rsidRPr="00440202">
        <w:rPr>
          <w:rFonts w:ascii="Times New Roman" w:hAnsi="Times New Roman"/>
          <w:b/>
          <w:sz w:val="40"/>
          <w:szCs w:val="40"/>
        </w:rPr>
        <w:t>Log</w:t>
      </w:r>
      <w:r w:rsidR="00F51A22" w:rsidRPr="00440202">
        <w:rPr>
          <w:rFonts w:ascii="Times New Roman" w:hAnsi="Times New Roman"/>
          <w:b/>
          <w:sz w:val="40"/>
          <w:szCs w:val="40"/>
        </w:rPr>
        <w:t xml:space="preserve"> Anal</w:t>
      </w:r>
      <w:r w:rsidR="00FA0C2A" w:rsidRPr="00440202">
        <w:rPr>
          <w:rFonts w:ascii="Times New Roman" w:hAnsi="Times New Roman"/>
          <w:b/>
          <w:sz w:val="40"/>
          <w:szCs w:val="40"/>
        </w:rPr>
        <w:t>y</w:t>
      </w:r>
      <w:r w:rsidR="00F51A22" w:rsidRPr="00440202">
        <w:rPr>
          <w:rFonts w:ascii="Times New Roman" w:hAnsi="Times New Roman"/>
          <w:b/>
          <w:sz w:val="40"/>
          <w:szCs w:val="40"/>
        </w:rPr>
        <w:t>sis Guide</w:t>
      </w:r>
    </w:p>
    <w:p w14:paraId="60255EB3" w14:textId="77777777" w:rsidR="00357BE3" w:rsidRPr="00440202" w:rsidRDefault="00357BE3" w:rsidP="00447E98">
      <w:pPr>
        <w:rPr>
          <w:rFonts w:ascii="Times New Roman" w:hAnsi="Times New Roman"/>
        </w:rPr>
      </w:pPr>
    </w:p>
    <w:p w14:paraId="14AEF14A" w14:textId="77777777" w:rsidR="00357BE3" w:rsidRPr="00440202" w:rsidRDefault="00357BE3" w:rsidP="00447E98">
      <w:pPr>
        <w:rPr>
          <w:rFonts w:ascii="Times New Roman" w:hAnsi="Times New Roman"/>
        </w:rPr>
      </w:pPr>
    </w:p>
    <w:p w14:paraId="166B6BD1" w14:textId="77777777" w:rsidR="00357BE3" w:rsidRPr="00440202" w:rsidRDefault="00357BE3" w:rsidP="00447E98">
      <w:pPr>
        <w:rPr>
          <w:rFonts w:ascii="Times New Roman" w:hAnsi="Times New Roman"/>
        </w:rPr>
      </w:pPr>
    </w:p>
    <w:p w14:paraId="3213F2CA" w14:textId="77777777" w:rsidR="00357BE3" w:rsidRPr="00440202" w:rsidRDefault="00357BE3" w:rsidP="00447E98">
      <w:pPr>
        <w:rPr>
          <w:rFonts w:ascii="Times New Roman" w:hAnsi="Times New Roman"/>
        </w:rPr>
      </w:pPr>
    </w:p>
    <w:p w14:paraId="4255FC42" w14:textId="77777777" w:rsidR="00357BE3" w:rsidRPr="00440202" w:rsidRDefault="00357BE3" w:rsidP="00447E98">
      <w:pPr>
        <w:rPr>
          <w:rFonts w:ascii="Times New Roman" w:hAnsi="Times New Roman"/>
        </w:rPr>
      </w:pPr>
    </w:p>
    <w:p w14:paraId="77BB57C0" w14:textId="77777777" w:rsidR="00357BE3" w:rsidRPr="00440202" w:rsidRDefault="00357BE3" w:rsidP="00447E98">
      <w:pPr>
        <w:rPr>
          <w:rFonts w:ascii="Times New Roman" w:hAnsi="Times New Roman"/>
        </w:rPr>
      </w:pPr>
    </w:p>
    <w:p w14:paraId="6922508A" w14:textId="77777777" w:rsidR="00357BE3" w:rsidRPr="00440202" w:rsidRDefault="00357BE3" w:rsidP="00447E98">
      <w:pPr>
        <w:rPr>
          <w:rFonts w:ascii="Times New Roman" w:hAnsi="Times New Roman"/>
        </w:rPr>
      </w:pPr>
    </w:p>
    <w:p w14:paraId="6478BEA2" w14:textId="77777777" w:rsidR="00357BE3" w:rsidRPr="00440202" w:rsidRDefault="00357BE3" w:rsidP="00447E98">
      <w:pPr>
        <w:rPr>
          <w:rFonts w:ascii="Times New Roman" w:hAnsi="Times New Roman"/>
        </w:rPr>
      </w:pPr>
    </w:p>
    <w:p w14:paraId="07363A67" w14:textId="77777777" w:rsidR="00357BE3" w:rsidRPr="00440202" w:rsidRDefault="00357BE3" w:rsidP="00447E98">
      <w:pPr>
        <w:rPr>
          <w:rFonts w:ascii="Times New Roman" w:hAnsi="Times New Roman"/>
        </w:rPr>
      </w:pPr>
    </w:p>
    <w:p w14:paraId="466B23F6" w14:textId="77777777" w:rsidR="00357BE3" w:rsidRPr="00440202" w:rsidRDefault="00357BE3" w:rsidP="00447E98">
      <w:pPr>
        <w:rPr>
          <w:rFonts w:ascii="Times New Roman" w:hAnsi="Times New Roman"/>
        </w:rPr>
      </w:pPr>
    </w:p>
    <w:p w14:paraId="174F6418" w14:textId="77777777" w:rsidR="00357BE3" w:rsidRPr="00440202" w:rsidRDefault="00357BE3" w:rsidP="00447E98">
      <w:pPr>
        <w:rPr>
          <w:rFonts w:ascii="Times New Roman" w:hAnsi="Times New Roman"/>
        </w:rPr>
      </w:pPr>
    </w:p>
    <w:p w14:paraId="5BBFAA62" w14:textId="77777777" w:rsidR="00357BE3" w:rsidRPr="00440202" w:rsidRDefault="00357BE3" w:rsidP="00447E98">
      <w:pPr>
        <w:rPr>
          <w:rFonts w:ascii="Times New Roman" w:hAnsi="Times New Roman"/>
        </w:rPr>
      </w:pPr>
    </w:p>
    <w:p w14:paraId="62F85E3F" w14:textId="77777777" w:rsidR="00357BE3" w:rsidRPr="00440202" w:rsidRDefault="00357BE3" w:rsidP="00447E98">
      <w:pPr>
        <w:rPr>
          <w:rFonts w:ascii="Times New Roman" w:hAnsi="Times New Roman"/>
        </w:rPr>
      </w:pPr>
    </w:p>
    <w:p w14:paraId="6D447F42" w14:textId="77777777" w:rsidR="00357BE3" w:rsidRPr="00440202" w:rsidRDefault="00357BE3" w:rsidP="00447E98">
      <w:pPr>
        <w:rPr>
          <w:rFonts w:ascii="Times New Roman" w:hAnsi="Times New Roman"/>
        </w:rPr>
      </w:pPr>
    </w:p>
    <w:p w14:paraId="77D30826" w14:textId="77777777" w:rsidR="00357BE3" w:rsidRPr="00440202" w:rsidRDefault="00357BE3" w:rsidP="00447E98">
      <w:pPr>
        <w:rPr>
          <w:rFonts w:ascii="Times New Roman" w:hAnsi="Times New Roman"/>
        </w:rPr>
      </w:pPr>
    </w:p>
    <w:p w14:paraId="75EC9FB3" w14:textId="77777777" w:rsidR="00357BE3" w:rsidRPr="00440202" w:rsidRDefault="00357BE3" w:rsidP="00447E98">
      <w:pPr>
        <w:rPr>
          <w:rFonts w:ascii="Times New Roman" w:hAnsi="Times New Roman"/>
        </w:rPr>
      </w:pPr>
    </w:p>
    <w:p w14:paraId="11B786A6" w14:textId="77777777" w:rsidR="00357BE3" w:rsidRPr="00440202" w:rsidRDefault="00357BE3" w:rsidP="00447E98">
      <w:pPr>
        <w:rPr>
          <w:rFonts w:ascii="Times New Roman" w:hAnsi="Times New Roman"/>
        </w:rPr>
      </w:pPr>
    </w:p>
    <w:p w14:paraId="48B54214" w14:textId="77777777" w:rsidR="00357BE3" w:rsidRPr="00440202" w:rsidRDefault="00CB7536" w:rsidP="00447E98">
      <w:pPr>
        <w:rPr>
          <w:rFonts w:ascii="Times New Roman" w:hAnsi="Times New Roman"/>
        </w:rPr>
      </w:pPr>
      <w:r w:rsidRPr="00440202">
        <w:rPr>
          <w:rFonts w:ascii="Times New Roman" w:hAnsi="Times New Roman"/>
          <w:noProof/>
        </w:rPr>
        <mc:AlternateContent>
          <mc:Choice Requires="wps">
            <w:drawing>
              <wp:anchor distT="0" distB="0" distL="114300" distR="114300" simplePos="0" relativeHeight="251656193" behindDoc="0" locked="0" layoutInCell="0" allowOverlap="1" wp14:anchorId="41EF3828" wp14:editId="3759A177">
                <wp:simplePos x="0" y="0"/>
                <wp:positionH relativeFrom="column">
                  <wp:posOffset>0</wp:posOffset>
                </wp:positionH>
                <wp:positionV relativeFrom="paragraph">
                  <wp:posOffset>13335</wp:posOffset>
                </wp:positionV>
                <wp:extent cx="5934075" cy="1028700"/>
                <wp:effectExtent l="28575" t="32385" r="28575" b="34290"/>
                <wp:wrapNone/>
                <wp:docPr id="1026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4075" cy="1028700"/>
                        </a:xfrm>
                        <a:prstGeom prst="rect">
                          <a:avLst/>
                        </a:prstGeom>
                        <a:solidFill>
                          <a:srgbClr val="FFFFFF"/>
                        </a:solidFill>
                        <a:ln w="57150" cmpd="thickThin">
                          <a:solidFill>
                            <a:srgbClr val="0000FF"/>
                          </a:solidFill>
                          <a:miter lim="800000"/>
                          <a:headEnd/>
                          <a:tailEnd/>
                        </a:ln>
                      </wps:spPr>
                      <wps:txbx>
                        <w:txbxContent>
                          <w:p w14:paraId="7AE8FCC5" w14:textId="36A27514" w:rsidR="00D24948" w:rsidRPr="001267BC" w:rsidRDefault="00D24948" w:rsidP="001267BC">
                            <w:pPr>
                              <w:rPr>
                                <w:rFonts w:ascii="Times New Roman" w:hAnsi="Times New Roman"/>
                                <w:b/>
                                <w:bCs/>
                                <w:szCs w:val="20"/>
                                <w:lang w:val="x-none" w:eastAsia="x-none"/>
                              </w:rPr>
                            </w:pPr>
                            <w:r w:rsidRPr="001267BC">
                              <w:rPr>
                                <w:rFonts w:ascii="Times New Roman" w:hAnsi="Times New Roman" w:hint="eastAsia"/>
                                <w:b/>
                                <w:bCs/>
                                <w:szCs w:val="20"/>
                                <w:lang w:val="x-none" w:eastAsia="x-none"/>
                              </w:rPr>
                              <w:t>©</w:t>
                            </w:r>
                            <w:r w:rsidRPr="001267BC">
                              <w:rPr>
                                <w:rFonts w:ascii="Times New Roman" w:hAnsi="Times New Roman"/>
                                <w:b/>
                                <w:bCs/>
                                <w:szCs w:val="20"/>
                                <w:lang w:val="x-none" w:eastAsia="x-none"/>
                              </w:rPr>
                              <w:t>20</w:t>
                            </w:r>
                            <w:r w:rsidR="00882C57">
                              <w:rPr>
                                <w:rFonts w:ascii="Times New Roman" w:hAnsi="Times New Roman" w:hint="eastAsia"/>
                                <w:b/>
                                <w:bCs/>
                                <w:szCs w:val="20"/>
                                <w:lang w:val="x-none"/>
                              </w:rPr>
                              <w:t>24</w:t>
                            </w:r>
                            <w:r>
                              <w:rPr>
                                <w:rFonts w:ascii="Times New Roman" w:hAnsi="Times New Roman"/>
                                <w:b/>
                                <w:bCs/>
                                <w:szCs w:val="20"/>
                                <w:lang w:val="x-none" w:eastAsia="x-none"/>
                              </w:rPr>
                              <w:t>,</w:t>
                            </w:r>
                            <w:r w:rsidR="00882C57">
                              <w:rPr>
                                <w:rFonts w:ascii="Times New Roman" w:hAnsi="Times New Roman" w:hint="eastAsia"/>
                                <w:b/>
                                <w:bCs/>
                                <w:szCs w:val="20"/>
                                <w:lang w:val="x-none"/>
                              </w:rPr>
                              <w:t xml:space="preserve"> </w:t>
                            </w:r>
                            <w:r w:rsidRPr="001267BC">
                              <w:rPr>
                                <w:rFonts w:ascii="Times New Roman" w:hAnsi="Times New Roman"/>
                                <w:b/>
                                <w:bCs/>
                                <w:szCs w:val="20"/>
                                <w:lang w:val="x-none" w:eastAsia="x-none"/>
                              </w:rPr>
                              <w:t>Hitachi</w:t>
                            </w:r>
                            <w:r w:rsidR="00882C57">
                              <w:rPr>
                                <w:rFonts w:ascii="Times New Roman" w:hAnsi="Times New Roman" w:hint="eastAsia"/>
                                <w:b/>
                                <w:bCs/>
                                <w:szCs w:val="20"/>
                                <w:lang w:val="x-none"/>
                              </w:rPr>
                              <w:t xml:space="preserve"> Vantara</w:t>
                            </w:r>
                            <w:r w:rsidRPr="001267BC">
                              <w:rPr>
                                <w:rFonts w:ascii="Times New Roman" w:hAnsi="Times New Roman"/>
                                <w:b/>
                                <w:bCs/>
                                <w:szCs w:val="20"/>
                                <w:lang w:val="x-none" w:eastAsia="x-none"/>
                              </w:rPr>
                              <w:t>, Ltd. All rights reserved.</w:t>
                            </w:r>
                          </w:p>
                          <w:p w14:paraId="5735FEBC" w14:textId="440B44DD" w:rsidR="00D24948" w:rsidRPr="001267BC" w:rsidRDefault="00D24948" w:rsidP="001267BC">
                            <w:pPr>
                              <w:jc w:val="left"/>
                              <w:rPr>
                                <w:rFonts w:ascii="Times New Roman" w:hAnsi="Times New Roman"/>
                                <w:szCs w:val="20"/>
                                <w:lang w:val="x-none" w:eastAsia="x-none"/>
                              </w:rPr>
                            </w:pPr>
                            <w:r w:rsidRPr="001267BC">
                              <w:rPr>
                                <w:rFonts w:ascii="Times New Roman" w:hAnsi="Times New Roman"/>
                                <w:szCs w:val="20"/>
                                <w:lang w:val="x-none" w:eastAsia="x-none"/>
                              </w:rPr>
                              <w:t>This guide must not be used for any purposes other than those referred to in this guide. No part of the contents of this guide may be reproduced or transmitted in any form or by any means without the written permission of Hitachi</w:t>
                            </w:r>
                            <w:r w:rsidR="0095198A">
                              <w:rPr>
                                <w:rFonts w:ascii="Times New Roman" w:hAnsi="Times New Roman" w:hint="eastAsia"/>
                                <w:szCs w:val="20"/>
                                <w:lang w:val="x-none"/>
                              </w:rPr>
                              <w:t xml:space="preserve"> Vantara</w:t>
                            </w:r>
                            <w:r w:rsidRPr="001267BC">
                              <w:rPr>
                                <w:rFonts w:ascii="Times New Roman" w:hAnsi="Times New Roman"/>
                                <w:szCs w:val="20"/>
                                <w:lang w:val="x-none" w:eastAsia="x-none"/>
                              </w:rPr>
                              <w:t>, Ltd.</w:t>
                            </w:r>
                          </w:p>
                          <w:p w14:paraId="3F938A26" w14:textId="5CFCB696" w:rsidR="00D24948" w:rsidRPr="00FF0704" w:rsidRDefault="00D24948" w:rsidP="00357BE3">
                            <w:pPr>
                              <w:pStyle w:val="defaul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EF3828" id="_x0000_t202" coordsize="21600,21600" o:spt="202" path="m,l,21600r21600,l21600,xe">
                <v:stroke joinstyle="miter"/>
                <v:path gradientshapeok="t" o:connecttype="rect"/>
              </v:shapetype>
              <v:shape id="Text Box 5" o:spid="_x0000_s1026" type="#_x0000_t202" style="position:absolute;left:0;text-align:left;margin-left:0;margin-top:1.05pt;width:467.25pt;height:81pt;z-index:2516561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" o:allowincell="f" strokecolor="blue" strokeweight="4.5pt">
                <v:stroke linestyle="thickThin"/>
                <v:textbox>
                  <w:txbxContent>
                    <w:p w14:paraId="7AE8FCC5" w14:textId="36A27514" w:rsidR="00D24948" w:rsidRPr="001267BC" w:rsidRDefault="00D24948" w:rsidP="001267BC">
                      <w:pPr>
                        <w:rPr>
                          <w:rFonts w:ascii="Times New Roman" w:hAnsi="Times New Roman"/>
                          <w:b/>
                          <w:bCs/>
                          <w:szCs w:val="20"/>
                          <w:lang w:val="x-none" w:eastAsia="x-none"/>
                        </w:rPr>
                      </w:pPr>
                      <w:r w:rsidRPr="001267BC">
                        <w:rPr>
                          <w:rFonts w:ascii="Times New Roman" w:hAnsi="Times New Roman" w:hint="eastAsia"/>
                          <w:b/>
                          <w:bCs/>
                          <w:szCs w:val="20"/>
                          <w:lang w:val="x-none" w:eastAsia="x-none"/>
                        </w:rPr>
                        <w:t>©</w:t>
                      </w:r>
                      <w:r w:rsidRPr="001267BC">
                        <w:rPr>
                          <w:rFonts w:ascii="Times New Roman" w:hAnsi="Times New Roman"/>
                          <w:b/>
                          <w:bCs/>
                          <w:szCs w:val="20"/>
                          <w:lang w:val="x-none" w:eastAsia="x-none"/>
                        </w:rPr>
                        <w:t>20</w:t>
                      </w:r>
                      <w:r w:rsidR="00882C57">
                        <w:rPr>
                          <w:rFonts w:ascii="Times New Roman" w:hAnsi="Times New Roman" w:hint="eastAsia"/>
                          <w:b/>
                          <w:bCs/>
                          <w:szCs w:val="20"/>
                          <w:lang w:val="x-none"/>
                        </w:rPr>
                        <w:t>24</w:t>
                      </w:r>
                      <w:r>
                        <w:rPr>
                          <w:rFonts w:ascii="Times New Roman" w:hAnsi="Times New Roman"/>
                          <w:b/>
                          <w:bCs/>
                          <w:szCs w:val="20"/>
                          <w:lang w:val="x-none" w:eastAsia="x-none"/>
                        </w:rPr>
                        <w:t>,</w:t>
                      </w:r>
                      <w:r w:rsidR="00882C57">
                        <w:rPr>
                          <w:rFonts w:ascii="Times New Roman" w:hAnsi="Times New Roman" w:hint="eastAsia"/>
                          <w:b/>
                          <w:bCs/>
                          <w:szCs w:val="20"/>
                          <w:lang w:val="x-none"/>
                        </w:rPr>
                        <w:t xml:space="preserve"> </w:t>
                      </w:r>
                      <w:r w:rsidRPr="001267BC">
                        <w:rPr>
                          <w:rFonts w:ascii="Times New Roman" w:hAnsi="Times New Roman"/>
                          <w:b/>
                          <w:bCs/>
                          <w:szCs w:val="20"/>
                          <w:lang w:val="x-none" w:eastAsia="x-none"/>
                        </w:rPr>
                        <w:t>Hitachi</w:t>
                      </w:r>
                      <w:r w:rsidR="00882C57">
                        <w:rPr>
                          <w:rFonts w:ascii="Times New Roman" w:hAnsi="Times New Roman" w:hint="eastAsia"/>
                          <w:b/>
                          <w:bCs/>
                          <w:szCs w:val="20"/>
                          <w:lang w:val="x-none"/>
                        </w:rPr>
                        <w:t xml:space="preserve"> Vantara</w:t>
                      </w:r>
                      <w:r w:rsidRPr="001267BC">
                        <w:rPr>
                          <w:rFonts w:ascii="Times New Roman" w:hAnsi="Times New Roman"/>
                          <w:b/>
                          <w:bCs/>
                          <w:szCs w:val="20"/>
                          <w:lang w:val="x-none" w:eastAsia="x-none"/>
                        </w:rPr>
                        <w:t>, Ltd. All rights reserved.</w:t>
                      </w:r>
                    </w:p>
                    <w:p w14:paraId="5735FEBC" w14:textId="440B44DD" w:rsidR="00D24948" w:rsidRPr="001267BC" w:rsidRDefault="00D24948" w:rsidP="001267BC">
                      <w:pPr>
                        <w:jc w:val="left"/>
                        <w:rPr>
                          <w:rFonts w:ascii="Times New Roman" w:hAnsi="Times New Roman"/>
                          <w:szCs w:val="20"/>
                          <w:lang w:val="x-none" w:eastAsia="x-none"/>
                        </w:rPr>
                      </w:pPr>
                      <w:r w:rsidRPr="001267BC">
                        <w:rPr>
                          <w:rFonts w:ascii="Times New Roman" w:hAnsi="Times New Roman"/>
                          <w:szCs w:val="20"/>
                          <w:lang w:val="x-none" w:eastAsia="x-none"/>
                        </w:rPr>
                        <w:t>This guide must not be used for any purposes other than those referred to in this guide. No part of the contents of this guide may be reproduced or transmitted in any form or by any means without the written permission of Hitachi</w:t>
                      </w:r>
                      <w:r w:rsidR="0095198A">
                        <w:rPr>
                          <w:rFonts w:ascii="Times New Roman" w:hAnsi="Times New Roman" w:hint="eastAsia"/>
                          <w:szCs w:val="20"/>
                          <w:lang w:val="x-none"/>
                        </w:rPr>
                        <w:t xml:space="preserve"> Vantara</w:t>
                      </w:r>
                      <w:r w:rsidRPr="001267BC">
                        <w:rPr>
                          <w:rFonts w:ascii="Times New Roman" w:hAnsi="Times New Roman"/>
                          <w:szCs w:val="20"/>
                          <w:lang w:val="x-none" w:eastAsia="x-none"/>
                        </w:rPr>
                        <w:t>, Ltd.</w:t>
                      </w:r>
                    </w:p>
                    <w:p w14:paraId="3F938A26" w14:textId="5CFCB696" w:rsidR="00D24948" w:rsidRPr="00FF0704" w:rsidRDefault="00D24948" w:rsidP="00357BE3">
                      <w:pPr>
                        <w:pStyle w:val="default"/>
                      </w:pPr>
                    </w:p>
                  </w:txbxContent>
                </v:textbox>
              </v:shape>
            </w:pict>
          </mc:Fallback>
        </mc:AlternateContent>
      </w:r>
    </w:p>
    <w:p w14:paraId="6CB4E6CF" w14:textId="77777777" w:rsidR="00357BE3" w:rsidRPr="00440202" w:rsidRDefault="00357BE3" w:rsidP="00447E98">
      <w:pPr>
        <w:rPr>
          <w:rFonts w:ascii="Times New Roman" w:hAnsi="Times New Roman"/>
        </w:rPr>
      </w:pPr>
    </w:p>
    <w:p w14:paraId="73078277" w14:textId="77777777" w:rsidR="00357BE3" w:rsidRPr="00440202" w:rsidRDefault="00357BE3" w:rsidP="00447E98">
      <w:pPr>
        <w:rPr>
          <w:rFonts w:ascii="Times New Roman" w:hAnsi="Times New Roman"/>
        </w:rPr>
      </w:pPr>
    </w:p>
    <w:p w14:paraId="02250566" w14:textId="77777777" w:rsidR="00357BE3" w:rsidRPr="00440202" w:rsidRDefault="00357BE3" w:rsidP="00447E98">
      <w:pPr>
        <w:rPr>
          <w:rFonts w:ascii="Times New Roman" w:hAnsi="Times New Roman"/>
        </w:rPr>
      </w:pPr>
    </w:p>
    <w:p w14:paraId="614CB866" w14:textId="77777777" w:rsidR="00357BE3" w:rsidRPr="00440202" w:rsidRDefault="00357BE3" w:rsidP="00447E98">
      <w:pPr>
        <w:rPr>
          <w:rFonts w:ascii="Times New Roman" w:hAnsi="Times New Roman"/>
        </w:rPr>
      </w:pPr>
    </w:p>
    <w:p w14:paraId="574B108D" w14:textId="77777777" w:rsidR="00357BE3" w:rsidRPr="00440202" w:rsidRDefault="00357BE3" w:rsidP="00447E98">
      <w:pPr>
        <w:rPr>
          <w:rFonts w:ascii="Times New Roman" w:hAnsi="Times New Roman"/>
        </w:rPr>
      </w:pPr>
    </w:p>
    <w:p w14:paraId="75C6C67D" w14:textId="77777777" w:rsidR="00357BE3" w:rsidRPr="00440202" w:rsidRDefault="00357BE3" w:rsidP="00447E98">
      <w:pPr>
        <w:rPr>
          <w:rFonts w:ascii="Times New Roman" w:hAnsi="Times New Roman"/>
        </w:rPr>
        <w:sectPr w:rsidR="00357BE3" w:rsidRPr="00440202" w:rsidSect="002B1F8A">
          <w:headerReference w:type="default" r:id="rId13"/>
          <w:pgSz w:w="11906" w:h="16838"/>
          <w:pgMar w:top="1134" w:right="1134" w:bottom="1134" w:left="1418" w:header="851" w:footer="992" w:gutter="0"/>
          <w:cols w:space="425"/>
          <w:docGrid w:type="lines" w:linePitch="360"/>
        </w:sectPr>
      </w:pPr>
    </w:p>
    <w:p w14:paraId="2585C54A" w14:textId="77777777" w:rsidR="00AC4499" w:rsidRPr="00440202" w:rsidRDefault="00AC4499" w:rsidP="00AC4499">
      <w:pPr>
        <w:jc w:val="center"/>
        <w:rPr>
          <w:rFonts w:ascii="Times New Roman" w:hAnsi="Times New Roman"/>
          <w:sz w:val="32"/>
          <w:szCs w:val="32"/>
          <w:lang w:eastAsia="x-none"/>
        </w:rPr>
      </w:pPr>
      <w:r w:rsidRPr="00440202">
        <w:rPr>
          <w:rFonts w:ascii="Times New Roman" w:hAnsi="Times New Roman"/>
          <w:sz w:val="32"/>
          <w:szCs w:val="32"/>
          <w:lang w:eastAsia="x-none"/>
        </w:rPr>
        <w:lastRenderedPageBreak/>
        <w:t>- Preface -</w:t>
      </w:r>
    </w:p>
    <w:p w14:paraId="1CFD912F" w14:textId="77777777" w:rsidR="00357BE3" w:rsidRPr="00440202" w:rsidRDefault="00357BE3" w:rsidP="00447E98">
      <w:pPr>
        <w:rPr>
          <w:rFonts w:ascii="Times New Roman" w:hAnsi="Times New Roman"/>
        </w:rPr>
      </w:pPr>
    </w:p>
    <w:p w14:paraId="46B7766A" w14:textId="15804807" w:rsidR="00A33478" w:rsidRPr="00440202" w:rsidRDefault="003E3AA7" w:rsidP="00447E98">
      <w:pPr>
        <w:pStyle w:val="body"/>
        <w:ind w:firstLine="210"/>
        <w:rPr>
          <w:rFonts w:ascii="Times New Roman" w:hAnsi="Times New Roman"/>
        </w:rPr>
      </w:pPr>
      <w:r w:rsidRPr="00440202">
        <w:rPr>
          <w:rFonts w:ascii="Times New Roman" w:hAnsi="Times New Roman"/>
        </w:rPr>
        <w:t xml:space="preserve">The </w:t>
      </w:r>
      <w:r w:rsidR="00814388" w:rsidRPr="00440202">
        <w:rPr>
          <w:rFonts w:ascii="Times New Roman" w:hAnsi="Times New Roman"/>
        </w:rPr>
        <w:t>Hitachi Ops Center Common Services</w:t>
      </w:r>
      <w:r w:rsidRPr="00440202">
        <w:rPr>
          <w:rFonts w:ascii="Times New Roman" w:hAnsi="Times New Roman"/>
        </w:rPr>
        <w:t xml:space="preserve"> Log Analysis Guide describes instructions for field and support engineers that will enable them to check failure status and to isolate the failure cause by using the data (log files, configuration files, etc.) collected when a failure occurs. It is our hope that using this guide in conjunction with the </w:t>
      </w:r>
      <w:r w:rsidR="003B1D6A">
        <w:rPr>
          <w:rFonts w:ascii="Times New Roman" w:hAnsi="Times New Roman"/>
        </w:rPr>
        <w:t>"</w:t>
      </w:r>
      <w:r w:rsidR="00266886" w:rsidRPr="00440202">
        <w:rPr>
          <w:rFonts w:ascii="Times New Roman" w:hAnsi="Times New Roman"/>
        </w:rPr>
        <w:t>Hitachi Ops Center Common Services Troubleshooting Guide</w:t>
      </w:r>
      <w:r w:rsidRPr="00440202">
        <w:rPr>
          <w:rFonts w:ascii="Times New Roman" w:hAnsi="Times New Roman"/>
        </w:rPr>
        <w:t>" and the "</w:t>
      </w:r>
      <w:r w:rsidR="00266886" w:rsidRPr="00440202">
        <w:rPr>
          <w:rFonts w:ascii="Times New Roman" w:hAnsi="Times New Roman"/>
        </w:rPr>
        <w:t>Installation and Configuration Guide</w:t>
      </w:r>
      <w:r w:rsidRPr="00440202">
        <w:rPr>
          <w:rFonts w:ascii="Times New Roman" w:hAnsi="Times New Roman"/>
        </w:rPr>
        <w:t>" will help engineers take quick and effective support and troubleshooting measures.</w:t>
      </w:r>
    </w:p>
    <w:p w14:paraId="2338EAC2" w14:textId="77777777" w:rsidR="00A33478" w:rsidRPr="00440202" w:rsidRDefault="00A33478" w:rsidP="008654B2">
      <w:pPr>
        <w:pStyle w:val="body"/>
        <w:ind w:firstLineChars="0" w:firstLine="0"/>
        <w:rPr>
          <w:rFonts w:ascii="Times New Roman" w:hAnsi="Times New Roman"/>
        </w:rPr>
      </w:pPr>
    </w:p>
    <w:p w14:paraId="4E34E61C" w14:textId="41021B78" w:rsidR="00527F1B" w:rsidRPr="00440202" w:rsidRDefault="00527F1B" w:rsidP="00527F1B">
      <w:pPr>
        <w:jc w:val="center"/>
        <w:rPr>
          <w:rFonts w:ascii="Times New Roman" w:hAnsi="Times New Roman"/>
          <w:sz w:val="32"/>
          <w:szCs w:val="32"/>
          <w:lang w:eastAsia="x-none"/>
        </w:rPr>
      </w:pPr>
      <w:r w:rsidRPr="00440202">
        <w:rPr>
          <w:rFonts w:ascii="Times New Roman" w:hAnsi="Times New Roman"/>
          <w:sz w:val="32"/>
          <w:szCs w:val="32"/>
          <w:lang w:eastAsia="x-none"/>
        </w:rPr>
        <w:t xml:space="preserve">- Revision History </w:t>
      </w:r>
      <w:r w:rsidR="00601107">
        <w:rPr>
          <w:rFonts w:ascii="Times New Roman" w:hAnsi="Times New Roman"/>
          <w:sz w:val="32"/>
          <w:szCs w:val="32"/>
          <w:lang w:eastAsia="x-none"/>
        </w:rPr>
        <w:t>-</w:t>
      </w:r>
    </w:p>
    <w:tbl>
      <w:tblPr>
        <w:tblpPr w:leftFromText="142" w:rightFromText="142" w:vertAnchor="text" w:tblpXSpec="center" w:tblpY="1"/>
        <w:tblOverlap w:val="neve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51"/>
        <w:gridCol w:w="993"/>
        <w:gridCol w:w="5593"/>
        <w:gridCol w:w="1923"/>
      </w:tblGrid>
      <w:tr w:rsidR="00AC4499" w:rsidRPr="00440202" w14:paraId="7764353C" w14:textId="77777777" w:rsidTr="00593070">
        <w:trPr>
          <w:tblHeader/>
          <w:jc w:val="center"/>
        </w:trPr>
        <w:tc>
          <w:tcPr>
            <w:tcW w:w="851" w:type="dxa"/>
            <w:shd w:val="clear" w:color="auto" w:fill="C0C0C0"/>
          </w:tcPr>
          <w:p w14:paraId="70E7F7F9" w14:textId="5A1C85E8" w:rsidR="00AC4499" w:rsidRPr="00440202" w:rsidRDefault="00AC4499" w:rsidP="00AC4499">
            <w:pPr>
              <w:rPr>
                <w:rFonts w:ascii="Times New Roman" w:hAnsi="Times New Roman"/>
                <w:b/>
                <w:szCs w:val="20"/>
              </w:rPr>
            </w:pPr>
            <w:r w:rsidRPr="00440202">
              <w:rPr>
                <w:rFonts w:ascii="Times New Roman" w:hAnsi="Times New Roman"/>
              </w:rPr>
              <w:t>No.</w:t>
            </w:r>
          </w:p>
        </w:tc>
        <w:tc>
          <w:tcPr>
            <w:tcW w:w="993" w:type="dxa"/>
            <w:shd w:val="clear" w:color="auto" w:fill="C0C0C0"/>
          </w:tcPr>
          <w:p w14:paraId="0E20EF6A" w14:textId="1349FC89" w:rsidR="00AC4499" w:rsidRPr="00440202" w:rsidRDefault="00AC4499" w:rsidP="00AC4499">
            <w:pPr>
              <w:rPr>
                <w:rFonts w:ascii="Times New Roman" w:hAnsi="Times New Roman"/>
                <w:b/>
                <w:szCs w:val="20"/>
              </w:rPr>
            </w:pPr>
            <w:r w:rsidRPr="00440202">
              <w:rPr>
                <w:rFonts w:ascii="Times New Roman" w:hAnsi="Times New Roman"/>
              </w:rPr>
              <w:t>Version</w:t>
            </w:r>
          </w:p>
        </w:tc>
        <w:tc>
          <w:tcPr>
            <w:tcW w:w="5593" w:type="dxa"/>
            <w:shd w:val="clear" w:color="auto" w:fill="C0C0C0"/>
          </w:tcPr>
          <w:p w14:paraId="208D74F9" w14:textId="1869D2C9" w:rsidR="00AC4499" w:rsidRPr="00440202" w:rsidRDefault="00AC4499" w:rsidP="00AC4499">
            <w:pPr>
              <w:rPr>
                <w:rFonts w:ascii="Times New Roman" w:hAnsi="Times New Roman"/>
                <w:b/>
                <w:szCs w:val="20"/>
              </w:rPr>
            </w:pPr>
            <w:r w:rsidRPr="00440202">
              <w:rPr>
                <w:rFonts w:ascii="Times New Roman" w:hAnsi="Times New Roman"/>
              </w:rPr>
              <w:t>Description</w:t>
            </w:r>
          </w:p>
        </w:tc>
        <w:tc>
          <w:tcPr>
            <w:tcW w:w="1923" w:type="dxa"/>
            <w:shd w:val="clear" w:color="auto" w:fill="C0C0C0"/>
          </w:tcPr>
          <w:p w14:paraId="6DCD4886" w14:textId="2EC839A5" w:rsidR="00AC4499" w:rsidRPr="00440202" w:rsidRDefault="00AC4499" w:rsidP="00AC4499">
            <w:pPr>
              <w:rPr>
                <w:rFonts w:ascii="Times New Roman" w:hAnsi="Times New Roman"/>
                <w:b/>
                <w:szCs w:val="20"/>
              </w:rPr>
            </w:pPr>
            <w:r w:rsidRPr="00440202">
              <w:rPr>
                <w:rFonts w:ascii="Times New Roman" w:hAnsi="Times New Roman"/>
              </w:rPr>
              <w:t>Date</w:t>
            </w:r>
          </w:p>
        </w:tc>
      </w:tr>
      <w:tr w:rsidR="00804CA7" w:rsidRPr="00440202" w14:paraId="76A8C958" w14:textId="77777777" w:rsidTr="00593070">
        <w:trPr>
          <w:jc w:val="center"/>
        </w:trPr>
        <w:tc>
          <w:tcPr>
            <w:tcW w:w="851" w:type="dxa"/>
          </w:tcPr>
          <w:p w14:paraId="5A5B490A" w14:textId="77777777" w:rsidR="00804CA7" w:rsidRPr="00440202" w:rsidRDefault="00804CA7" w:rsidP="00683E4F">
            <w:pPr>
              <w:rPr>
                <w:rFonts w:ascii="Times New Roman" w:hAnsi="Times New Roman"/>
                <w:szCs w:val="20"/>
              </w:rPr>
            </w:pPr>
            <w:r w:rsidRPr="00440202">
              <w:rPr>
                <w:rFonts w:ascii="Times New Roman" w:hAnsi="Times New Roman"/>
                <w:szCs w:val="20"/>
              </w:rPr>
              <w:t>1</w:t>
            </w:r>
          </w:p>
        </w:tc>
        <w:tc>
          <w:tcPr>
            <w:tcW w:w="993" w:type="dxa"/>
          </w:tcPr>
          <w:p w14:paraId="7B0DE36A" w14:textId="7FE729F5" w:rsidR="00804CA7" w:rsidRPr="00440202" w:rsidRDefault="005B4656" w:rsidP="00683E4F">
            <w:pPr>
              <w:rPr>
                <w:rFonts w:ascii="Times New Roman" w:hAnsi="Times New Roman"/>
                <w:szCs w:val="20"/>
              </w:rPr>
            </w:pPr>
            <w:r w:rsidRPr="00440202">
              <w:rPr>
                <w:rFonts w:ascii="Times New Roman" w:hAnsi="Times New Roman"/>
                <w:szCs w:val="20"/>
              </w:rPr>
              <w:t>10.0.</w:t>
            </w:r>
            <w:r w:rsidR="00834B05">
              <w:rPr>
                <w:rFonts w:ascii="Times New Roman" w:hAnsi="Times New Roman" w:hint="eastAsia"/>
                <w:szCs w:val="20"/>
              </w:rPr>
              <w:t>1</w:t>
            </w:r>
          </w:p>
        </w:tc>
        <w:tc>
          <w:tcPr>
            <w:tcW w:w="5593" w:type="dxa"/>
          </w:tcPr>
          <w:p w14:paraId="16D8EE50" w14:textId="77777777" w:rsidR="00AC4499" w:rsidRPr="00440202" w:rsidRDefault="00AC4499" w:rsidP="00AC4499">
            <w:pPr>
              <w:rPr>
                <w:rFonts w:ascii="Times New Roman" w:hAnsi="Times New Roman"/>
                <w:szCs w:val="20"/>
              </w:rPr>
            </w:pPr>
            <w:r w:rsidRPr="00440202">
              <w:rPr>
                <w:rFonts w:ascii="Times New Roman" w:hAnsi="Times New Roman"/>
                <w:szCs w:val="20"/>
              </w:rPr>
              <w:t>Hitachi Ops Center Common Services</w:t>
            </w:r>
          </w:p>
          <w:p w14:paraId="5EDA5118" w14:textId="1CBC970F" w:rsidR="00804CA7" w:rsidRPr="00440202" w:rsidRDefault="00AC4499" w:rsidP="00AC4499">
            <w:pPr>
              <w:rPr>
                <w:rFonts w:ascii="Times New Roman" w:hAnsi="Times New Roman"/>
                <w:szCs w:val="20"/>
              </w:rPr>
            </w:pPr>
            <w:r w:rsidRPr="00440202">
              <w:rPr>
                <w:rFonts w:ascii="Times New Roman" w:hAnsi="Times New Roman"/>
                <w:szCs w:val="20"/>
              </w:rPr>
              <w:t>Log Analysis Guide</w:t>
            </w:r>
          </w:p>
        </w:tc>
        <w:tc>
          <w:tcPr>
            <w:tcW w:w="1923" w:type="dxa"/>
          </w:tcPr>
          <w:p w14:paraId="7865DBA9" w14:textId="5E981735" w:rsidR="00804CA7" w:rsidRPr="00440202" w:rsidRDefault="00834B05" w:rsidP="0067174F">
            <w:pPr>
              <w:jc w:val="left"/>
              <w:rPr>
                <w:rFonts w:ascii="Times New Roman" w:hAnsi="Times New Roman"/>
                <w:szCs w:val="20"/>
              </w:rPr>
            </w:pPr>
            <w:r w:rsidRPr="00D60DDD">
              <w:rPr>
                <w:rFonts w:ascii="Times New Roman" w:hAnsi="Times New Roman"/>
              </w:rPr>
              <w:t>December 5, 2019</w:t>
            </w:r>
          </w:p>
        </w:tc>
      </w:tr>
      <w:tr w:rsidR="009B2CCF" w:rsidRPr="00440202" w14:paraId="64CDFCBC" w14:textId="77777777" w:rsidTr="00593070">
        <w:trPr>
          <w:jc w:val="center"/>
        </w:trPr>
        <w:tc>
          <w:tcPr>
            <w:tcW w:w="851" w:type="dxa"/>
          </w:tcPr>
          <w:p w14:paraId="6BFCE1E7" w14:textId="4D659834" w:rsidR="009B2CCF" w:rsidRPr="00440202" w:rsidRDefault="009B2CCF" w:rsidP="00683E4F">
            <w:pPr>
              <w:rPr>
                <w:rFonts w:ascii="Times New Roman" w:hAnsi="Times New Roman"/>
                <w:szCs w:val="20"/>
              </w:rPr>
            </w:pPr>
            <w:r>
              <w:rPr>
                <w:rFonts w:ascii="Times New Roman" w:hAnsi="Times New Roman" w:hint="eastAsia"/>
                <w:szCs w:val="20"/>
              </w:rPr>
              <w:t>2</w:t>
            </w:r>
          </w:p>
        </w:tc>
        <w:tc>
          <w:tcPr>
            <w:tcW w:w="993" w:type="dxa"/>
          </w:tcPr>
          <w:p w14:paraId="5F733E1F" w14:textId="033A8A2E" w:rsidR="009B2CCF" w:rsidRPr="00440202" w:rsidRDefault="009B2CCF" w:rsidP="00683E4F">
            <w:pPr>
              <w:rPr>
                <w:rFonts w:ascii="Times New Roman" w:hAnsi="Times New Roman"/>
                <w:szCs w:val="20"/>
              </w:rPr>
            </w:pPr>
            <w:r>
              <w:rPr>
                <w:rFonts w:ascii="Times New Roman" w:hAnsi="Times New Roman" w:hint="eastAsia"/>
                <w:szCs w:val="20"/>
              </w:rPr>
              <w:t>1</w:t>
            </w:r>
            <w:r>
              <w:rPr>
                <w:rFonts w:ascii="Times New Roman" w:hAnsi="Times New Roman"/>
                <w:szCs w:val="20"/>
              </w:rPr>
              <w:t>0.1.0</w:t>
            </w:r>
          </w:p>
        </w:tc>
        <w:tc>
          <w:tcPr>
            <w:tcW w:w="5593" w:type="dxa"/>
          </w:tcPr>
          <w:p w14:paraId="632317FB" w14:textId="397FF5DC" w:rsidR="009B2CCF" w:rsidRPr="00440202" w:rsidRDefault="009B2CCF" w:rsidP="00AC4499">
            <w:pPr>
              <w:rPr>
                <w:rFonts w:ascii="Times New Roman" w:hAnsi="Times New Roman"/>
                <w:szCs w:val="20"/>
              </w:rPr>
            </w:pPr>
            <w:r>
              <w:rPr>
                <w:rFonts w:ascii="Times New Roman" w:hAnsi="Times New Roman" w:hint="eastAsia"/>
                <w:szCs w:val="20"/>
              </w:rPr>
              <w:t>N</w:t>
            </w:r>
            <w:r>
              <w:rPr>
                <w:rFonts w:ascii="Times New Roman" w:hAnsi="Times New Roman"/>
                <w:szCs w:val="20"/>
              </w:rPr>
              <w:t>one</w:t>
            </w:r>
          </w:p>
        </w:tc>
        <w:tc>
          <w:tcPr>
            <w:tcW w:w="1923" w:type="dxa"/>
          </w:tcPr>
          <w:p w14:paraId="545BE787" w14:textId="24292117" w:rsidR="009B2CCF" w:rsidRPr="00D60DDD" w:rsidRDefault="009B2CCF" w:rsidP="0067174F">
            <w:pPr>
              <w:jc w:val="left"/>
              <w:rPr>
                <w:rFonts w:ascii="Times New Roman" w:hAnsi="Times New Roman"/>
              </w:rPr>
            </w:pPr>
            <w:r w:rsidRPr="009B2CCF">
              <w:rPr>
                <w:rFonts w:ascii="Times New Roman" w:hAnsi="Times New Roman"/>
              </w:rPr>
              <w:t>February 17, 2020</w:t>
            </w:r>
          </w:p>
        </w:tc>
      </w:tr>
      <w:tr w:rsidR="00EA088B" w:rsidRPr="00440202" w14:paraId="213F55C5" w14:textId="77777777" w:rsidTr="00593070">
        <w:trPr>
          <w:jc w:val="center"/>
        </w:trPr>
        <w:tc>
          <w:tcPr>
            <w:tcW w:w="851" w:type="dxa"/>
          </w:tcPr>
          <w:p w14:paraId="45A2FFC0" w14:textId="15CA34F2" w:rsidR="00EA088B" w:rsidRDefault="00EA088B" w:rsidP="00683E4F">
            <w:pPr>
              <w:rPr>
                <w:rFonts w:ascii="Times New Roman" w:hAnsi="Times New Roman"/>
                <w:szCs w:val="20"/>
              </w:rPr>
            </w:pPr>
            <w:r>
              <w:rPr>
                <w:rFonts w:ascii="Times New Roman" w:hAnsi="Times New Roman" w:hint="eastAsia"/>
                <w:szCs w:val="20"/>
              </w:rPr>
              <w:t>3</w:t>
            </w:r>
          </w:p>
        </w:tc>
        <w:tc>
          <w:tcPr>
            <w:tcW w:w="993" w:type="dxa"/>
          </w:tcPr>
          <w:p w14:paraId="193A4477" w14:textId="55CF64A9" w:rsidR="00EA088B" w:rsidRDefault="00EA088B" w:rsidP="00683E4F">
            <w:pPr>
              <w:rPr>
                <w:rFonts w:ascii="Times New Roman" w:hAnsi="Times New Roman"/>
                <w:szCs w:val="20"/>
              </w:rPr>
            </w:pPr>
            <w:r>
              <w:rPr>
                <w:rFonts w:ascii="Times New Roman" w:hAnsi="Times New Roman" w:hint="eastAsia"/>
                <w:szCs w:val="20"/>
              </w:rPr>
              <w:t>1</w:t>
            </w:r>
            <w:r>
              <w:rPr>
                <w:rFonts w:ascii="Times New Roman" w:hAnsi="Times New Roman"/>
                <w:szCs w:val="20"/>
              </w:rPr>
              <w:t>0.2.0</w:t>
            </w:r>
          </w:p>
        </w:tc>
        <w:tc>
          <w:tcPr>
            <w:tcW w:w="5593" w:type="dxa"/>
          </w:tcPr>
          <w:p w14:paraId="37956535" w14:textId="6E06442A" w:rsidR="007F3B1F" w:rsidRDefault="00144328" w:rsidP="000F7B73">
            <w:r w:rsidRPr="00144328">
              <w:t xml:space="preserve">The information for the following log names </w:t>
            </w:r>
            <w:r w:rsidR="00F23718">
              <w:t>are</w:t>
            </w:r>
            <w:r w:rsidRPr="00144328">
              <w:t xml:space="preserve"> added in </w:t>
            </w:r>
            <w:r w:rsidR="00DE550D" w:rsidRPr="00144328">
              <w:t>"</w:t>
            </w:r>
            <w:r w:rsidR="00DE550D">
              <w:fldChar w:fldCharType="begin"/>
            </w:r>
            <w:r w:rsidR="00DE550D">
              <w:instrText xml:space="preserve"> REF _Ref38555621 \h </w:instrText>
            </w:r>
            <w:r w:rsidR="00DE550D">
              <w:fldChar w:fldCharType="separate"/>
            </w:r>
            <w:r w:rsidR="00DE550D" w:rsidRPr="00440202">
              <w:rPr>
                <w:rFonts w:ascii="Times New Roman" w:hAnsi="Times New Roman"/>
              </w:rPr>
              <w:t xml:space="preserve">Figure </w:t>
            </w:r>
            <w:r w:rsidR="00DE550D">
              <w:rPr>
                <w:rFonts w:ascii="Times New Roman" w:hAnsi="Times New Roman"/>
                <w:noProof/>
              </w:rPr>
              <w:t>2</w:t>
            </w:r>
            <w:r w:rsidR="00DE550D" w:rsidRPr="00440202">
              <w:rPr>
                <w:rFonts w:ascii="Times New Roman" w:hAnsi="Times New Roman"/>
              </w:rPr>
              <w:noBreakHyphen/>
            </w:r>
            <w:r w:rsidR="00DE550D">
              <w:rPr>
                <w:rFonts w:ascii="Times New Roman" w:hAnsi="Times New Roman"/>
                <w:noProof/>
              </w:rPr>
              <w:t>1</w:t>
            </w:r>
            <w:r w:rsidR="00DE550D" w:rsidRPr="00440202">
              <w:rPr>
                <w:rFonts w:ascii="Times New Roman" w:hAnsi="Times New Roman"/>
              </w:rPr>
              <w:t xml:space="preserve"> Log Output System</w:t>
            </w:r>
            <w:r w:rsidR="00DE550D">
              <w:fldChar w:fldCharType="end"/>
            </w:r>
            <w:r w:rsidR="00DE550D" w:rsidRPr="00144328">
              <w:t>"</w:t>
            </w:r>
            <w:r w:rsidR="00DE550D">
              <w:t>,</w:t>
            </w:r>
            <w:r w:rsidRPr="00144328">
              <w:t xml:space="preserve"> "</w:t>
            </w:r>
            <w:r w:rsidR="00035B81">
              <w:fldChar w:fldCharType="begin"/>
            </w:r>
            <w:r w:rsidR="00035B81">
              <w:instrText xml:space="preserve"> REF _Ref38378517 \h </w:instrText>
            </w:r>
            <w:r w:rsidR="00035B81">
              <w:fldChar w:fldCharType="separate"/>
            </w:r>
            <w:r w:rsidR="00035B81" w:rsidRPr="00440202">
              <w:rPr>
                <w:rFonts w:ascii="Times New Roman" w:hAnsi="Times New Roman"/>
              </w:rPr>
              <w:t xml:space="preserve">Table </w:t>
            </w:r>
            <w:r w:rsidR="00035B81">
              <w:rPr>
                <w:rFonts w:ascii="Times New Roman" w:hAnsi="Times New Roman"/>
                <w:noProof/>
              </w:rPr>
              <w:t>2</w:t>
            </w:r>
            <w:r w:rsidR="00035B81" w:rsidRPr="00440202">
              <w:rPr>
                <w:rFonts w:ascii="Times New Roman" w:hAnsi="Times New Roman"/>
              </w:rPr>
              <w:noBreakHyphen/>
            </w:r>
            <w:r w:rsidR="00035B81">
              <w:rPr>
                <w:rFonts w:ascii="Times New Roman" w:hAnsi="Times New Roman"/>
                <w:noProof/>
              </w:rPr>
              <w:t>2</w:t>
            </w:r>
            <w:r w:rsidR="00035B81" w:rsidRPr="00440202">
              <w:rPr>
                <w:rFonts w:ascii="Times New Roman" w:hAnsi="Times New Roman"/>
              </w:rPr>
              <w:t xml:space="preserve"> ServerLog File List</w:t>
            </w:r>
            <w:r w:rsidR="00035B81">
              <w:fldChar w:fldCharType="end"/>
            </w:r>
            <w:r w:rsidRPr="00144328">
              <w:t>" and "</w:t>
            </w:r>
            <w:r w:rsidR="00035B81">
              <w:fldChar w:fldCharType="begin"/>
            </w:r>
            <w:r w:rsidR="00035B81">
              <w:instrText xml:space="preserve"> REF _Ref38378450 \n \h </w:instrText>
            </w:r>
            <w:r w:rsidR="00035B81">
              <w:fldChar w:fldCharType="separate"/>
            </w:r>
            <w:r w:rsidR="00035B81">
              <w:t xml:space="preserve">4.1.1 </w:t>
            </w:r>
            <w:r w:rsidR="00035B81">
              <w:fldChar w:fldCharType="end"/>
            </w:r>
            <w:r w:rsidR="00035B81">
              <w:fldChar w:fldCharType="begin"/>
            </w:r>
            <w:r w:rsidR="00035B81">
              <w:instrText xml:space="preserve"> REF _Ref38378459 \h </w:instrText>
            </w:r>
            <w:r w:rsidR="00035B81">
              <w:fldChar w:fldCharType="separate"/>
            </w:r>
            <w:r w:rsidR="00035B81" w:rsidRPr="00440202">
              <w:rPr>
                <w:rFonts w:ascii="Times New Roman" w:hAnsi="Times New Roman"/>
                <w:bCs/>
              </w:rPr>
              <w:t>Server log file</w:t>
            </w:r>
            <w:r w:rsidR="00035B81">
              <w:fldChar w:fldCharType="end"/>
            </w:r>
            <w:r w:rsidRPr="00144328">
              <w:t>":</w:t>
            </w:r>
          </w:p>
          <w:p w14:paraId="6B61494B" w14:textId="2D15800A" w:rsidR="00035B81" w:rsidRPr="000F7B73" w:rsidRDefault="00035B81" w:rsidP="000F7B73">
            <w:r>
              <w:rPr>
                <w:rFonts w:hint="eastAsia"/>
              </w:rPr>
              <w:t xml:space="preserve"> </w:t>
            </w:r>
            <w:r>
              <w:t xml:space="preserve"> - </w:t>
            </w:r>
            <w:r w:rsidR="00AF23AE" w:rsidRPr="00AF23AE">
              <w:t>access_log.</w:t>
            </w:r>
            <w:r w:rsidR="00AF23AE" w:rsidRPr="00AF23AE">
              <w:rPr>
                <w:i/>
                <w:iCs/>
              </w:rPr>
              <w:t>year-month-day</w:t>
            </w:r>
            <w:r w:rsidR="00AF23AE" w:rsidRPr="00AF23AE">
              <w:t>.log</w:t>
            </w:r>
            <w:r>
              <w:br/>
            </w:r>
            <w:r>
              <w:rPr>
                <w:rFonts w:hint="eastAsia"/>
              </w:rPr>
              <w:t xml:space="preserve"> </w:t>
            </w:r>
            <w:r>
              <w:t xml:space="preserve"> - </w:t>
            </w:r>
            <w:r w:rsidR="00AF23AE" w:rsidRPr="00AF23AE">
              <w:t>management_access_log.</w:t>
            </w:r>
            <w:r w:rsidR="00AF23AE" w:rsidRPr="00AF23AE">
              <w:rPr>
                <w:i/>
                <w:iCs/>
              </w:rPr>
              <w:t>year-month-day</w:t>
            </w:r>
            <w:r w:rsidR="00AF23AE" w:rsidRPr="00AF23AE">
              <w:t>.log</w:t>
            </w:r>
          </w:p>
        </w:tc>
        <w:tc>
          <w:tcPr>
            <w:tcW w:w="1923" w:type="dxa"/>
          </w:tcPr>
          <w:p w14:paraId="0E45A7B4" w14:textId="3E41A224" w:rsidR="00EA088B" w:rsidRPr="009B2CCF" w:rsidRDefault="00A91A7B" w:rsidP="0067174F">
            <w:pPr>
              <w:jc w:val="left"/>
              <w:rPr>
                <w:rFonts w:ascii="Times New Roman" w:hAnsi="Times New Roman"/>
              </w:rPr>
            </w:pPr>
            <w:r>
              <w:rPr>
                <w:rFonts w:ascii="Times New Roman" w:hAnsi="Times New Roman"/>
              </w:rPr>
              <w:t>April 21, 2020</w:t>
            </w:r>
          </w:p>
        </w:tc>
      </w:tr>
      <w:tr w:rsidR="00D24948" w:rsidRPr="00440202" w14:paraId="7CEAB649" w14:textId="77777777" w:rsidTr="00593070">
        <w:trPr>
          <w:jc w:val="center"/>
        </w:trPr>
        <w:tc>
          <w:tcPr>
            <w:tcW w:w="851" w:type="dxa"/>
          </w:tcPr>
          <w:p w14:paraId="2AEC2C91" w14:textId="5360147E" w:rsidR="00D24948" w:rsidRDefault="00D24948" w:rsidP="00683E4F">
            <w:pPr>
              <w:rPr>
                <w:rFonts w:ascii="Times New Roman" w:hAnsi="Times New Roman"/>
                <w:szCs w:val="20"/>
              </w:rPr>
            </w:pPr>
            <w:r>
              <w:rPr>
                <w:rFonts w:ascii="Times New Roman" w:hAnsi="Times New Roman" w:hint="eastAsia"/>
                <w:szCs w:val="20"/>
              </w:rPr>
              <w:t>4</w:t>
            </w:r>
          </w:p>
        </w:tc>
        <w:tc>
          <w:tcPr>
            <w:tcW w:w="993" w:type="dxa"/>
          </w:tcPr>
          <w:p w14:paraId="41767BD6" w14:textId="61CBFE18" w:rsidR="00D24948" w:rsidRDefault="00D24948" w:rsidP="00683E4F">
            <w:pPr>
              <w:rPr>
                <w:rFonts w:ascii="Times New Roman" w:hAnsi="Times New Roman"/>
                <w:szCs w:val="20"/>
              </w:rPr>
            </w:pPr>
            <w:r>
              <w:rPr>
                <w:rFonts w:ascii="Times New Roman" w:hAnsi="Times New Roman" w:hint="eastAsia"/>
                <w:szCs w:val="20"/>
              </w:rPr>
              <w:t>1</w:t>
            </w:r>
            <w:r>
              <w:rPr>
                <w:rFonts w:ascii="Times New Roman" w:hAnsi="Times New Roman"/>
                <w:szCs w:val="20"/>
              </w:rPr>
              <w:t>0.3.0</w:t>
            </w:r>
          </w:p>
        </w:tc>
        <w:tc>
          <w:tcPr>
            <w:tcW w:w="5593" w:type="dxa"/>
          </w:tcPr>
          <w:p w14:paraId="79798D51" w14:textId="76328A34" w:rsidR="00D24948" w:rsidRPr="00144328" w:rsidRDefault="00D24948" w:rsidP="000F7B73">
            <w:r w:rsidRPr="00D24948">
              <w:t>Added specific explanation of 4.1.1 (5) and (6).</w:t>
            </w:r>
          </w:p>
        </w:tc>
        <w:tc>
          <w:tcPr>
            <w:tcW w:w="1923" w:type="dxa"/>
          </w:tcPr>
          <w:p w14:paraId="472F4EB1" w14:textId="22C18CAE" w:rsidR="00D24948" w:rsidRDefault="00D24948" w:rsidP="0067174F">
            <w:pPr>
              <w:jc w:val="left"/>
              <w:rPr>
                <w:rFonts w:ascii="Times New Roman" w:hAnsi="Times New Roman"/>
              </w:rPr>
            </w:pPr>
            <w:r>
              <w:rPr>
                <w:rFonts w:ascii="Times New Roman" w:hAnsi="Times New Roman" w:hint="eastAsia"/>
              </w:rPr>
              <w:t>J</w:t>
            </w:r>
            <w:r>
              <w:rPr>
                <w:rFonts w:ascii="Times New Roman" w:hAnsi="Times New Roman"/>
              </w:rPr>
              <w:t>une</w:t>
            </w:r>
            <w:r>
              <w:rPr>
                <w:rFonts w:ascii="Times New Roman" w:hAnsi="Times New Roman" w:hint="eastAsia"/>
              </w:rPr>
              <w:t xml:space="preserve"> </w:t>
            </w:r>
            <w:r>
              <w:rPr>
                <w:rFonts w:ascii="Times New Roman" w:hAnsi="Times New Roman"/>
              </w:rPr>
              <w:t>1, 2020</w:t>
            </w:r>
          </w:p>
        </w:tc>
      </w:tr>
      <w:tr w:rsidR="00B94016" w:rsidRPr="00440202" w14:paraId="0F18F62F" w14:textId="77777777" w:rsidTr="00593070">
        <w:trPr>
          <w:jc w:val="center"/>
        </w:trPr>
        <w:tc>
          <w:tcPr>
            <w:tcW w:w="851" w:type="dxa"/>
          </w:tcPr>
          <w:p w14:paraId="7394D397" w14:textId="3D1318AB" w:rsidR="00B94016" w:rsidRDefault="00B94016" w:rsidP="00683E4F">
            <w:pPr>
              <w:rPr>
                <w:rFonts w:ascii="Times New Roman" w:hAnsi="Times New Roman"/>
                <w:szCs w:val="20"/>
              </w:rPr>
            </w:pPr>
            <w:r>
              <w:rPr>
                <w:rFonts w:ascii="Times New Roman" w:hAnsi="Times New Roman" w:hint="eastAsia"/>
                <w:szCs w:val="20"/>
              </w:rPr>
              <w:t>5</w:t>
            </w:r>
          </w:p>
        </w:tc>
        <w:tc>
          <w:tcPr>
            <w:tcW w:w="993" w:type="dxa"/>
          </w:tcPr>
          <w:p w14:paraId="2F865060" w14:textId="41826F30" w:rsidR="00B94016" w:rsidRDefault="00B94016" w:rsidP="00683E4F">
            <w:pPr>
              <w:rPr>
                <w:rFonts w:ascii="Times New Roman" w:hAnsi="Times New Roman"/>
                <w:szCs w:val="20"/>
              </w:rPr>
            </w:pPr>
            <w:r>
              <w:rPr>
                <w:rFonts w:ascii="Times New Roman" w:hAnsi="Times New Roman" w:hint="eastAsia"/>
                <w:szCs w:val="20"/>
              </w:rPr>
              <w:t>1</w:t>
            </w:r>
            <w:r>
              <w:rPr>
                <w:rFonts w:ascii="Times New Roman" w:hAnsi="Times New Roman"/>
                <w:szCs w:val="20"/>
              </w:rPr>
              <w:t>0.3.1</w:t>
            </w:r>
          </w:p>
        </w:tc>
        <w:tc>
          <w:tcPr>
            <w:tcW w:w="5593" w:type="dxa"/>
          </w:tcPr>
          <w:p w14:paraId="4EC64AEA" w14:textId="082794B9" w:rsidR="00B94016" w:rsidRPr="00D24948" w:rsidRDefault="00B94016" w:rsidP="000F7B73">
            <w:r>
              <w:rPr>
                <w:rFonts w:hint="eastAsia"/>
              </w:rPr>
              <w:t>N</w:t>
            </w:r>
            <w:r>
              <w:t>one</w:t>
            </w:r>
          </w:p>
        </w:tc>
        <w:tc>
          <w:tcPr>
            <w:tcW w:w="1923" w:type="dxa"/>
          </w:tcPr>
          <w:p w14:paraId="2834DD42" w14:textId="054EE72A" w:rsidR="00B94016" w:rsidRDefault="00B94016" w:rsidP="0067174F">
            <w:pPr>
              <w:jc w:val="left"/>
              <w:rPr>
                <w:rFonts w:ascii="Times New Roman" w:hAnsi="Times New Roman"/>
              </w:rPr>
            </w:pPr>
            <w:r>
              <w:rPr>
                <w:rFonts w:ascii="Times New Roman" w:hAnsi="Times New Roman"/>
              </w:rPr>
              <w:t>July 22, 2020</w:t>
            </w:r>
          </w:p>
        </w:tc>
      </w:tr>
      <w:tr w:rsidR="007A2870" w:rsidRPr="00440202" w14:paraId="6ED03AED" w14:textId="77777777" w:rsidTr="00593070">
        <w:trPr>
          <w:jc w:val="center"/>
        </w:trPr>
        <w:tc>
          <w:tcPr>
            <w:tcW w:w="851" w:type="dxa"/>
          </w:tcPr>
          <w:p w14:paraId="71E7A861" w14:textId="37766F1C" w:rsidR="007A2870" w:rsidRDefault="007A2870" w:rsidP="00683E4F">
            <w:pPr>
              <w:rPr>
                <w:rFonts w:ascii="Times New Roman" w:hAnsi="Times New Roman"/>
                <w:szCs w:val="20"/>
              </w:rPr>
            </w:pPr>
            <w:r>
              <w:rPr>
                <w:rFonts w:ascii="Times New Roman" w:hAnsi="Times New Roman" w:hint="eastAsia"/>
                <w:szCs w:val="20"/>
              </w:rPr>
              <w:t>6</w:t>
            </w:r>
          </w:p>
        </w:tc>
        <w:tc>
          <w:tcPr>
            <w:tcW w:w="993" w:type="dxa"/>
          </w:tcPr>
          <w:p w14:paraId="5F338201" w14:textId="296601F7" w:rsidR="007A2870" w:rsidRDefault="007A2870" w:rsidP="00683E4F">
            <w:pPr>
              <w:rPr>
                <w:rFonts w:ascii="Times New Roman" w:hAnsi="Times New Roman"/>
                <w:szCs w:val="20"/>
              </w:rPr>
            </w:pPr>
            <w:r>
              <w:rPr>
                <w:rFonts w:ascii="Times New Roman" w:hAnsi="Times New Roman" w:hint="eastAsia"/>
                <w:szCs w:val="20"/>
              </w:rPr>
              <w:t>1</w:t>
            </w:r>
            <w:r>
              <w:rPr>
                <w:rFonts w:ascii="Times New Roman" w:hAnsi="Times New Roman"/>
                <w:szCs w:val="20"/>
              </w:rPr>
              <w:t>0.5.0</w:t>
            </w:r>
          </w:p>
        </w:tc>
        <w:tc>
          <w:tcPr>
            <w:tcW w:w="5593" w:type="dxa"/>
          </w:tcPr>
          <w:p w14:paraId="560F4870" w14:textId="5018184C" w:rsidR="007A2870" w:rsidRDefault="007C7E8B" w:rsidP="000F7B73">
            <w:r w:rsidRPr="007C7E8B">
              <w:t>Added log information for cssslsetup command.</w:t>
            </w:r>
          </w:p>
        </w:tc>
        <w:tc>
          <w:tcPr>
            <w:tcW w:w="1923" w:type="dxa"/>
          </w:tcPr>
          <w:p w14:paraId="235AD5FE" w14:textId="2B08FDF0" w:rsidR="007A2870" w:rsidRDefault="007A2870" w:rsidP="0067174F">
            <w:pPr>
              <w:jc w:val="left"/>
              <w:rPr>
                <w:rFonts w:ascii="Times New Roman" w:hAnsi="Times New Roman"/>
              </w:rPr>
            </w:pPr>
            <w:r>
              <w:rPr>
                <w:rFonts w:ascii="Times New Roman" w:hAnsi="Times New Roman"/>
              </w:rPr>
              <w:t>September 29, 2020</w:t>
            </w:r>
          </w:p>
        </w:tc>
      </w:tr>
      <w:tr w:rsidR="00C35A24" w:rsidRPr="00440202" w14:paraId="35433B2B" w14:textId="77777777" w:rsidTr="00593070">
        <w:trPr>
          <w:jc w:val="center"/>
        </w:trPr>
        <w:tc>
          <w:tcPr>
            <w:tcW w:w="851" w:type="dxa"/>
          </w:tcPr>
          <w:p w14:paraId="42A45537" w14:textId="78168939" w:rsidR="00C35A24" w:rsidRDefault="001D6F11" w:rsidP="00683E4F">
            <w:pPr>
              <w:rPr>
                <w:rFonts w:ascii="Times New Roman" w:hAnsi="Times New Roman"/>
                <w:szCs w:val="20"/>
              </w:rPr>
            </w:pPr>
            <w:r>
              <w:rPr>
                <w:rFonts w:ascii="Times New Roman" w:hAnsi="Times New Roman" w:hint="eastAsia"/>
                <w:szCs w:val="20"/>
              </w:rPr>
              <w:t>7</w:t>
            </w:r>
          </w:p>
        </w:tc>
        <w:tc>
          <w:tcPr>
            <w:tcW w:w="993" w:type="dxa"/>
          </w:tcPr>
          <w:p w14:paraId="35660003" w14:textId="61EDB4D8" w:rsidR="00C35A24" w:rsidRDefault="001D6F11" w:rsidP="00683E4F">
            <w:pPr>
              <w:rPr>
                <w:rFonts w:ascii="Times New Roman" w:hAnsi="Times New Roman"/>
                <w:szCs w:val="20"/>
              </w:rPr>
            </w:pPr>
            <w:r>
              <w:rPr>
                <w:rFonts w:ascii="Times New Roman" w:hAnsi="Times New Roman" w:hint="eastAsia"/>
                <w:szCs w:val="20"/>
              </w:rPr>
              <w:t>10.5.1</w:t>
            </w:r>
          </w:p>
        </w:tc>
        <w:tc>
          <w:tcPr>
            <w:tcW w:w="5593" w:type="dxa"/>
          </w:tcPr>
          <w:p w14:paraId="251B558C" w14:textId="4772CEFB" w:rsidR="00C35A24" w:rsidRPr="007C7E8B" w:rsidRDefault="001D6F11" w:rsidP="000F7B73">
            <w:r>
              <w:t xml:space="preserve">Added log information for </w:t>
            </w:r>
            <w:r w:rsidR="00FD2DC7">
              <w:t>ID</w:t>
            </w:r>
            <w:r w:rsidR="00107482">
              <w:t>P access.</w:t>
            </w:r>
          </w:p>
        </w:tc>
        <w:tc>
          <w:tcPr>
            <w:tcW w:w="1923" w:type="dxa"/>
          </w:tcPr>
          <w:p w14:paraId="24ADA943" w14:textId="37269434" w:rsidR="00C35A24" w:rsidRDefault="00107482" w:rsidP="0067174F">
            <w:pPr>
              <w:jc w:val="left"/>
              <w:rPr>
                <w:rFonts w:ascii="Times New Roman" w:hAnsi="Times New Roman"/>
              </w:rPr>
            </w:pPr>
            <w:r>
              <w:rPr>
                <w:rFonts w:ascii="Times New Roman" w:hAnsi="Times New Roman" w:hint="eastAsia"/>
              </w:rPr>
              <w:t>N</w:t>
            </w:r>
            <w:r>
              <w:rPr>
                <w:rFonts w:ascii="Times New Roman" w:hAnsi="Times New Roman"/>
              </w:rPr>
              <w:t>ovember 18, 2020</w:t>
            </w:r>
          </w:p>
        </w:tc>
      </w:tr>
      <w:tr w:rsidR="007359AC" w:rsidRPr="00440202" w14:paraId="4D2C9C27" w14:textId="77777777" w:rsidTr="00593070">
        <w:trPr>
          <w:jc w:val="center"/>
        </w:trPr>
        <w:tc>
          <w:tcPr>
            <w:tcW w:w="851" w:type="dxa"/>
          </w:tcPr>
          <w:p w14:paraId="219F0309" w14:textId="031C19F9" w:rsidR="007359AC" w:rsidRDefault="007359AC" w:rsidP="00683E4F">
            <w:pPr>
              <w:rPr>
                <w:rFonts w:ascii="Times New Roman" w:hAnsi="Times New Roman"/>
                <w:szCs w:val="20"/>
              </w:rPr>
            </w:pPr>
            <w:r>
              <w:rPr>
                <w:rFonts w:ascii="Times New Roman" w:hAnsi="Times New Roman" w:hint="eastAsia"/>
                <w:szCs w:val="20"/>
              </w:rPr>
              <w:t>8</w:t>
            </w:r>
          </w:p>
        </w:tc>
        <w:tc>
          <w:tcPr>
            <w:tcW w:w="993" w:type="dxa"/>
          </w:tcPr>
          <w:p w14:paraId="6C444430" w14:textId="277BF47E" w:rsidR="007359AC" w:rsidRDefault="007359AC" w:rsidP="00683E4F">
            <w:pPr>
              <w:rPr>
                <w:rFonts w:ascii="Times New Roman" w:hAnsi="Times New Roman"/>
                <w:szCs w:val="20"/>
              </w:rPr>
            </w:pPr>
            <w:r>
              <w:rPr>
                <w:rFonts w:ascii="Times New Roman" w:hAnsi="Times New Roman" w:hint="eastAsia"/>
                <w:szCs w:val="20"/>
              </w:rPr>
              <w:t>10.6.0</w:t>
            </w:r>
          </w:p>
        </w:tc>
        <w:tc>
          <w:tcPr>
            <w:tcW w:w="5593" w:type="dxa"/>
          </w:tcPr>
          <w:p w14:paraId="11F8DB91" w14:textId="206FC877" w:rsidR="007359AC" w:rsidRDefault="00CB67D2" w:rsidP="000F7B73">
            <w:r>
              <w:rPr>
                <w:rFonts w:hint="eastAsia"/>
              </w:rPr>
              <w:t>Added</w:t>
            </w:r>
            <w:r>
              <w:t xml:space="preserve"> 5.2 </w:t>
            </w:r>
            <w:r w:rsidR="002632D1" w:rsidRPr="002632D1">
              <w:t>logrotate configuration file</w:t>
            </w:r>
          </w:p>
        </w:tc>
        <w:tc>
          <w:tcPr>
            <w:tcW w:w="1923" w:type="dxa"/>
          </w:tcPr>
          <w:p w14:paraId="130BF7C2" w14:textId="46515586" w:rsidR="007359AC" w:rsidRDefault="002632D1" w:rsidP="0067174F">
            <w:pPr>
              <w:jc w:val="left"/>
              <w:rPr>
                <w:rFonts w:ascii="Times New Roman" w:hAnsi="Times New Roman"/>
              </w:rPr>
            </w:pPr>
            <w:r>
              <w:rPr>
                <w:rFonts w:ascii="Times New Roman" w:hAnsi="Times New Roman" w:hint="eastAsia"/>
              </w:rPr>
              <w:t>D</w:t>
            </w:r>
            <w:r>
              <w:rPr>
                <w:rFonts w:ascii="Times New Roman" w:hAnsi="Times New Roman"/>
              </w:rPr>
              <w:t>ecember 25,</w:t>
            </w:r>
            <w:r w:rsidR="009232EA">
              <w:rPr>
                <w:rFonts w:ascii="Times New Roman" w:hAnsi="Times New Roman"/>
              </w:rPr>
              <w:t xml:space="preserve"> 2020</w:t>
            </w:r>
          </w:p>
        </w:tc>
      </w:tr>
      <w:tr w:rsidR="00D516EC" w:rsidRPr="00440202" w14:paraId="10F36E4F" w14:textId="77777777" w:rsidTr="00593070">
        <w:trPr>
          <w:jc w:val="center"/>
        </w:trPr>
        <w:tc>
          <w:tcPr>
            <w:tcW w:w="851" w:type="dxa"/>
          </w:tcPr>
          <w:p w14:paraId="44AF9445" w14:textId="384730BA" w:rsidR="00D516EC" w:rsidRDefault="00443F90" w:rsidP="00683E4F">
            <w:pPr>
              <w:rPr>
                <w:rFonts w:ascii="Times New Roman" w:hAnsi="Times New Roman"/>
                <w:szCs w:val="20"/>
              </w:rPr>
            </w:pPr>
            <w:r>
              <w:rPr>
                <w:rFonts w:ascii="Times New Roman" w:hAnsi="Times New Roman" w:hint="eastAsia"/>
                <w:szCs w:val="20"/>
              </w:rPr>
              <w:t>9</w:t>
            </w:r>
          </w:p>
        </w:tc>
        <w:tc>
          <w:tcPr>
            <w:tcW w:w="993" w:type="dxa"/>
          </w:tcPr>
          <w:p w14:paraId="1ED8047E" w14:textId="3344E6DD" w:rsidR="00D516EC" w:rsidRDefault="00443F90" w:rsidP="00683E4F">
            <w:pPr>
              <w:rPr>
                <w:rFonts w:ascii="Times New Roman" w:hAnsi="Times New Roman"/>
                <w:szCs w:val="20"/>
              </w:rPr>
            </w:pPr>
            <w:r>
              <w:rPr>
                <w:rFonts w:ascii="Times New Roman" w:hAnsi="Times New Roman" w:hint="eastAsia"/>
                <w:szCs w:val="20"/>
              </w:rPr>
              <w:t>1</w:t>
            </w:r>
            <w:r>
              <w:rPr>
                <w:rFonts w:ascii="Times New Roman" w:hAnsi="Times New Roman"/>
                <w:szCs w:val="20"/>
              </w:rPr>
              <w:t>0.6.1</w:t>
            </w:r>
          </w:p>
        </w:tc>
        <w:tc>
          <w:tcPr>
            <w:tcW w:w="5593" w:type="dxa"/>
          </w:tcPr>
          <w:p w14:paraId="60311F0D" w14:textId="1A14FD9A" w:rsidR="00D516EC" w:rsidRDefault="00C0135E" w:rsidP="000F7B73">
            <w:r>
              <w:rPr>
                <w:rFonts w:hint="eastAsia"/>
                <w:szCs w:val="20"/>
              </w:rPr>
              <w:t>N</w:t>
            </w:r>
            <w:r>
              <w:rPr>
                <w:szCs w:val="20"/>
              </w:rPr>
              <w:t>one</w:t>
            </w:r>
          </w:p>
        </w:tc>
        <w:tc>
          <w:tcPr>
            <w:tcW w:w="1923" w:type="dxa"/>
          </w:tcPr>
          <w:p w14:paraId="57812849" w14:textId="6417B0C6" w:rsidR="00D516EC" w:rsidRDefault="005B787C" w:rsidP="0067174F">
            <w:pPr>
              <w:jc w:val="left"/>
              <w:rPr>
                <w:rFonts w:ascii="Times New Roman" w:hAnsi="Times New Roman"/>
              </w:rPr>
            </w:pPr>
            <w:r>
              <w:rPr>
                <w:rFonts w:ascii="Times New Roman" w:hAnsi="Times New Roman" w:hint="eastAsia"/>
              </w:rPr>
              <w:t>M</w:t>
            </w:r>
            <w:r>
              <w:rPr>
                <w:rFonts w:ascii="Times New Roman" w:hAnsi="Times New Roman"/>
              </w:rPr>
              <w:t>arch 2, 2021</w:t>
            </w:r>
          </w:p>
        </w:tc>
      </w:tr>
      <w:tr w:rsidR="00F66EF6" w:rsidRPr="00440202" w14:paraId="53F54C0C" w14:textId="77777777" w:rsidTr="00593070">
        <w:trPr>
          <w:jc w:val="center"/>
        </w:trPr>
        <w:tc>
          <w:tcPr>
            <w:tcW w:w="851" w:type="dxa"/>
          </w:tcPr>
          <w:p w14:paraId="1C668C35" w14:textId="5FD3B077" w:rsidR="00F66EF6" w:rsidRDefault="00F66EF6" w:rsidP="00683E4F">
            <w:pPr>
              <w:rPr>
                <w:rFonts w:ascii="Times New Roman" w:hAnsi="Times New Roman"/>
                <w:szCs w:val="20"/>
              </w:rPr>
            </w:pPr>
            <w:r>
              <w:rPr>
                <w:rFonts w:ascii="Times New Roman" w:hAnsi="Times New Roman" w:hint="eastAsia"/>
                <w:szCs w:val="20"/>
              </w:rPr>
              <w:t>1</w:t>
            </w:r>
            <w:r>
              <w:rPr>
                <w:rFonts w:ascii="Times New Roman" w:hAnsi="Times New Roman"/>
                <w:szCs w:val="20"/>
              </w:rPr>
              <w:t>0</w:t>
            </w:r>
          </w:p>
        </w:tc>
        <w:tc>
          <w:tcPr>
            <w:tcW w:w="993" w:type="dxa"/>
          </w:tcPr>
          <w:p w14:paraId="251D9437" w14:textId="1687EF51" w:rsidR="00F66EF6" w:rsidRDefault="00F66EF6" w:rsidP="00683E4F">
            <w:pPr>
              <w:rPr>
                <w:rFonts w:ascii="Times New Roman" w:hAnsi="Times New Roman"/>
                <w:szCs w:val="20"/>
              </w:rPr>
            </w:pPr>
            <w:r>
              <w:rPr>
                <w:rFonts w:ascii="Times New Roman" w:hAnsi="Times New Roman" w:hint="eastAsia"/>
                <w:szCs w:val="20"/>
              </w:rPr>
              <w:t>1</w:t>
            </w:r>
            <w:r>
              <w:rPr>
                <w:rFonts w:ascii="Times New Roman" w:hAnsi="Times New Roman"/>
                <w:szCs w:val="20"/>
              </w:rPr>
              <w:t>0.7.0</w:t>
            </w:r>
          </w:p>
        </w:tc>
        <w:tc>
          <w:tcPr>
            <w:tcW w:w="5593" w:type="dxa"/>
          </w:tcPr>
          <w:p w14:paraId="7ACBB5FA" w14:textId="5CDD4469" w:rsidR="00F66EF6" w:rsidRDefault="00F66EF6" w:rsidP="000F7B73">
            <w:pPr>
              <w:rPr>
                <w:szCs w:val="20"/>
              </w:rPr>
            </w:pPr>
            <w:r>
              <w:rPr>
                <w:rFonts w:hint="eastAsia"/>
                <w:szCs w:val="20"/>
              </w:rPr>
              <w:t>N</w:t>
            </w:r>
            <w:r>
              <w:rPr>
                <w:szCs w:val="20"/>
              </w:rPr>
              <w:t>one</w:t>
            </w:r>
          </w:p>
        </w:tc>
        <w:tc>
          <w:tcPr>
            <w:tcW w:w="1923" w:type="dxa"/>
          </w:tcPr>
          <w:p w14:paraId="74113A45" w14:textId="3DE3369F" w:rsidR="00F66EF6" w:rsidRDefault="00F66EF6" w:rsidP="0067174F">
            <w:pPr>
              <w:jc w:val="left"/>
              <w:rPr>
                <w:rFonts w:ascii="Times New Roman" w:hAnsi="Times New Roman"/>
              </w:rPr>
            </w:pPr>
            <w:r>
              <w:t>Jun 30, 2021</w:t>
            </w:r>
          </w:p>
        </w:tc>
      </w:tr>
      <w:tr w:rsidR="00F66EF6" w:rsidRPr="00440202" w14:paraId="31AE17C2" w14:textId="77777777" w:rsidTr="00593070">
        <w:trPr>
          <w:jc w:val="center"/>
        </w:trPr>
        <w:tc>
          <w:tcPr>
            <w:tcW w:w="851" w:type="dxa"/>
          </w:tcPr>
          <w:p w14:paraId="1D99FFBE" w14:textId="5A45BC59" w:rsidR="00F66EF6" w:rsidRDefault="00F66EF6" w:rsidP="00683E4F">
            <w:pPr>
              <w:rPr>
                <w:rFonts w:ascii="Times New Roman" w:hAnsi="Times New Roman"/>
                <w:szCs w:val="20"/>
              </w:rPr>
            </w:pPr>
            <w:r>
              <w:rPr>
                <w:rFonts w:ascii="Times New Roman" w:hAnsi="Times New Roman" w:hint="eastAsia"/>
                <w:szCs w:val="20"/>
              </w:rPr>
              <w:t>1</w:t>
            </w:r>
            <w:r>
              <w:rPr>
                <w:rFonts w:ascii="Times New Roman" w:hAnsi="Times New Roman"/>
                <w:szCs w:val="20"/>
              </w:rPr>
              <w:t>1</w:t>
            </w:r>
          </w:p>
        </w:tc>
        <w:tc>
          <w:tcPr>
            <w:tcW w:w="993" w:type="dxa"/>
          </w:tcPr>
          <w:p w14:paraId="37F4E6A7" w14:textId="48B3C04C" w:rsidR="00F66EF6" w:rsidRDefault="00F66EF6" w:rsidP="00683E4F">
            <w:pPr>
              <w:rPr>
                <w:rFonts w:ascii="Times New Roman" w:hAnsi="Times New Roman"/>
                <w:szCs w:val="20"/>
              </w:rPr>
            </w:pPr>
            <w:r>
              <w:rPr>
                <w:rFonts w:ascii="Times New Roman" w:hAnsi="Times New Roman" w:hint="eastAsia"/>
                <w:szCs w:val="20"/>
              </w:rPr>
              <w:t>1</w:t>
            </w:r>
            <w:r>
              <w:rPr>
                <w:rFonts w:ascii="Times New Roman" w:hAnsi="Times New Roman"/>
                <w:szCs w:val="20"/>
              </w:rPr>
              <w:t>0.8.0</w:t>
            </w:r>
          </w:p>
        </w:tc>
        <w:tc>
          <w:tcPr>
            <w:tcW w:w="5593" w:type="dxa"/>
          </w:tcPr>
          <w:p w14:paraId="6F8FF75A" w14:textId="77777777" w:rsidR="00F66EF6" w:rsidRDefault="00F66EF6" w:rsidP="000F7B73">
            <w:pPr>
              <w:rPr>
                <w:szCs w:val="20"/>
              </w:rPr>
            </w:pPr>
            <w:r w:rsidRPr="00F66EF6">
              <w:rPr>
                <w:szCs w:val="20"/>
              </w:rPr>
              <w:t>Corrected an error in the manual name.</w:t>
            </w:r>
          </w:p>
          <w:p w14:paraId="49416B36" w14:textId="1E37178C" w:rsidR="00F66EF6" w:rsidRDefault="00F66EF6" w:rsidP="000F7B73">
            <w:pPr>
              <w:rPr>
                <w:szCs w:val="20"/>
              </w:rPr>
            </w:pPr>
            <w:r w:rsidRPr="00176F9D">
              <w:t>Table 1-1, Table 1-2</w:t>
            </w:r>
          </w:p>
        </w:tc>
        <w:tc>
          <w:tcPr>
            <w:tcW w:w="1923" w:type="dxa"/>
          </w:tcPr>
          <w:p w14:paraId="6DBAC896" w14:textId="07A9ED8F" w:rsidR="00F66EF6" w:rsidRDefault="00F66EF6" w:rsidP="0067174F">
            <w:pPr>
              <w:jc w:val="left"/>
              <w:rPr>
                <w:rFonts w:ascii="Times New Roman" w:hAnsi="Times New Roman"/>
              </w:rPr>
            </w:pPr>
            <w:r>
              <w:rPr>
                <w:rFonts w:ascii="Times New Roman" w:hAnsi="Times New Roman"/>
              </w:rPr>
              <w:t xml:space="preserve">September </w:t>
            </w:r>
            <w:r>
              <w:rPr>
                <w:rFonts w:ascii="Times New Roman" w:hAnsi="Times New Roman" w:hint="eastAsia"/>
              </w:rPr>
              <w:t>1</w:t>
            </w:r>
            <w:r>
              <w:rPr>
                <w:rFonts w:ascii="Times New Roman" w:hAnsi="Times New Roman"/>
              </w:rPr>
              <w:t>7, 2021</w:t>
            </w:r>
          </w:p>
        </w:tc>
      </w:tr>
      <w:tr w:rsidR="00DF039A" w:rsidRPr="00440202" w14:paraId="17790D34" w14:textId="77777777" w:rsidTr="00593070">
        <w:trPr>
          <w:jc w:val="center"/>
        </w:trPr>
        <w:tc>
          <w:tcPr>
            <w:tcW w:w="851" w:type="dxa"/>
          </w:tcPr>
          <w:p w14:paraId="0FF28E39" w14:textId="02721C31" w:rsidR="00DF039A" w:rsidRDefault="00DF039A" w:rsidP="00683E4F">
            <w:pPr>
              <w:rPr>
                <w:rFonts w:ascii="Times New Roman" w:hAnsi="Times New Roman"/>
                <w:szCs w:val="20"/>
              </w:rPr>
            </w:pPr>
            <w:r>
              <w:rPr>
                <w:rFonts w:ascii="Times New Roman" w:hAnsi="Times New Roman" w:hint="eastAsia"/>
                <w:szCs w:val="20"/>
              </w:rPr>
              <w:t>1</w:t>
            </w:r>
            <w:r>
              <w:rPr>
                <w:rFonts w:ascii="Times New Roman" w:hAnsi="Times New Roman"/>
                <w:szCs w:val="20"/>
              </w:rPr>
              <w:t>2</w:t>
            </w:r>
          </w:p>
        </w:tc>
        <w:tc>
          <w:tcPr>
            <w:tcW w:w="993" w:type="dxa"/>
          </w:tcPr>
          <w:p w14:paraId="6746DBD3" w14:textId="042CD814" w:rsidR="00DF039A" w:rsidRDefault="00DF039A" w:rsidP="00683E4F">
            <w:pPr>
              <w:rPr>
                <w:rFonts w:ascii="Times New Roman" w:hAnsi="Times New Roman"/>
                <w:szCs w:val="20"/>
              </w:rPr>
            </w:pPr>
            <w:r>
              <w:rPr>
                <w:rFonts w:ascii="Times New Roman" w:hAnsi="Times New Roman" w:hint="eastAsia"/>
                <w:szCs w:val="20"/>
              </w:rPr>
              <w:t>1</w:t>
            </w:r>
            <w:r>
              <w:rPr>
                <w:rFonts w:ascii="Times New Roman" w:hAnsi="Times New Roman"/>
                <w:szCs w:val="20"/>
              </w:rPr>
              <w:t>0.8.1</w:t>
            </w:r>
          </w:p>
        </w:tc>
        <w:tc>
          <w:tcPr>
            <w:tcW w:w="5593" w:type="dxa"/>
          </w:tcPr>
          <w:p w14:paraId="246C138F" w14:textId="65875049" w:rsidR="00DF039A" w:rsidRPr="00F66EF6" w:rsidRDefault="00DF039A" w:rsidP="000F7B73">
            <w:pPr>
              <w:rPr>
                <w:szCs w:val="20"/>
              </w:rPr>
            </w:pPr>
            <w:r>
              <w:rPr>
                <w:rFonts w:hint="eastAsia"/>
                <w:szCs w:val="20"/>
              </w:rPr>
              <w:t>N</w:t>
            </w:r>
            <w:r>
              <w:rPr>
                <w:szCs w:val="20"/>
              </w:rPr>
              <w:t>one</w:t>
            </w:r>
          </w:p>
        </w:tc>
        <w:tc>
          <w:tcPr>
            <w:tcW w:w="1923" w:type="dxa"/>
          </w:tcPr>
          <w:p w14:paraId="6137099F" w14:textId="597BFE80" w:rsidR="00B42C1B" w:rsidRDefault="00DF039A" w:rsidP="0067174F">
            <w:pPr>
              <w:jc w:val="left"/>
              <w:rPr>
                <w:rFonts w:ascii="Times New Roman" w:hAnsi="Times New Roman"/>
              </w:rPr>
            </w:pPr>
            <w:r>
              <w:rPr>
                <w:rFonts w:ascii="Times New Roman" w:hAnsi="Times New Roman"/>
              </w:rPr>
              <w:t>January 5, 2022</w:t>
            </w:r>
          </w:p>
        </w:tc>
      </w:tr>
      <w:tr w:rsidR="00846360" w:rsidRPr="00440202" w14:paraId="2EBB8448" w14:textId="77777777" w:rsidTr="00593070">
        <w:trPr>
          <w:jc w:val="center"/>
        </w:trPr>
        <w:tc>
          <w:tcPr>
            <w:tcW w:w="851" w:type="dxa"/>
          </w:tcPr>
          <w:p w14:paraId="609DEE85" w14:textId="76BD6AD2" w:rsidR="00846360" w:rsidRDefault="00846360" w:rsidP="00846360">
            <w:pPr>
              <w:rPr>
                <w:rFonts w:ascii="Times New Roman" w:hAnsi="Times New Roman"/>
                <w:szCs w:val="20"/>
              </w:rPr>
            </w:pPr>
            <w:r>
              <w:rPr>
                <w:rFonts w:ascii="Times New Roman" w:hAnsi="Times New Roman" w:hint="eastAsia"/>
                <w:szCs w:val="20"/>
              </w:rPr>
              <w:t>1</w:t>
            </w:r>
            <w:r>
              <w:rPr>
                <w:rFonts w:ascii="Times New Roman" w:hAnsi="Times New Roman"/>
                <w:szCs w:val="20"/>
              </w:rPr>
              <w:t>3</w:t>
            </w:r>
          </w:p>
        </w:tc>
        <w:tc>
          <w:tcPr>
            <w:tcW w:w="993" w:type="dxa"/>
          </w:tcPr>
          <w:p w14:paraId="25D45682" w14:textId="397F4336" w:rsidR="00846360" w:rsidRDefault="00846360" w:rsidP="00846360">
            <w:pPr>
              <w:rPr>
                <w:rFonts w:ascii="Times New Roman" w:hAnsi="Times New Roman"/>
                <w:szCs w:val="20"/>
              </w:rPr>
            </w:pPr>
            <w:r>
              <w:rPr>
                <w:rFonts w:ascii="Times New Roman" w:hAnsi="Times New Roman" w:hint="eastAsia"/>
                <w:szCs w:val="20"/>
              </w:rPr>
              <w:t>1</w:t>
            </w:r>
            <w:r>
              <w:rPr>
                <w:rFonts w:ascii="Times New Roman" w:hAnsi="Times New Roman"/>
                <w:szCs w:val="20"/>
              </w:rPr>
              <w:t>0.8.2</w:t>
            </w:r>
          </w:p>
        </w:tc>
        <w:tc>
          <w:tcPr>
            <w:tcW w:w="5593" w:type="dxa"/>
          </w:tcPr>
          <w:p w14:paraId="5E078C2C" w14:textId="2241979C" w:rsidR="00846360" w:rsidRDefault="00846360" w:rsidP="00846360">
            <w:pPr>
              <w:rPr>
                <w:szCs w:val="20"/>
              </w:rPr>
            </w:pPr>
            <w:r>
              <w:rPr>
                <w:rFonts w:hint="eastAsia"/>
                <w:szCs w:val="20"/>
              </w:rPr>
              <w:t>N</w:t>
            </w:r>
            <w:r>
              <w:rPr>
                <w:szCs w:val="20"/>
              </w:rPr>
              <w:t>one</w:t>
            </w:r>
          </w:p>
        </w:tc>
        <w:tc>
          <w:tcPr>
            <w:tcW w:w="1923" w:type="dxa"/>
          </w:tcPr>
          <w:p w14:paraId="629950BE" w14:textId="2B64C4A2" w:rsidR="00846360" w:rsidRDefault="00846360" w:rsidP="00846360">
            <w:pPr>
              <w:jc w:val="left"/>
              <w:rPr>
                <w:rFonts w:ascii="Times New Roman" w:hAnsi="Times New Roman"/>
              </w:rPr>
            </w:pPr>
            <w:r>
              <w:rPr>
                <w:rFonts w:ascii="Times New Roman" w:hAnsi="Times New Roman"/>
              </w:rPr>
              <w:t>April 21, 2022</w:t>
            </w:r>
          </w:p>
        </w:tc>
      </w:tr>
      <w:tr w:rsidR="00C81C5F" w:rsidRPr="00440202" w14:paraId="52D31B72" w14:textId="77777777" w:rsidTr="00593070">
        <w:trPr>
          <w:jc w:val="center"/>
        </w:trPr>
        <w:tc>
          <w:tcPr>
            <w:tcW w:w="851" w:type="dxa"/>
          </w:tcPr>
          <w:p w14:paraId="05EE9552" w14:textId="6A87246D" w:rsidR="00C81C5F" w:rsidRDefault="00C81C5F" w:rsidP="00846360">
            <w:pPr>
              <w:rPr>
                <w:rFonts w:ascii="Times New Roman" w:hAnsi="Times New Roman"/>
                <w:szCs w:val="20"/>
              </w:rPr>
            </w:pPr>
            <w:r>
              <w:rPr>
                <w:rFonts w:ascii="Times New Roman" w:hAnsi="Times New Roman" w:hint="eastAsia"/>
                <w:szCs w:val="20"/>
              </w:rPr>
              <w:t>1</w:t>
            </w:r>
            <w:r>
              <w:rPr>
                <w:rFonts w:ascii="Times New Roman" w:hAnsi="Times New Roman"/>
                <w:szCs w:val="20"/>
              </w:rPr>
              <w:t>4</w:t>
            </w:r>
          </w:p>
        </w:tc>
        <w:tc>
          <w:tcPr>
            <w:tcW w:w="993" w:type="dxa"/>
          </w:tcPr>
          <w:p w14:paraId="2CE3216A" w14:textId="6846A373" w:rsidR="00C81C5F" w:rsidRDefault="00C81C5F" w:rsidP="00846360">
            <w:pPr>
              <w:rPr>
                <w:rFonts w:ascii="Times New Roman" w:hAnsi="Times New Roman"/>
                <w:szCs w:val="20"/>
              </w:rPr>
            </w:pPr>
            <w:r>
              <w:rPr>
                <w:rFonts w:ascii="Times New Roman" w:hAnsi="Times New Roman" w:hint="eastAsia"/>
                <w:szCs w:val="20"/>
              </w:rPr>
              <w:t>1</w:t>
            </w:r>
            <w:r>
              <w:rPr>
                <w:rFonts w:ascii="Times New Roman" w:hAnsi="Times New Roman"/>
                <w:szCs w:val="20"/>
              </w:rPr>
              <w:t>0.8.3</w:t>
            </w:r>
          </w:p>
        </w:tc>
        <w:tc>
          <w:tcPr>
            <w:tcW w:w="5593" w:type="dxa"/>
          </w:tcPr>
          <w:p w14:paraId="2085A2F2" w14:textId="72E57925" w:rsidR="00C81C5F" w:rsidRDefault="00C81C5F" w:rsidP="00846360">
            <w:pPr>
              <w:rPr>
                <w:szCs w:val="20"/>
              </w:rPr>
            </w:pPr>
            <w:r>
              <w:rPr>
                <w:rFonts w:hint="eastAsia"/>
                <w:szCs w:val="20"/>
              </w:rPr>
              <w:t>N</w:t>
            </w:r>
            <w:r>
              <w:rPr>
                <w:szCs w:val="20"/>
              </w:rPr>
              <w:t>one</w:t>
            </w:r>
          </w:p>
        </w:tc>
        <w:tc>
          <w:tcPr>
            <w:tcW w:w="1923" w:type="dxa"/>
          </w:tcPr>
          <w:p w14:paraId="41C8E3AC" w14:textId="5C49ECA1" w:rsidR="00C81C5F" w:rsidRDefault="00C81C5F" w:rsidP="00846360">
            <w:pPr>
              <w:jc w:val="left"/>
              <w:rPr>
                <w:rFonts w:ascii="Times New Roman" w:hAnsi="Times New Roman"/>
              </w:rPr>
            </w:pPr>
            <w:r>
              <w:rPr>
                <w:rFonts w:ascii="Times New Roman" w:hAnsi="Times New Roman" w:hint="eastAsia"/>
              </w:rPr>
              <w:t>J</w:t>
            </w:r>
            <w:r>
              <w:rPr>
                <w:rFonts w:ascii="Times New Roman" w:hAnsi="Times New Roman"/>
              </w:rPr>
              <w:t>une 30, 2022</w:t>
            </w:r>
          </w:p>
        </w:tc>
      </w:tr>
      <w:tr w:rsidR="00CA355F" w:rsidRPr="00440202" w14:paraId="252DAA74" w14:textId="77777777" w:rsidTr="00593070">
        <w:trPr>
          <w:jc w:val="center"/>
        </w:trPr>
        <w:tc>
          <w:tcPr>
            <w:tcW w:w="851" w:type="dxa"/>
          </w:tcPr>
          <w:p w14:paraId="2BDC5F78" w14:textId="74E36281" w:rsidR="00CA355F" w:rsidRDefault="00CA355F" w:rsidP="00846360">
            <w:pPr>
              <w:rPr>
                <w:rFonts w:ascii="Times New Roman" w:hAnsi="Times New Roman"/>
                <w:szCs w:val="20"/>
              </w:rPr>
            </w:pPr>
            <w:r>
              <w:rPr>
                <w:rFonts w:ascii="Times New Roman" w:hAnsi="Times New Roman" w:hint="eastAsia"/>
                <w:szCs w:val="20"/>
              </w:rPr>
              <w:t>1</w:t>
            </w:r>
            <w:r>
              <w:rPr>
                <w:rFonts w:ascii="Times New Roman" w:hAnsi="Times New Roman"/>
                <w:szCs w:val="20"/>
              </w:rPr>
              <w:t>5</w:t>
            </w:r>
          </w:p>
        </w:tc>
        <w:tc>
          <w:tcPr>
            <w:tcW w:w="993" w:type="dxa"/>
          </w:tcPr>
          <w:p w14:paraId="40473F8F" w14:textId="3714798C" w:rsidR="00CA355F" w:rsidRDefault="00CA355F" w:rsidP="00846360">
            <w:pPr>
              <w:rPr>
                <w:rFonts w:ascii="Times New Roman" w:hAnsi="Times New Roman"/>
                <w:szCs w:val="20"/>
              </w:rPr>
            </w:pPr>
            <w:r>
              <w:rPr>
                <w:rFonts w:ascii="Times New Roman" w:hAnsi="Times New Roman" w:hint="eastAsia"/>
                <w:szCs w:val="20"/>
              </w:rPr>
              <w:t>1</w:t>
            </w:r>
            <w:r>
              <w:rPr>
                <w:rFonts w:ascii="Times New Roman" w:hAnsi="Times New Roman"/>
                <w:szCs w:val="20"/>
              </w:rPr>
              <w:t>0.9.0</w:t>
            </w:r>
          </w:p>
        </w:tc>
        <w:tc>
          <w:tcPr>
            <w:tcW w:w="5593" w:type="dxa"/>
          </w:tcPr>
          <w:p w14:paraId="571C736C" w14:textId="6E60F459" w:rsidR="00CA355F" w:rsidRDefault="00E76078" w:rsidP="00846360">
            <w:r>
              <w:t>Corrected file path.</w:t>
            </w:r>
          </w:p>
          <w:p w14:paraId="085E16F0" w14:textId="58C21E97" w:rsidR="00D16E91" w:rsidRDefault="00D5360C" w:rsidP="00846360">
            <w:pPr>
              <w:rPr>
                <w:szCs w:val="20"/>
              </w:rPr>
            </w:pPr>
            <w:r>
              <w:fldChar w:fldCharType="begin"/>
            </w:r>
            <w:r>
              <w:instrText xml:space="preserve"> REF _Ref38378450 \n \h </w:instrText>
            </w:r>
            <w:r>
              <w:fldChar w:fldCharType="separate"/>
            </w:r>
            <w:r>
              <w:t xml:space="preserve">4.1.1 </w:t>
            </w:r>
            <w:r>
              <w:fldChar w:fldCharType="end"/>
            </w:r>
            <w:r>
              <w:fldChar w:fldCharType="begin"/>
            </w:r>
            <w:r>
              <w:instrText xml:space="preserve"> REF _Ref38378459 \h </w:instrText>
            </w:r>
            <w:r>
              <w:fldChar w:fldCharType="separate"/>
            </w:r>
            <w:r w:rsidRPr="00440202">
              <w:rPr>
                <w:rFonts w:ascii="Times New Roman" w:hAnsi="Times New Roman"/>
                <w:bCs/>
              </w:rPr>
              <w:t>Server log file</w:t>
            </w:r>
            <w:r>
              <w:fldChar w:fldCharType="end"/>
            </w:r>
          </w:p>
        </w:tc>
        <w:tc>
          <w:tcPr>
            <w:tcW w:w="1923" w:type="dxa"/>
          </w:tcPr>
          <w:p w14:paraId="1CA29B54" w14:textId="467C6F2A" w:rsidR="00CA355F" w:rsidRDefault="00CA355F" w:rsidP="00846360">
            <w:pPr>
              <w:jc w:val="left"/>
              <w:rPr>
                <w:rFonts w:ascii="Times New Roman" w:hAnsi="Times New Roman"/>
              </w:rPr>
            </w:pPr>
            <w:r>
              <w:rPr>
                <w:rFonts w:ascii="Times New Roman" w:hAnsi="Times New Roman"/>
              </w:rPr>
              <w:t>September 21, 2022</w:t>
            </w:r>
          </w:p>
        </w:tc>
      </w:tr>
      <w:tr w:rsidR="0056534E" w:rsidRPr="00440202" w14:paraId="15A712A4" w14:textId="77777777" w:rsidTr="00593070">
        <w:trPr>
          <w:jc w:val="center"/>
        </w:trPr>
        <w:tc>
          <w:tcPr>
            <w:tcW w:w="851" w:type="dxa"/>
          </w:tcPr>
          <w:p w14:paraId="7F27B099" w14:textId="267F67E4" w:rsidR="0056534E" w:rsidRDefault="0056534E" w:rsidP="00846360">
            <w:pPr>
              <w:rPr>
                <w:rFonts w:ascii="Times New Roman" w:hAnsi="Times New Roman"/>
                <w:szCs w:val="20"/>
              </w:rPr>
            </w:pPr>
            <w:r>
              <w:rPr>
                <w:rFonts w:ascii="Times New Roman" w:hAnsi="Times New Roman" w:hint="eastAsia"/>
                <w:szCs w:val="20"/>
              </w:rPr>
              <w:t>1</w:t>
            </w:r>
            <w:r>
              <w:rPr>
                <w:rFonts w:ascii="Times New Roman" w:hAnsi="Times New Roman"/>
                <w:szCs w:val="20"/>
              </w:rPr>
              <w:t>6</w:t>
            </w:r>
          </w:p>
        </w:tc>
        <w:tc>
          <w:tcPr>
            <w:tcW w:w="993" w:type="dxa"/>
          </w:tcPr>
          <w:p w14:paraId="30AEE3C8" w14:textId="559297FE" w:rsidR="0056534E" w:rsidRDefault="0056534E" w:rsidP="00846360">
            <w:pPr>
              <w:rPr>
                <w:rFonts w:ascii="Times New Roman" w:hAnsi="Times New Roman"/>
                <w:szCs w:val="20"/>
              </w:rPr>
            </w:pPr>
            <w:r>
              <w:rPr>
                <w:rFonts w:ascii="Times New Roman" w:hAnsi="Times New Roman" w:hint="eastAsia"/>
                <w:szCs w:val="20"/>
              </w:rPr>
              <w:t>1</w:t>
            </w:r>
            <w:r>
              <w:rPr>
                <w:rFonts w:ascii="Times New Roman" w:hAnsi="Times New Roman"/>
                <w:szCs w:val="20"/>
              </w:rPr>
              <w:t>0.9.1</w:t>
            </w:r>
          </w:p>
        </w:tc>
        <w:tc>
          <w:tcPr>
            <w:tcW w:w="5593" w:type="dxa"/>
          </w:tcPr>
          <w:p w14:paraId="6CF28ABC" w14:textId="01BA990E" w:rsidR="0056534E" w:rsidRDefault="00ED4109" w:rsidP="00846360">
            <w:r>
              <w:fldChar w:fldCharType="begin"/>
            </w:r>
            <w:r>
              <w:instrText xml:space="preserve"> REF _Ref125551089 \r \h </w:instrText>
            </w:r>
            <w:r>
              <w:fldChar w:fldCharType="separate"/>
            </w:r>
            <w:r>
              <w:t xml:space="preserve">4.1.3 </w:t>
            </w:r>
            <w:r>
              <w:fldChar w:fldCharType="end"/>
            </w:r>
            <w:r w:rsidR="00BF0695">
              <w:fldChar w:fldCharType="begin"/>
            </w:r>
            <w:r w:rsidR="00BF0695">
              <w:instrText xml:space="preserve"> REF _Ref125551112 \h </w:instrText>
            </w:r>
            <w:r w:rsidR="00BF0695">
              <w:fldChar w:fldCharType="separate"/>
            </w:r>
            <w:r w:rsidR="00BF0695" w:rsidRPr="00440202">
              <w:rPr>
                <w:rFonts w:ascii="Times New Roman" w:hAnsi="Times New Roman"/>
                <w:bCs/>
              </w:rPr>
              <w:t>CLI log file</w:t>
            </w:r>
            <w:r w:rsidR="00BF0695">
              <w:fldChar w:fldCharType="end"/>
            </w:r>
            <w:r w:rsidR="00BF0695">
              <w:fldChar w:fldCharType="begin"/>
            </w:r>
            <w:r w:rsidR="00BF0695">
              <w:instrText xml:space="preserve"> REF _Ref125551128 \r \h </w:instrText>
            </w:r>
            <w:r w:rsidR="00BF0695">
              <w:fldChar w:fldCharType="separate"/>
            </w:r>
            <w:r w:rsidR="00BF0695">
              <w:t>(5)</w:t>
            </w:r>
            <w:r w:rsidR="00BF0695">
              <w:fldChar w:fldCharType="end"/>
            </w:r>
            <w:r w:rsidR="00E22B25">
              <w:br/>
            </w:r>
            <w:r w:rsidR="00E22B25" w:rsidRPr="00E22B25">
              <w:t>Added description</w:t>
            </w:r>
            <w:r w:rsidR="005D444E">
              <w:rPr>
                <w:rFonts w:hint="eastAsia"/>
              </w:rPr>
              <w:t xml:space="preserve"> </w:t>
            </w:r>
            <w:r w:rsidR="005D444E" w:rsidRPr="006479AB">
              <w:rPr>
                <w:rFonts w:ascii="Times New Roman" w:hAnsi="Times New Roman"/>
                <w:szCs w:val="20"/>
              </w:rPr>
              <w:t xml:space="preserve"> When using the cssslsetup command in utility.tar</w:t>
            </w:r>
            <w:r w:rsidR="005D444E">
              <w:rPr>
                <w:rFonts w:ascii="Times New Roman" w:hAnsi="Times New Roman" w:hint="eastAsia"/>
                <w:szCs w:val="20"/>
              </w:rPr>
              <w:t>.</w:t>
            </w:r>
            <w:r w:rsidR="00C4661C">
              <w:br/>
            </w:r>
            <w:r w:rsidR="00D921F9">
              <w:rPr>
                <w:rFonts w:hint="eastAsia"/>
              </w:rPr>
              <w:t>Add</w:t>
            </w:r>
            <w:r w:rsidR="002C6876">
              <w:rPr>
                <w:rFonts w:hint="eastAsia"/>
              </w:rPr>
              <w:t xml:space="preserve"> </w:t>
            </w:r>
            <w:r w:rsidR="002C6876">
              <w:t xml:space="preserve">below </w:t>
            </w:r>
            <w:r w:rsidR="00D921F9">
              <w:t>log file.</w:t>
            </w:r>
          </w:p>
          <w:p w14:paraId="40652F6C" w14:textId="76955847" w:rsidR="00D921F9" w:rsidRDefault="009D0408" w:rsidP="00846360">
            <w:r>
              <w:fldChar w:fldCharType="begin"/>
            </w:r>
            <w:r>
              <w:instrText xml:space="preserve"> REF _Ref125547498 \r \h </w:instrText>
            </w:r>
            <w:r>
              <w:fldChar w:fldCharType="separate"/>
            </w:r>
            <w:r>
              <w:t xml:space="preserve">4.1.3 </w:t>
            </w:r>
            <w:r>
              <w:fldChar w:fldCharType="end"/>
            </w:r>
            <w:r>
              <w:fldChar w:fldCharType="begin"/>
            </w:r>
            <w:r>
              <w:instrText xml:space="preserve"> </w:instrText>
            </w:r>
            <w:r>
              <w:rPr>
                <w:rFonts w:hint="eastAsia"/>
              </w:rPr>
              <w:instrText>REF _Ref125547461 \h</w:instrText>
            </w:r>
            <w:r>
              <w:instrText xml:space="preserve"> </w:instrText>
            </w:r>
            <w:r>
              <w:fldChar w:fldCharType="separate"/>
            </w:r>
            <w:r w:rsidRPr="00440202">
              <w:rPr>
                <w:rFonts w:ascii="Times New Roman" w:hAnsi="Times New Roman"/>
                <w:bCs/>
              </w:rPr>
              <w:t>CLI log file</w:t>
            </w:r>
            <w:r>
              <w:fldChar w:fldCharType="end"/>
            </w:r>
            <w:r>
              <w:fldChar w:fldCharType="begin"/>
            </w:r>
            <w:r>
              <w:instrText xml:space="preserve"> REF _Ref125547508 \w \h </w:instrText>
            </w:r>
            <w:r>
              <w:fldChar w:fldCharType="separate"/>
            </w:r>
            <w:r>
              <w:t>(6)</w:t>
            </w:r>
            <w:r>
              <w:fldChar w:fldCharType="end"/>
            </w:r>
          </w:p>
        </w:tc>
        <w:tc>
          <w:tcPr>
            <w:tcW w:w="1923" w:type="dxa"/>
          </w:tcPr>
          <w:p w14:paraId="04D90BD1" w14:textId="4CFCF32E" w:rsidR="0056534E" w:rsidRDefault="0056534E" w:rsidP="00846360">
            <w:pPr>
              <w:jc w:val="left"/>
              <w:rPr>
                <w:rFonts w:ascii="Times New Roman" w:hAnsi="Times New Roman"/>
              </w:rPr>
            </w:pPr>
            <w:r>
              <w:rPr>
                <w:rFonts w:ascii="Times New Roman" w:hAnsi="Times New Roman" w:hint="eastAsia"/>
              </w:rPr>
              <w:t>J</w:t>
            </w:r>
            <w:r>
              <w:rPr>
                <w:rFonts w:ascii="Times New Roman" w:hAnsi="Times New Roman"/>
              </w:rPr>
              <w:t>anuary 23, 2023</w:t>
            </w:r>
          </w:p>
        </w:tc>
      </w:tr>
      <w:tr w:rsidR="007D0C58" w:rsidRPr="00440202" w14:paraId="731FADDD" w14:textId="77777777" w:rsidTr="00593070">
        <w:trPr>
          <w:jc w:val="center"/>
        </w:trPr>
        <w:tc>
          <w:tcPr>
            <w:tcW w:w="851" w:type="dxa"/>
          </w:tcPr>
          <w:p w14:paraId="64168E52" w14:textId="1252538A" w:rsidR="007D0C58" w:rsidRDefault="007D0C58" w:rsidP="00846360">
            <w:pPr>
              <w:rPr>
                <w:rFonts w:ascii="Times New Roman" w:hAnsi="Times New Roman"/>
                <w:szCs w:val="20"/>
              </w:rPr>
            </w:pPr>
            <w:r>
              <w:rPr>
                <w:rFonts w:ascii="Times New Roman" w:hAnsi="Times New Roman" w:hint="eastAsia"/>
                <w:szCs w:val="20"/>
              </w:rPr>
              <w:lastRenderedPageBreak/>
              <w:t>1</w:t>
            </w:r>
            <w:r>
              <w:rPr>
                <w:rFonts w:ascii="Times New Roman" w:hAnsi="Times New Roman"/>
                <w:szCs w:val="20"/>
              </w:rPr>
              <w:t>7</w:t>
            </w:r>
          </w:p>
        </w:tc>
        <w:tc>
          <w:tcPr>
            <w:tcW w:w="993" w:type="dxa"/>
          </w:tcPr>
          <w:p w14:paraId="505EC5C4" w14:textId="21865663" w:rsidR="007D0C58" w:rsidRDefault="007D0C58" w:rsidP="00846360">
            <w:pPr>
              <w:rPr>
                <w:rFonts w:ascii="Times New Roman" w:hAnsi="Times New Roman"/>
                <w:szCs w:val="20"/>
              </w:rPr>
            </w:pPr>
            <w:r>
              <w:rPr>
                <w:rFonts w:ascii="Times New Roman" w:hAnsi="Times New Roman" w:hint="eastAsia"/>
                <w:szCs w:val="20"/>
              </w:rPr>
              <w:t>1</w:t>
            </w:r>
            <w:r>
              <w:rPr>
                <w:rFonts w:ascii="Times New Roman" w:hAnsi="Times New Roman"/>
                <w:szCs w:val="20"/>
              </w:rPr>
              <w:t>0.9.2</w:t>
            </w:r>
          </w:p>
        </w:tc>
        <w:tc>
          <w:tcPr>
            <w:tcW w:w="5593" w:type="dxa"/>
          </w:tcPr>
          <w:p w14:paraId="567EC861" w14:textId="022EF59D" w:rsidR="00C10F68" w:rsidRDefault="001E062C" w:rsidP="00846360">
            <w:r>
              <w:fldChar w:fldCharType="begin"/>
            </w:r>
            <w:r>
              <w:instrText xml:space="preserve"> REF _Ref132732566 \r \h </w:instrText>
            </w:r>
            <w:r>
              <w:fldChar w:fldCharType="separate"/>
            </w:r>
            <w:r>
              <w:t xml:space="preserve">2.1 </w:t>
            </w:r>
            <w:r>
              <w:fldChar w:fldCharType="end"/>
            </w:r>
            <w:r>
              <w:fldChar w:fldCharType="begin"/>
            </w:r>
            <w:r>
              <w:instrText xml:space="preserve"> REF _Ref132732573 \h </w:instrText>
            </w:r>
            <w:r>
              <w:fldChar w:fldCharType="separate"/>
            </w:r>
            <w:r w:rsidRPr="00440202">
              <w:rPr>
                <w:rFonts w:ascii="Times New Roman" w:hAnsi="Times New Roman"/>
              </w:rPr>
              <w:t>Log Classifications</w:t>
            </w:r>
            <w:r>
              <w:fldChar w:fldCharType="end"/>
            </w:r>
            <w:r>
              <w:br/>
            </w:r>
            <w:r w:rsidR="00731EA3">
              <w:t xml:space="preserve">Add </w:t>
            </w:r>
            <w:r w:rsidR="00731EA3" w:rsidRPr="00731EA3">
              <w:t>csbackupprescript command log</w:t>
            </w:r>
            <w:r w:rsidR="004C76F1">
              <w:t>.</w:t>
            </w:r>
            <w:r w:rsidR="00731EA3">
              <w:br/>
            </w:r>
            <w:r w:rsidR="00DE3DCA" w:rsidRPr="00DE3DCA">
              <w:t>Changed to csbackup.log since 10.9.2</w:t>
            </w:r>
            <w:r w:rsidR="004C76F1">
              <w:t>.</w:t>
            </w:r>
            <w:r w:rsidR="00DE3DCA">
              <w:br/>
            </w:r>
            <w:r w:rsidR="00A17BA8">
              <w:fldChar w:fldCharType="begin"/>
            </w:r>
            <w:r w:rsidR="00A17BA8">
              <w:instrText xml:space="preserve"> REF _Ref132732755 \r \h </w:instrText>
            </w:r>
            <w:r w:rsidR="00A17BA8">
              <w:fldChar w:fldCharType="separate"/>
            </w:r>
            <w:r w:rsidR="00A17BA8">
              <w:t xml:space="preserve">4.1.3 </w:t>
            </w:r>
            <w:r w:rsidR="00A17BA8">
              <w:fldChar w:fldCharType="end"/>
            </w:r>
            <w:r w:rsidR="00A17BA8">
              <w:fldChar w:fldCharType="begin"/>
            </w:r>
            <w:r w:rsidR="00A17BA8">
              <w:instrText xml:space="preserve"> REF _Ref132732760 \h </w:instrText>
            </w:r>
            <w:r w:rsidR="00A17BA8">
              <w:fldChar w:fldCharType="separate"/>
            </w:r>
            <w:r w:rsidR="00A17BA8" w:rsidRPr="00440202">
              <w:rPr>
                <w:rFonts w:ascii="Times New Roman" w:hAnsi="Times New Roman"/>
                <w:bCs/>
              </w:rPr>
              <w:t>CLI log file</w:t>
            </w:r>
            <w:r w:rsidR="00A17BA8">
              <w:fldChar w:fldCharType="end"/>
            </w:r>
            <w:r w:rsidR="00502673">
              <w:br/>
            </w:r>
            <w:r w:rsidR="00844CD7">
              <w:fldChar w:fldCharType="begin"/>
            </w:r>
            <w:r w:rsidR="00844CD7">
              <w:instrText xml:space="preserve"> REF _Ref21528989 \r \h </w:instrText>
            </w:r>
            <w:r w:rsidR="00844CD7">
              <w:fldChar w:fldCharType="separate"/>
            </w:r>
            <w:r w:rsidR="00844CD7">
              <w:t>(2)</w:t>
            </w:r>
            <w:r w:rsidR="00844CD7">
              <w:fldChar w:fldCharType="end"/>
            </w:r>
            <w:r w:rsidR="004C76F1" w:rsidRPr="00DE3DCA">
              <w:t xml:space="preserve"> Changed to csbackup.log since 10.9.2</w:t>
            </w:r>
            <w:r w:rsidR="004C76F1">
              <w:t>.</w:t>
            </w:r>
          </w:p>
          <w:p w14:paraId="4F6CFE24" w14:textId="44BF694C" w:rsidR="002311D0" w:rsidRDefault="002311D0" w:rsidP="00846360">
            <w:r>
              <w:fldChar w:fldCharType="begin"/>
            </w:r>
            <w:r>
              <w:instrText xml:space="preserve"> REF _Ref125547508 \r \h </w:instrText>
            </w:r>
            <w:r>
              <w:fldChar w:fldCharType="separate"/>
            </w:r>
            <w:r>
              <w:t>(6)</w:t>
            </w:r>
            <w:r>
              <w:fldChar w:fldCharType="end"/>
            </w:r>
            <w:r w:rsidR="006502D5">
              <w:t xml:space="preserve"> </w:t>
            </w:r>
            <w:r w:rsidR="004F017E" w:rsidRPr="004F017E">
              <w:t>Content correction, supplement</w:t>
            </w:r>
            <w:r w:rsidR="004F017E">
              <w:t>.</w:t>
            </w:r>
          </w:p>
          <w:p w14:paraId="5ED5DDAC" w14:textId="3269DAA0" w:rsidR="007D0C58" w:rsidRDefault="00C10F68" w:rsidP="00846360">
            <w:r>
              <w:fldChar w:fldCharType="begin"/>
            </w:r>
            <w:r>
              <w:instrText xml:space="preserve"> REF _Ref132724797 \r \h </w:instrText>
            </w:r>
            <w:r>
              <w:fldChar w:fldCharType="separate"/>
            </w:r>
            <w:r>
              <w:t>(7)</w:t>
            </w:r>
            <w:r>
              <w:fldChar w:fldCharType="end"/>
            </w:r>
            <w:r w:rsidR="003A1C28">
              <w:t xml:space="preserve"> Add </w:t>
            </w:r>
            <w:r w:rsidR="003A1C28" w:rsidRPr="00731EA3">
              <w:t>csbackupprescript command log</w:t>
            </w:r>
            <w:r w:rsidR="003A1C28">
              <w:t>.</w:t>
            </w:r>
            <w:r w:rsidR="00A17BA8">
              <w:br/>
            </w:r>
            <w:r w:rsidR="00502673">
              <w:fldChar w:fldCharType="begin"/>
            </w:r>
            <w:r w:rsidR="00502673">
              <w:instrText xml:space="preserve"> REF _Ref132732793 \r \h </w:instrText>
            </w:r>
            <w:r w:rsidR="00502673">
              <w:fldChar w:fldCharType="separate"/>
            </w:r>
            <w:r w:rsidR="00502673">
              <w:t xml:space="preserve">5.2 </w:t>
            </w:r>
            <w:r w:rsidR="00502673">
              <w:fldChar w:fldCharType="end"/>
            </w:r>
            <w:r w:rsidR="00502673">
              <w:fldChar w:fldCharType="begin"/>
            </w:r>
            <w:r w:rsidR="00502673">
              <w:instrText xml:space="preserve"> REF _Ref132732793 \h </w:instrText>
            </w:r>
            <w:r w:rsidR="00502673">
              <w:fldChar w:fldCharType="separate"/>
            </w:r>
            <w:r w:rsidR="00502673">
              <w:rPr>
                <w:rFonts w:ascii="Times New Roman" w:hAnsi="Times New Roman"/>
              </w:rPr>
              <w:t>l</w:t>
            </w:r>
            <w:r w:rsidR="00502673" w:rsidRPr="009232EA">
              <w:rPr>
                <w:rFonts w:ascii="Times New Roman" w:hAnsi="Times New Roman"/>
              </w:rPr>
              <w:t>ogrotate configuration file</w:t>
            </w:r>
            <w:r w:rsidR="00502673">
              <w:fldChar w:fldCharType="end"/>
            </w:r>
            <w:r w:rsidR="00C935AC">
              <w:br/>
            </w:r>
            <w:r w:rsidR="00C935AC">
              <w:rPr>
                <w:rFonts w:hint="eastAsia"/>
                <w:szCs w:val="20"/>
              </w:rPr>
              <w:t>#</w:t>
            </w:r>
            <w:r w:rsidR="00C935AC">
              <w:rPr>
                <w:szCs w:val="20"/>
              </w:rPr>
              <w:t xml:space="preserve">5 Add </w:t>
            </w:r>
            <w:r w:rsidR="00C935AC" w:rsidRPr="008F3685">
              <w:rPr>
                <w:szCs w:val="20"/>
              </w:rPr>
              <w:t>/etc/logrotate.d/csbackup</w:t>
            </w:r>
            <w:r w:rsidR="00C935AC">
              <w:rPr>
                <w:szCs w:val="20"/>
              </w:rPr>
              <w:t>.</w:t>
            </w:r>
          </w:p>
        </w:tc>
        <w:tc>
          <w:tcPr>
            <w:tcW w:w="1923" w:type="dxa"/>
          </w:tcPr>
          <w:p w14:paraId="4DA5F7C9" w14:textId="03FD76FF" w:rsidR="007D0C58" w:rsidRDefault="00226A93" w:rsidP="00846360">
            <w:pPr>
              <w:jc w:val="left"/>
              <w:rPr>
                <w:rFonts w:ascii="Times New Roman" w:hAnsi="Times New Roman"/>
              </w:rPr>
            </w:pPr>
            <w:r>
              <w:rPr>
                <w:rFonts w:ascii="Times New Roman" w:hAnsi="Times New Roman" w:hint="eastAsia"/>
              </w:rPr>
              <w:t>April</w:t>
            </w:r>
            <w:r w:rsidR="004E4062">
              <w:rPr>
                <w:rFonts w:ascii="Times New Roman" w:hAnsi="Times New Roman" w:hint="eastAsia"/>
              </w:rPr>
              <w:t xml:space="preserve"> </w:t>
            </w:r>
            <w:r w:rsidR="004E4062">
              <w:rPr>
                <w:rFonts w:ascii="Times New Roman" w:hAnsi="Times New Roman"/>
              </w:rPr>
              <w:t>18, 2023</w:t>
            </w:r>
          </w:p>
        </w:tc>
      </w:tr>
      <w:tr w:rsidR="004E6CAA" w:rsidRPr="00440202" w14:paraId="30E1C9A1" w14:textId="77777777" w:rsidTr="00593070">
        <w:trPr>
          <w:jc w:val="center"/>
        </w:trPr>
        <w:tc>
          <w:tcPr>
            <w:tcW w:w="851" w:type="dxa"/>
          </w:tcPr>
          <w:p w14:paraId="6C79E366" w14:textId="317F0436" w:rsidR="004E6CAA" w:rsidRDefault="004E6CAA" w:rsidP="00846360">
            <w:pPr>
              <w:rPr>
                <w:rFonts w:ascii="Times New Roman" w:hAnsi="Times New Roman"/>
                <w:szCs w:val="20"/>
              </w:rPr>
            </w:pPr>
            <w:r>
              <w:rPr>
                <w:rFonts w:ascii="Times New Roman" w:hAnsi="Times New Roman" w:hint="eastAsia"/>
                <w:szCs w:val="20"/>
              </w:rPr>
              <w:t>1</w:t>
            </w:r>
            <w:r>
              <w:rPr>
                <w:rFonts w:ascii="Times New Roman" w:hAnsi="Times New Roman"/>
                <w:szCs w:val="20"/>
              </w:rPr>
              <w:t>8</w:t>
            </w:r>
          </w:p>
        </w:tc>
        <w:tc>
          <w:tcPr>
            <w:tcW w:w="993" w:type="dxa"/>
          </w:tcPr>
          <w:p w14:paraId="1B15B924" w14:textId="3F855C99" w:rsidR="004E6CAA" w:rsidRDefault="0000433C" w:rsidP="00846360">
            <w:pPr>
              <w:rPr>
                <w:rFonts w:ascii="Times New Roman" w:hAnsi="Times New Roman"/>
                <w:szCs w:val="20"/>
              </w:rPr>
            </w:pPr>
            <w:r>
              <w:rPr>
                <w:rFonts w:ascii="Times New Roman" w:hAnsi="Times New Roman" w:hint="eastAsia"/>
                <w:szCs w:val="20"/>
              </w:rPr>
              <w:t>1</w:t>
            </w:r>
            <w:r>
              <w:rPr>
                <w:rFonts w:ascii="Times New Roman" w:hAnsi="Times New Roman"/>
                <w:szCs w:val="20"/>
              </w:rPr>
              <w:t>0.9.3</w:t>
            </w:r>
          </w:p>
        </w:tc>
        <w:tc>
          <w:tcPr>
            <w:tcW w:w="5593" w:type="dxa"/>
          </w:tcPr>
          <w:p w14:paraId="65BB2D31" w14:textId="77777777" w:rsidR="004E6CAA" w:rsidRDefault="008B5748" w:rsidP="00846360">
            <w:r>
              <w:fldChar w:fldCharType="begin"/>
            </w:r>
            <w:r>
              <w:instrText xml:space="preserve"> REF _Ref132732566 \r \h </w:instrText>
            </w:r>
            <w:r>
              <w:fldChar w:fldCharType="separate"/>
            </w:r>
            <w:r>
              <w:t xml:space="preserve">2.1 </w:t>
            </w:r>
            <w:r>
              <w:fldChar w:fldCharType="end"/>
            </w:r>
            <w:r>
              <w:fldChar w:fldCharType="begin"/>
            </w:r>
            <w:r>
              <w:instrText xml:space="preserve"> REF _Ref132732573 \h </w:instrText>
            </w:r>
            <w:r>
              <w:fldChar w:fldCharType="separate"/>
            </w:r>
            <w:r w:rsidRPr="00440202">
              <w:rPr>
                <w:rFonts w:ascii="Times New Roman" w:hAnsi="Times New Roman"/>
              </w:rPr>
              <w:t>Log Classifications</w:t>
            </w:r>
            <w:r>
              <w:fldChar w:fldCharType="end"/>
            </w:r>
          </w:p>
          <w:p w14:paraId="6D817580" w14:textId="77777777" w:rsidR="003711CF" w:rsidRDefault="003711CF" w:rsidP="003711CF">
            <w:pPr>
              <w:wordWrap w:val="0"/>
            </w:pPr>
            <w:r>
              <w:rPr>
                <w:rFonts w:hint="eastAsia"/>
              </w:rPr>
              <w:t>A</w:t>
            </w:r>
            <w:r>
              <w:t xml:space="preserve">dd csdbmigration command log and </w:t>
            </w:r>
          </w:p>
          <w:p w14:paraId="776464CA" w14:textId="312181E8" w:rsidR="003711CF" w:rsidRDefault="003711CF" w:rsidP="003711CF">
            <w:pPr>
              <w:wordWrap w:val="0"/>
            </w:pPr>
            <w:r>
              <w:t>cspostdbmigration command log.</w:t>
            </w:r>
          </w:p>
          <w:p w14:paraId="749B2B84" w14:textId="77777777" w:rsidR="006750A6" w:rsidRDefault="00B81555" w:rsidP="006750A6">
            <w:r w:rsidRPr="00DE3DCA">
              <w:t xml:space="preserve">Changed </w:t>
            </w:r>
            <w:r w:rsidR="00F961A4" w:rsidRPr="00F961A4">
              <w:t xml:space="preserve">access_log.year-month-day.log </w:t>
            </w:r>
            <w:r w:rsidRPr="00DE3DCA">
              <w:t xml:space="preserve">to </w:t>
            </w:r>
            <w:r w:rsidR="005803E0" w:rsidRPr="002856F8">
              <w:rPr>
                <w:rFonts w:hint="eastAsia"/>
                <w:szCs w:val="20"/>
              </w:rPr>
              <w:t>access</w:t>
            </w:r>
            <w:r w:rsidRPr="00DE3DCA">
              <w:t>.log</w:t>
            </w:r>
          </w:p>
          <w:p w14:paraId="090075C3" w14:textId="77777777" w:rsidR="008B5748" w:rsidRDefault="006750A6" w:rsidP="006750A6">
            <w:r w:rsidRPr="00DE3DCA">
              <w:t>Changed</w:t>
            </w:r>
            <w:r w:rsidR="00A60655">
              <w:t xml:space="preserve"> </w:t>
            </w:r>
            <w:r w:rsidRPr="006750A6">
              <w:t>management_access_log.year-month-day.log</w:t>
            </w:r>
            <w:r w:rsidRPr="00F961A4">
              <w:t xml:space="preserve"> </w:t>
            </w:r>
            <w:r w:rsidRPr="00DE3DCA">
              <w:t xml:space="preserve">to </w:t>
            </w:r>
            <w:r w:rsidR="00A60655" w:rsidRPr="006750A6">
              <w:t xml:space="preserve"> management_access</w:t>
            </w:r>
            <w:r w:rsidRPr="00DE3DCA">
              <w:t>.log</w:t>
            </w:r>
          </w:p>
          <w:p w14:paraId="1DBBCCF8" w14:textId="0ECF2D07" w:rsidR="002F0888" w:rsidRDefault="002F0888" w:rsidP="006750A6">
            <w:r>
              <w:fldChar w:fldCharType="begin"/>
            </w:r>
            <w:r>
              <w:instrText xml:space="preserve"> REF _Ref38378450 \r \h </w:instrText>
            </w:r>
            <w:r>
              <w:fldChar w:fldCharType="separate"/>
            </w:r>
            <w:r>
              <w:t xml:space="preserve">4.1.1 </w:t>
            </w:r>
            <w:r>
              <w:fldChar w:fldCharType="end"/>
            </w:r>
            <w:r>
              <w:fldChar w:fldCharType="begin"/>
            </w:r>
            <w:r>
              <w:instrText xml:space="preserve"> REF _Ref38378450 \h </w:instrText>
            </w:r>
            <w:r>
              <w:fldChar w:fldCharType="separate"/>
            </w:r>
            <w:r w:rsidRPr="00440202">
              <w:rPr>
                <w:rFonts w:ascii="Times New Roman" w:hAnsi="Times New Roman"/>
                <w:bCs/>
              </w:rPr>
              <w:t>Server log file</w:t>
            </w:r>
            <w:r>
              <w:fldChar w:fldCharType="end"/>
            </w:r>
          </w:p>
          <w:p w14:paraId="528DA05F" w14:textId="77777777" w:rsidR="00227CAC" w:rsidRDefault="002F0888" w:rsidP="006750A6">
            <w:r>
              <w:fldChar w:fldCharType="begin"/>
            </w:r>
            <w:r>
              <w:instrText xml:space="preserve"> REF _Ref142417652 \r \h </w:instrText>
            </w:r>
            <w:r>
              <w:fldChar w:fldCharType="separate"/>
            </w:r>
            <w:r>
              <w:t>(5)</w:t>
            </w:r>
            <w:r>
              <w:fldChar w:fldCharType="end"/>
            </w:r>
            <w:r>
              <w:t xml:space="preserve"> </w:t>
            </w:r>
            <w:r w:rsidR="00866F5E" w:rsidRPr="00DE3DCA">
              <w:t xml:space="preserve">Changed </w:t>
            </w:r>
            <w:r w:rsidR="00866F5E" w:rsidRPr="00F961A4">
              <w:t xml:space="preserve">access_log.year-month-day.log </w:t>
            </w:r>
            <w:r w:rsidR="00866F5E" w:rsidRPr="00DE3DCA">
              <w:t xml:space="preserve">to </w:t>
            </w:r>
            <w:r w:rsidR="00866F5E" w:rsidRPr="002856F8">
              <w:rPr>
                <w:rFonts w:hint="eastAsia"/>
                <w:szCs w:val="20"/>
              </w:rPr>
              <w:t>access</w:t>
            </w:r>
            <w:r w:rsidR="00866F5E" w:rsidRPr="00DE3DCA">
              <w:t>.lo</w:t>
            </w:r>
            <w:r w:rsidR="00866F5E">
              <w:t>g</w:t>
            </w:r>
            <w:r w:rsidR="00C30178">
              <w:rPr>
                <w:rFonts w:hint="eastAsia"/>
              </w:rPr>
              <w:t xml:space="preserve"> </w:t>
            </w:r>
            <w:r w:rsidR="00C30178">
              <w:t>to access.log</w:t>
            </w:r>
          </w:p>
          <w:p w14:paraId="2A91AC12" w14:textId="77777777" w:rsidR="00C30178" w:rsidRDefault="00186CEC" w:rsidP="006750A6">
            <w:r>
              <w:fldChar w:fldCharType="begin"/>
            </w:r>
            <w:r>
              <w:instrText xml:space="preserve"> </w:instrText>
            </w:r>
            <w:r>
              <w:rPr>
                <w:rFonts w:hint="eastAsia"/>
              </w:rPr>
              <w:instrText>REF _Ref142472719 \r \h</w:instrText>
            </w:r>
            <w:r>
              <w:instrText xml:space="preserve"> </w:instrText>
            </w:r>
            <w:r>
              <w:fldChar w:fldCharType="separate"/>
            </w:r>
            <w:r>
              <w:t>(6)</w:t>
            </w:r>
            <w:r>
              <w:fldChar w:fldCharType="end"/>
            </w:r>
            <w:r w:rsidR="001B6439">
              <w:t xml:space="preserve"> </w:t>
            </w:r>
            <w:r w:rsidRPr="00DE3DCA">
              <w:t xml:space="preserve">Changed </w:t>
            </w:r>
            <w:r>
              <w:t xml:space="preserve"> </w:t>
            </w:r>
            <w:r w:rsidRPr="00186CEC">
              <w:t>management_access_log</w:t>
            </w:r>
            <w:r w:rsidRPr="00F961A4">
              <w:t xml:space="preserve">.year-month-day.log </w:t>
            </w:r>
            <w:r w:rsidRPr="00DE3DCA">
              <w:t>to</w:t>
            </w:r>
            <w:r>
              <w:t xml:space="preserve"> </w:t>
            </w:r>
            <w:r w:rsidR="001B6439" w:rsidRPr="00186CEC">
              <w:t>management_access</w:t>
            </w:r>
            <w:r w:rsidR="001B6439">
              <w:t xml:space="preserve"> </w:t>
            </w:r>
            <w:r>
              <w:t>.log</w:t>
            </w:r>
          </w:p>
          <w:p w14:paraId="2C08A48B" w14:textId="0D08715A" w:rsidR="003711CF" w:rsidRDefault="003711CF" w:rsidP="006750A6">
            <w:r>
              <w:fldChar w:fldCharType="begin"/>
            </w:r>
            <w:r>
              <w:instrText xml:space="preserve"> REF _Ref142482409 \r \h </w:instrText>
            </w:r>
            <w:r w:rsidR="00094BFD">
              <w:instrText xml:space="preserve"> \* MERGEFORMAT </w:instrText>
            </w:r>
            <w:r>
              <w:fldChar w:fldCharType="separate"/>
            </w:r>
            <w:r>
              <w:t xml:space="preserve">4.1.3 </w:t>
            </w:r>
            <w:r>
              <w:fldChar w:fldCharType="end"/>
            </w:r>
            <w:r>
              <w:fldChar w:fldCharType="begin"/>
            </w:r>
            <w:r>
              <w:instrText xml:space="preserve"> REF _Ref142482416 \h </w:instrText>
            </w:r>
            <w:r w:rsidR="00094BFD">
              <w:instrText xml:space="preserve"> \* MERGEFORMAT </w:instrText>
            </w:r>
            <w:r>
              <w:fldChar w:fldCharType="separate"/>
            </w:r>
            <w:r w:rsidRPr="00440202">
              <w:rPr>
                <w:rFonts w:ascii="Times New Roman" w:hAnsi="Times New Roman"/>
                <w:bCs/>
              </w:rPr>
              <w:t>CLI log file</w:t>
            </w:r>
            <w:r>
              <w:fldChar w:fldCharType="end"/>
            </w:r>
          </w:p>
          <w:p w14:paraId="07E5E6A1" w14:textId="617D4CA4" w:rsidR="003711CF" w:rsidRDefault="003711CF" w:rsidP="006750A6">
            <w:r>
              <w:fldChar w:fldCharType="begin"/>
            </w:r>
            <w:r>
              <w:instrText xml:space="preserve"> REF _Ref142482490 \r \h </w:instrText>
            </w:r>
            <w:r>
              <w:fldChar w:fldCharType="separate"/>
            </w:r>
            <w:r>
              <w:t>(8)</w:t>
            </w:r>
            <w:r>
              <w:fldChar w:fldCharType="end"/>
            </w:r>
            <w:r>
              <w:t xml:space="preserve"> Add csdbmigration command log</w:t>
            </w:r>
          </w:p>
          <w:p w14:paraId="5175C838" w14:textId="4C73007C" w:rsidR="003711CF" w:rsidRDefault="003711CF" w:rsidP="006750A6">
            <w:r>
              <w:fldChar w:fldCharType="begin"/>
            </w:r>
            <w:r>
              <w:instrText xml:space="preserve"> REF _Ref142482498 \r \h </w:instrText>
            </w:r>
            <w:r>
              <w:fldChar w:fldCharType="separate"/>
            </w:r>
            <w:r>
              <w:t>(9)</w:t>
            </w:r>
            <w:r>
              <w:fldChar w:fldCharType="end"/>
            </w:r>
            <w:r>
              <w:t xml:space="preserve"> Add cspostdbmigration command log</w:t>
            </w:r>
          </w:p>
          <w:p w14:paraId="27FE1241" w14:textId="77777777" w:rsidR="00CF64A3" w:rsidRDefault="00111C4A" w:rsidP="006750A6">
            <w:r>
              <w:fldChar w:fldCharType="begin"/>
            </w:r>
            <w:r>
              <w:instrText xml:space="preserve"> </w:instrText>
            </w:r>
            <w:r>
              <w:rPr>
                <w:rFonts w:hint="eastAsia"/>
              </w:rPr>
              <w:instrText>REF _Ref132732793 \r \h</w:instrText>
            </w:r>
            <w:r>
              <w:instrText xml:space="preserve"> </w:instrText>
            </w:r>
            <w:r>
              <w:fldChar w:fldCharType="separate"/>
            </w:r>
            <w:r>
              <w:t xml:space="preserve">5.2 </w:t>
            </w:r>
            <w:r>
              <w:fldChar w:fldCharType="end"/>
            </w:r>
            <w:r>
              <w:fldChar w:fldCharType="begin"/>
            </w:r>
            <w:r>
              <w:instrText xml:space="preserve"> REF _Ref132732793 \h </w:instrText>
            </w:r>
            <w:r>
              <w:fldChar w:fldCharType="separate"/>
            </w:r>
            <w:r>
              <w:rPr>
                <w:rFonts w:ascii="Times New Roman" w:hAnsi="Times New Roman"/>
              </w:rPr>
              <w:t>l</w:t>
            </w:r>
            <w:r w:rsidRPr="009232EA">
              <w:rPr>
                <w:rFonts w:ascii="Times New Roman" w:hAnsi="Times New Roman"/>
              </w:rPr>
              <w:t>ogrotate configuration file</w:t>
            </w:r>
            <w:r>
              <w:fldChar w:fldCharType="end"/>
            </w:r>
          </w:p>
          <w:p w14:paraId="0BE866D3" w14:textId="77777777" w:rsidR="00111C4A" w:rsidRDefault="00981D21" w:rsidP="006750A6">
            <w:r>
              <w:t xml:space="preserve">Add </w:t>
            </w:r>
            <w:r w:rsidRPr="00731EA3">
              <w:t>cs</w:t>
            </w:r>
            <w:r>
              <w:t>access</w:t>
            </w:r>
          </w:p>
          <w:p w14:paraId="2B6C61F0" w14:textId="3CBA0BCA" w:rsidR="00981D21" w:rsidRDefault="00494067" w:rsidP="006750A6">
            <w:r>
              <w:rPr>
                <w:rFonts w:hint="eastAsia"/>
              </w:rPr>
              <w:t>C</w:t>
            </w:r>
            <w:r>
              <w:t>hanged</w:t>
            </w:r>
            <w:r w:rsidR="0090284F">
              <w:t xml:space="preserve"> </w:t>
            </w:r>
            <w:r w:rsidR="0090284F" w:rsidRPr="0090284F">
              <w:t>logrotate configuration file</w:t>
            </w:r>
            <w:r w:rsidR="0090284F">
              <w:t xml:space="preserve"> path of csgateway,</w:t>
            </w:r>
            <w:r w:rsidR="004A2F73">
              <w:t xml:space="preserve"> csportal, csidpaccess to </w:t>
            </w:r>
            <w:r w:rsidR="004A2F73" w:rsidRPr="004A2F73">
              <w:t>&lt;install-directory&gt;/conf/</w:t>
            </w:r>
            <w:r w:rsidR="00C84AB8" w:rsidRPr="00C84AB8">
              <w:t>logrotate_cshourly.d</w:t>
            </w:r>
          </w:p>
        </w:tc>
        <w:tc>
          <w:tcPr>
            <w:tcW w:w="1923" w:type="dxa"/>
          </w:tcPr>
          <w:p w14:paraId="77F5EF14" w14:textId="06242411" w:rsidR="004E6CAA" w:rsidRDefault="004C2193" w:rsidP="00846360">
            <w:pPr>
              <w:jc w:val="left"/>
              <w:rPr>
                <w:rFonts w:ascii="Times New Roman" w:hAnsi="Times New Roman"/>
              </w:rPr>
            </w:pPr>
            <w:r>
              <w:rPr>
                <w:rFonts w:ascii="Times New Roman" w:hAnsi="Times New Roman"/>
              </w:rPr>
              <w:t>August 8, 2023</w:t>
            </w:r>
          </w:p>
        </w:tc>
      </w:tr>
      <w:tr w:rsidR="00094BFD" w:rsidRPr="00440202" w14:paraId="04DE1D4A" w14:textId="77777777" w:rsidTr="00593070">
        <w:trPr>
          <w:jc w:val="center"/>
        </w:trPr>
        <w:tc>
          <w:tcPr>
            <w:tcW w:w="851" w:type="dxa"/>
          </w:tcPr>
          <w:p w14:paraId="39C505E6" w14:textId="7387EC33" w:rsidR="00094BFD" w:rsidRDefault="00094BFD" w:rsidP="00846360">
            <w:pPr>
              <w:rPr>
                <w:rFonts w:ascii="Times New Roman" w:hAnsi="Times New Roman"/>
                <w:szCs w:val="20"/>
              </w:rPr>
            </w:pPr>
            <w:r>
              <w:rPr>
                <w:rFonts w:ascii="Times New Roman" w:hAnsi="Times New Roman" w:hint="eastAsia"/>
                <w:szCs w:val="20"/>
              </w:rPr>
              <w:t>1</w:t>
            </w:r>
            <w:r>
              <w:rPr>
                <w:rFonts w:ascii="Times New Roman" w:hAnsi="Times New Roman"/>
                <w:szCs w:val="20"/>
              </w:rPr>
              <w:t>9</w:t>
            </w:r>
          </w:p>
        </w:tc>
        <w:tc>
          <w:tcPr>
            <w:tcW w:w="993" w:type="dxa"/>
          </w:tcPr>
          <w:p w14:paraId="56800FCF" w14:textId="18013AD3" w:rsidR="00094BFD" w:rsidRDefault="00094BFD" w:rsidP="00846360">
            <w:pPr>
              <w:rPr>
                <w:rFonts w:ascii="Times New Roman" w:hAnsi="Times New Roman"/>
                <w:szCs w:val="20"/>
              </w:rPr>
            </w:pPr>
            <w:r>
              <w:rPr>
                <w:rFonts w:ascii="Times New Roman" w:hAnsi="Times New Roman" w:hint="eastAsia"/>
                <w:szCs w:val="20"/>
              </w:rPr>
              <w:t>1</w:t>
            </w:r>
            <w:r>
              <w:rPr>
                <w:rFonts w:ascii="Times New Roman" w:hAnsi="Times New Roman"/>
                <w:szCs w:val="20"/>
              </w:rPr>
              <w:t>1.0.0</w:t>
            </w:r>
          </w:p>
        </w:tc>
        <w:tc>
          <w:tcPr>
            <w:tcW w:w="5593" w:type="dxa"/>
          </w:tcPr>
          <w:p w14:paraId="09EB6E71" w14:textId="7EB1BE87" w:rsidR="00094BFD" w:rsidRDefault="00094BFD" w:rsidP="00846360">
            <w:r>
              <w:rPr>
                <w:rFonts w:hint="eastAsia"/>
                <w:szCs w:val="20"/>
              </w:rPr>
              <w:t>N</w:t>
            </w:r>
            <w:r>
              <w:rPr>
                <w:szCs w:val="20"/>
              </w:rPr>
              <w:t>one</w:t>
            </w:r>
          </w:p>
        </w:tc>
        <w:tc>
          <w:tcPr>
            <w:tcW w:w="1923" w:type="dxa"/>
          </w:tcPr>
          <w:p w14:paraId="27F88A4B" w14:textId="6B10AEDE" w:rsidR="00094BFD" w:rsidRDefault="00094BFD" w:rsidP="00846360">
            <w:pPr>
              <w:jc w:val="left"/>
              <w:rPr>
                <w:rFonts w:ascii="Times New Roman" w:hAnsi="Times New Roman"/>
              </w:rPr>
            </w:pPr>
            <w:r>
              <w:rPr>
                <w:rFonts w:ascii="Times New Roman" w:hAnsi="Times New Roman" w:hint="eastAsia"/>
              </w:rPr>
              <w:t>D</w:t>
            </w:r>
            <w:r>
              <w:rPr>
                <w:rFonts w:ascii="Times New Roman" w:hAnsi="Times New Roman"/>
              </w:rPr>
              <w:t xml:space="preserve">ecember </w:t>
            </w:r>
            <w:r w:rsidR="00E02BB5">
              <w:rPr>
                <w:rFonts w:ascii="Times New Roman" w:hAnsi="Times New Roman" w:hint="eastAsia"/>
              </w:rPr>
              <w:t>1</w:t>
            </w:r>
            <w:r>
              <w:rPr>
                <w:rFonts w:ascii="Times New Roman" w:hAnsi="Times New Roman"/>
              </w:rPr>
              <w:t>5, 2023</w:t>
            </w:r>
          </w:p>
        </w:tc>
      </w:tr>
      <w:tr w:rsidR="00593070" w:rsidRPr="00440202" w14:paraId="13979E57" w14:textId="77777777" w:rsidTr="00593070">
        <w:trPr>
          <w:jc w:val="center"/>
        </w:trPr>
        <w:tc>
          <w:tcPr>
            <w:tcW w:w="851" w:type="dxa"/>
          </w:tcPr>
          <w:p w14:paraId="7A14962D" w14:textId="03F77BD8" w:rsidR="00593070" w:rsidRDefault="00593070" w:rsidP="00846360">
            <w:pPr>
              <w:rPr>
                <w:rFonts w:ascii="Times New Roman" w:hAnsi="Times New Roman"/>
                <w:szCs w:val="20"/>
              </w:rPr>
            </w:pPr>
            <w:r>
              <w:rPr>
                <w:rFonts w:ascii="Times New Roman" w:hAnsi="Times New Roman" w:hint="eastAsia"/>
                <w:szCs w:val="20"/>
              </w:rPr>
              <w:t>20</w:t>
            </w:r>
          </w:p>
        </w:tc>
        <w:tc>
          <w:tcPr>
            <w:tcW w:w="993" w:type="dxa"/>
          </w:tcPr>
          <w:p w14:paraId="02D23716" w14:textId="47BF43CD" w:rsidR="00593070" w:rsidRDefault="00593070" w:rsidP="00846360">
            <w:pPr>
              <w:rPr>
                <w:rFonts w:ascii="Times New Roman" w:hAnsi="Times New Roman"/>
                <w:szCs w:val="20"/>
              </w:rPr>
            </w:pPr>
            <w:r>
              <w:rPr>
                <w:rFonts w:ascii="Times New Roman" w:hAnsi="Times New Roman" w:hint="eastAsia"/>
                <w:szCs w:val="20"/>
              </w:rPr>
              <w:t>11.0.1</w:t>
            </w:r>
          </w:p>
        </w:tc>
        <w:tc>
          <w:tcPr>
            <w:tcW w:w="5593" w:type="dxa"/>
          </w:tcPr>
          <w:p w14:paraId="5597E87C" w14:textId="1383D14C" w:rsidR="00593070" w:rsidRDefault="00593070" w:rsidP="00846360">
            <w:pPr>
              <w:rPr>
                <w:szCs w:val="20"/>
              </w:rPr>
            </w:pPr>
            <w:r>
              <w:rPr>
                <w:rFonts w:hint="eastAsia"/>
                <w:szCs w:val="20"/>
              </w:rPr>
              <w:t>None</w:t>
            </w:r>
          </w:p>
        </w:tc>
        <w:tc>
          <w:tcPr>
            <w:tcW w:w="1923" w:type="dxa"/>
          </w:tcPr>
          <w:p w14:paraId="3FBEBE4E" w14:textId="7A0ACB20" w:rsidR="00593070" w:rsidRDefault="00593070" w:rsidP="00846360">
            <w:pPr>
              <w:jc w:val="left"/>
              <w:rPr>
                <w:rFonts w:ascii="Times New Roman" w:hAnsi="Times New Roman"/>
              </w:rPr>
            </w:pPr>
            <w:r>
              <w:rPr>
                <w:rFonts w:ascii="Times New Roman" w:hAnsi="Times New Roman" w:hint="eastAsia"/>
              </w:rPr>
              <w:t xml:space="preserve">March </w:t>
            </w:r>
            <w:r w:rsidR="00492806">
              <w:rPr>
                <w:rFonts w:ascii="Times New Roman" w:hAnsi="Times New Roman" w:hint="eastAsia"/>
              </w:rPr>
              <w:t>25, 2024</w:t>
            </w:r>
          </w:p>
        </w:tc>
      </w:tr>
      <w:tr w:rsidR="00593070" w14:paraId="7778E082" w14:textId="77777777" w:rsidTr="00593070">
        <w:tblPrEx>
          <w:jc w:val="left"/>
          <w:tblLook w:val="04A0" w:firstRow="1" w:lastRow="0" w:firstColumn="1" w:lastColumn="0" w:noHBand="0" w:noVBand="1"/>
        </w:tblPrEx>
        <w:tc>
          <w:tcPr>
            <w:tcW w:w="851" w:type="dxa"/>
            <w:tcBorders>
              <w:top w:val="single" w:sz="4" w:space="0" w:color="auto"/>
              <w:left w:val="single" w:sz="4" w:space="0" w:color="auto"/>
              <w:bottom w:val="single" w:sz="4" w:space="0" w:color="auto"/>
              <w:right w:val="single" w:sz="4" w:space="0" w:color="auto"/>
            </w:tcBorders>
            <w:hideMark/>
          </w:tcPr>
          <w:p w14:paraId="1A08399B" w14:textId="77777777" w:rsidR="00593070" w:rsidRDefault="00593070" w:rsidP="00593070">
            <w:pPr>
              <w:rPr>
                <w:rFonts w:ascii="Times New Roman" w:hAnsi="Times New Roman"/>
                <w:szCs w:val="20"/>
              </w:rPr>
            </w:pPr>
            <w:r>
              <w:rPr>
                <w:rFonts w:ascii="Times New Roman" w:hAnsi="Times New Roman"/>
                <w:szCs w:val="20"/>
              </w:rPr>
              <w:t>21</w:t>
            </w:r>
          </w:p>
        </w:tc>
        <w:tc>
          <w:tcPr>
            <w:tcW w:w="993" w:type="dxa"/>
            <w:tcBorders>
              <w:top w:val="single" w:sz="4" w:space="0" w:color="auto"/>
              <w:left w:val="single" w:sz="4" w:space="0" w:color="auto"/>
              <w:bottom w:val="single" w:sz="4" w:space="0" w:color="auto"/>
              <w:right w:val="single" w:sz="4" w:space="0" w:color="auto"/>
            </w:tcBorders>
            <w:hideMark/>
          </w:tcPr>
          <w:p w14:paraId="4896A269" w14:textId="77777777" w:rsidR="00593070" w:rsidRDefault="00593070" w:rsidP="00593070">
            <w:pPr>
              <w:rPr>
                <w:rFonts w:ascii="Times New Roman" w:hAnsi="Times New Roman"/>
                <w:szCs w:val="20"/>
              </w:rPr>
            </w:pPr>
            <w:r>
              <w:rPr>
                <w:rFonts w:ascii="Times New Roman" w:hAnsi="Times New Roman"/>
                <w:szCs w:val="20"/>
              </w:rPr>
              <w:t>11.0.2</w:t>
            </w:r>
          </w:p>
        </w:tc>
        <w:tc>
          <w:tcPr>
            <w:tcW w:w="5593" w:type="dxa"/>
            <w:tcBorders>
              <w:top w:val="single" w:sz="4" w:space="0" w:color="auto"/>
              <w:left w:val="single" w:sz="4" w:space="0" w:color="auto"/>
              <w:bottom w:val="single" w:sz="4" w:space="0" w:color="auto"/>
              <w:right w:val="single" w:sz="4" w:space="0" w:color="auto"/>
            </w:tcBorders>
            <w:hideMark/>
          </w:tcPr>
          <w:p w14:paraId="55E16B56" w14:textId="77777777" w:rsidR="00593070" w:rsidRDefault="00593070" w:rsidP="00593070">
            <w:pPr>
              <w:rPr>
                <w:szCs w:val="20"/>
              </w:rPr>
            </w:pPr>
            <w:r>
              <w:rPr>
                <w:szCs w:val="20"/>
              </w:rPr>
              <w:t>None</w:t>
            </w:r>
          </w:p>
        </w:tc>
        <w:tc>
          <w:tcPr>
            <w:tcW w:w="1923" w:type="dxa"/>
            <w:tcBorders>
              <w:top w:val="single" w:sz="4" w:space="0" w:color="auto"/>
              <w:left w:val="single" w:sz="4" w:space="0" w:color="auto"/>
              <w:bottom w:val="single" w:sz="4" w:space="0" w:color="auto"/>
              <w:right w:val="single" w:sz="4" w:space="0" w:color="auto"/>
            </w:tcBorders>
            <w:hideMark/>
          </w:tcPr>
          <w:p w14:paraId="43DFB03D" w14:textId="77777777" w:rsidR="00593070" w:rsidRDefault="00593070" w:rsidP="00593070">
            <w:pPr>
              <w:jc w:val="left"/>
              <w:rPr>
                <w:rFonts w:ascii="Times New Roman" w:hAnsi="Times New Roman"/>
              </w:rPr>
            </w:pPr>
            <w:r>
              <w:rPr>
                <w:rFonts w:ascii="Times New Roman" w:hAnsi="Times New Roman"/>
              </w:rPr>
              <w:t>May 21, 2024</w:t>
            </w:r>
          </w:p>
        </w:tc>
      </w:tr>
      <w:tr w:rsidR="00E20779" w14:paraId="79683384" w14:textId="77777777" w:rsidTr="00593070">
        <w:tblPrEx>
          <w:jc w:val="left"/>
          <w:tblLook w:val="04A0" w:firstRow="1" w:lastRow="0" w:firstColumn="1" w:lastColumn="0" w:noHBand="0" w:noVBand="1"/>
        </w:tblPrEx>
        <w:tc>
          <w:tcPr>
            <w:tcW w:w="851" w:type="dxa"/>
            <w:tcBorders>
              <w:top w:val="single" w:sz="4" w:space="0" w:color="auto"/>
              <w:left w:val="single" w:sz="4" w:space="0" w:color="auto"/>
              <w:bottom w:val="single" w:sz="4" w:space="0" w:color="auto"/>
              <w:right w:val="single" w:sz="4" w:space="0" w:color="auto"/>
            </w:tcBorders>
          </w:tcPr>
          <w:p w14:paraId="1DC5B810" w14:textId="3F97D30F" w:rsidR="00E20779" w:rsidRDefault="00E20779" w:rsidP="00593070">
            <w:pPr>
              <w:rPr>
                <w:rFonts w:ascii="Times New Roman" w:hAnsi="Times New Roman"/>
                <w:szCs w:val="20"/>
              </w:rPr>
            </w:pPr>
            <w:r>
              <w:rPr>
                <w:rFonts w:ascii="Times New Roman" w:hAnsi="Times New Roman" w:hint="eastAsia"/>
                <w:szCs w:val="20"/>
              </w:rPr>
              <w:t>22</w:t>
            </w:r>
          </w:p>
        </w:tc>
        <w:tc>
          <w:tcPr>
            <w:tcW w:w="993" w:type="dxa"/>
            <w:tcBorders>
              <w:top w:val="single" w:sz="4" w:space="0" w:color="auto"/>
              <w:left w:val="single" w:sz="4" w:space="0" w:color="auto"/>
              <w:bottom w:val="single" w:sz="4" w:space="0" w:color="auto"/>
              <w:right w:val="single" w:sz="4" w:space="0" w:color="auto"/>
            </w:tcBorders>
          </w:tcPr>
          <w:p w14:paraId="45330392" w14:textId="572E8550" w:rsidR="00E20779" w:rsidRDefault="00E20779" w:rsidP="00593070">
            <w:pPr>
              <w:rPr>
                <w:rFonts w:ascii="Times New Roman" w:hAnsi="Times New Roman"/>
                <w:szCs w:val="20"/>
              </w:rPr>
            </w:pPr>
            <w:r>
              <w:rPr>
                <w:rFonts w:ascii="Times New Roman" w:hAnsi="Times New Roman" w:hint="eastAsia"/>
                <w:szCs w:val="20"/>
              </w:rPr>
              <w:t>11.0.3</w:t>
            </w:r>
          </w:p>
        </w:tc>
        <w:tc>
          <w:tcPr>
            <w:tcW w:w="5593" w:type="dxa"/>
            <w:tcBorders>
              <w:top w:val="single" w:sz="4" w:space="0" w:color="auto"/>
              <w:left w:val="single" w:sz="4" w:space="0" w:color="auto"/>
              <w:bottom w:val="single" w:sz="4" w:space="0" w:color="auto"/>
              <w:right w:val="single" w:sz="4" w:space="0" w:color="auto"/>
            </w:tcBorders>
          </w:tcPr>
          <w:p w14:paraId="511CD600" w14:textId="3CF59F71" w:rsidR="00E20779" w:rsidRDefault="007610AA" w:rsidP="00593070">
            <w:pPr>
              <w:rPr>
                <w:szCs w:val="20"/>
              </w:rPr>
            </w:pPr>
            <w:r>
              <w:rPr>
                <w:rFonts w:hint="eastAsia"/>
                <w:szCs w:val="20"/>
              </w:rPr>
              <w:t>None</w:t>
            </w:r>
          </w:p>
        </w:tc>
        <w:tc>
          <w:tcPr>
            <w:tcW w:w="1923" w:type="dxa"/>
            <w:tcBorders>
              <w:top w:val="single" w:sz="4" w:space="0" w:color="auto"/>
              <w:left w:val="single" w:sz="4" w:space="0" w:color="auto"/>
              <w:bottom w:val="single" w:sz="4" w:space="0" w:color="auto"/>
              <w:right w:val="single" w:sz="4" w:space="0" w:color="auto"/>
            </w:tcBorders>
          </w:tcPr>
          <w:p w14:paraId="5A4A8F4C" w14:textId="24471A9F" w:rsidR="00E20779" w:rsidRDefault="00E20779" w:rsidP="00593070">
            <w:pPr>
              <w:jc w:val="left"/>
              <w:rPr>
                <w:rFonts w:ascii="Times New Roman" w:hAnsi="Times New Roman"/>
              </w:rPr>
            </w:pPr>
            <w:r>
              <w:rPr>
                <w:rFonts w:ascii="Times New Roman" w:hAnsi="Times New Roman" w:hint="eastAsia"/>
              </w:rPr>
              <w:t>October 24, 2024</w:t>
            </w:r>
          </w:p>
        </w:tc>
      </w:tr>
      <w:tr w:rsidR="00B04929" w14:paraId="576663A9" w14:textId="77777777" w:rsidTr="00593070">
        <w:tblPrEx>
          <w:jc w:val="left"/>
          <w:tblLook w:val="04A0" w:firstRow="1" w:lastRow="0" w:firstColumn="1" w:lastColumn="0" w:noHBand="0" w:noVBand="1"/>
        </w:tblPrEx>
        <w:trPr>
          <w:ins w:id="0" w:author="矢澤孝一郎 / YAZAWA，KOICHIRO" w:date="2024-11-15T16:19:00Z" w16du:dateUtc="2024-11-15T07:19:00Z"/>
        </w:trPr>
        <w:tc>
          <w:tcPr>
            <w:tcW w:w="851" w:type="dxa"/>
            <w:tcBorders>
              <w:top w:val="single" w:sz="4" w:space="0" w:color="auto"/>
              <w:left w:val="single" w:sz="4" w:space="0" w:color="auto"/>
              <w:bottom w:val="single" w:sz="4" w:space="0" w:color="auto"/>
              <w:right w:val="single" w:sz="4" w:space="0" w:color="auto"/>
            </w:tcBorders>
          </w:tcPr>
          <w:p w14:paraId="7914C9B7" w14:textId="365B199C" w:rsidR="00B04929" w:rsidRDefault="00B04929" w:rsidP="00593070">
            <w:pPr>
              <w:rPr>
                <w:ins w:id="1" w:author="矢澤孝一郎 / YAZAWA，KOICHIRO" w:date="2024-11-15T16:19:00Z" w16du:dateUtc="2024-11-15T07:19:00Z"/>
                <w:rFonts w:ascii="Times New Roman" w:hAnsi="Times New Roman" w:hint="eastAsia"/>
                <w:szCs w:val="20"/>
              </w:rPr>
            </w:pPr>
            <w:ins w:id="2" w:author="矢澤孝一郎 / YAZAWA，KOICHIRO" w:date="2024-11-15T16:19:00Z" w16du:dateUtc="2024-11-15T07:19:00Z">
              <w:r>
                <w:rPr>
                  <w:rFonts w:ascii="Times New Roman" w:hAnsi="Times New Roman" w:hint="eastAsia"/>
                  <w:szCs w:val="20"/>
                </w:rPr>
                <w:t>23</w:t>
              </w:r>
            </w:ins>
          </w:p>
        </w:tc>
        <w:tc>
          <w:tcPr>
            <w:tcW w:w="993" w:type="dxa"/>
            <w:tcBorders>
              <w:top w:val="single" w:sz="4" w:space="0" w:color="auto"/>
              <w:left w:val="single" w:sz="4" w:space="0" w:color="auto"/>
              <w:bottom w:val="single" w:sz="4" w:space="0" w:color="auto"/>
              <w:right w:val="single" w:sz="4" w:space="0" w:color="auto"/>
            </w:tcBorders>
          </w:tcPr>
          <w:p w14:paraId="2D8B6AF1" w14:textId="62BFBEC1" w:rsidR="00B04929" w:rsidRDefault="00B04929" w:rsidP="00593070">
            <w:pPr>
              <w:rPr>
                <w:ins w:id="3" w:author="矢澤孝一郎 / YAZAWA，KOICHIRO" w:date="2024-11-15T16:19:00Z" w16du:dateUtc="2024-11-15T07:19:00Z"/>
                <w:rFonts w:ascii="Times New Roman" w:hAnsi="Times New Roman" w:hint="eastAsia"/>
                <w:szCs w:val="20"/>
              </w:rPr>
            </w:pPr>
            <w:ins w:id="4" w:author="矢澤孝一郎 / YAZAWA，KOICHIRO" w:date="2024-11-15T16:19:00Z" w16du:dateUtc="2024-11-15T07:19:00Z">
              <w:r>
                <w:rPr>
                  <w:rFonts w:ascii="Times New Roman" w:hAnsi="Times New Roman" w:hint="eastAsia"/>
                  <w:szCs w:val="20"/>
                </w:rPr>
                <w:t>11.0.4</w:t>
              </w:r>
            </w:ins>
          </w:p>
        </w:tc>
        <w:tc>
          <w:tcPr>
            <w:tcW w:w="5593" w:type="dxa"/>
            <w:tcBorders>
              <w:top w:val="single" w:sz="4" w:space="0" w:color="auto"/>
              <w:left w:val="single" w:sz="4" w:space="0" w:color="auto"/>
              <w:bottom w:val="single" w:sz="4" w:space="0" w:color="auto"/>
              <w:right w:val="single" w:sz="4" w:space="0" w:color="auto"/>
            </w:tcBorders>
          </w:tcPr>
          <w:p w14:paraId="589263F6" w14:textId="77777777" w:rsidR="00B04929" w:rsidRDefault="00B04929" w:rsidP="00593070">
            <w:pPr>
              <w:rPr>
                <w:ins w:id="5" w:author="矢澤孝一郎 / YAZAWA，KOICHIRO" w:date="2024-11-15T16:19:00Z" w16du:dateUtc="2024-11-15T07:19:00Z"/>
                <w:rFonts w:hint="eastAsia"/>
                <w:szCs w:val="20"/>
              </w:rPr>
            </w:pPr>
          </w:p>
        </w:tc>
        <w:tc>
          <w:tcPr>
            <w:tcW w:w="1923" w:type="dxa"/>
            <w:tcBorders>
              <w:top w:val="single" w:sz="4" w:space="0" w:color="auto"/>
              <w:left w:val="single" w:sz="4" w:space="0" w:color="auto"/>
              <w:bottom w:val="single" w:sz="4" w:space="0" w:color="auto"/>
              <w:right w:val="single" w:sz="4" w:space="0" w:color="auto"/>
            </w:tcBorders>
          </w:tcPr>
          <w:p w14:paraId="0311A7FE" w14:textId="77777777" w:rsidR="00B04929" w:rsidRDefault="00B04929" w:rsidP="00593070">
            <w:pPr>
              <w:jc w:val="left"/>
              <w:rPr>
                <w:ins w:id="6" w:author="矢澤孝一郎 / YAZAWA，KOICHIRO" w:date="2024-11-15T16:19:00Z" w16du:dateUtc="2024-11-15T07:19:00Z"/>
                <w:rFonts w:ascii="Times New Roman" w:hAnsi="Times New Roman" w:hint="eastAsia"/>
              </w:rPr>
            </w:pPr>
          </w:p>
        </w:tc>
      </w:tr>
    </w:tbl>
    <w:p w14:paraId="444124FD" w14:textId="3F6ED17B" w:rsidR="001D13B7" w:rsidRPr="00440202" w:rsidRDefault="001D13B7" w:rsidP="00447E98">
      <w:pPr>
        <w:rPr>
          <w:rFonts w:ascii="Times New Roman" w:hAnsi="Times New Roman"/>
        </w:rPr>
      </w:pPr>
    </w:p>
    <w:p w14:paraId="1234C6AB" w14:textId="77777777" w:rsidR="00683E4F" w:rsidRPr="00440202" w:rsidRDefault="00683E4F" w:rsidP="00447E98">
      <w:pPr>
        <w:rPr>
          <w:rFonts w:ascii="Times New Roman" w:hAnsi="Times New Roman"/>
        </w:rPr>
      </w:pPr>
    </w:p>
    <w:p w14:paraId="3106E251" w14:textId="77777777" w:rsidR="004D7323" w:rsidRPr="00440202" w:rsidRDefault="004D7323" w:rsidP="00447E98">
      <w:pPr>
        <w:rPr>
          <w:rFonts w:ascii="Times New Roman" w:hAnsi="Times New Roman"/>
        </w:rPr>
      </w:pPr>
    </w:p>
    <w:p w14:paraId="7A8AFF90" w14:textId="08ACCBD6" w:rsidR="00E93D7E" w:rsidRPr="00440202" w:rsidRDefault="00357BE3" w:rsidP="00E93D7E">
      <w:pPr>
        <w:pStyle w:val="body"/>
        <w:ind w:firstLine="210"/>
        <w:jc w:val="center"/>
        <w:rPr>
          <w:rFonts w:ascii="Times New Roman" w:hAnsi="Times New Roman"/>
          <w:sz w:val="32"/>
          <w:szCs w:val="32"/>
          <w:lang w:val="en-US"/>
        </w:rPr>
      </w:pPr>
      <w:r w:rsidRPr="00440202">
        <w:rPr>
          <w:rFonts w:ascii="Times New Roman" w:hAnsi="Times New Roman"/>
        </w:rPr>
        <w:br w:type="page"/>
      </w:r>
      <w:r w:rsidR="00601107">
        <w:rPr>
          <w:rFonts w:ascii="Times New Roman" w:hAnsi="Times New Roman"/>
          <w:sz w:val="32"/>
          <w:szCs w:val="32"/>
        </w:rPr>
        <w:lastRenderedPageBreak/>
        <w:t>-</w:t>
      </w:r>
      <w:r w:rsidR="00E93D7E" w:rsidRPr="00440202">
        <w:rPr>
          <w:rFonts w:ascii="Times New Roman" w:hAnsi="Times New Roman"/>
          <w:sz w:val="32"/>
          <w:szCs w:val="32"/>
          <w:lang w:val="en-US"/>
        </w:rPr>
        <w:t xml:space="preserve"> </w:t>
      </w:r>
      <w:r w:rsidR="00E93D7E" w:rsidRPr="00440202">
        <w:rPr>
          <w:rFonts w:ascii="Times New Roman" w:hAnsi="Times New Roman"/>
          <w:b/>
          <w:sz w:val="32"/>
          <w:szCs w:val="32"/>
          <w:lang w:val="en-US"/>
        </w:rPr>
        <w:t>Contents</w:t>
      </w:r>
      <w:r w:rsidR="00E93D7E" w:rsidRPr="00440202">
        <w:rPr>
          <w:rFonts w:ascii="Times New Roman" w:hAnsi="Times New Roman"/>
          <w:sz w:val="32"/>
          <w:szCs w:val="32"/>
          <w:lang w:val="en-US"/>
        </w:rPr>
        <w:t xml:space="preserve"> </w:t>
      </w:r>
      <w:r w:rsidR="00601107">
        <w:rPr>
          <w:rFonts w:ascii="Times New Roman" w:hAnsi="Times New Roman"/>
          <w:sz w:val="32"/>
          <w:szCs w:val="32"/>
        </w:rPr>
        <w:t>-</w:t>
      </w:r>
    </w:p>
    <w:p w14:paraId="70251B15" w14:textId="21B84D83" w:rsidR="00357BE3" w:rsidRPr="00440202" w:rsidRDefault="00357BE3" w:rsidP="00447E98">
      <w:pPr>
        <w:rPr>
          <w:rFonts w:ascii="Times New Roman" w:hAnsi="Times New Roman"/>
          <w:sz w:val="32"/>
          <w:szCs w:val="32"/>
        </w:rPr>
      </w:pPr>
    </w:p>
    <w:p w14:paraId="227C5533" w14:textId="199E5899" w:rsidR="000E0480" w:rsidRDefault="00A33478">
      <w:pPr>
        <w:pStyle w:val="12"/>
        <w:tabs>
          <w:tab w:val="right" w:leader="dot" w:pos="9344"/>
        </w:tabs>
        <w:rPr>
          <w:rFonts w:asciiTheme="minorHAnsi" w:eastAsiaTheme="minorEastAsia" w:hAnsiTheme="minorHAnsi" w:cstheme="minorBidi"/>
          <w:noProof/>
          <w:szCs w:val="22"/>
        </w:rPr>
      </w:pPr>
      <w:r w:rsidRPr="00440202">
        <w:rPr>
          <w:rFonts w:ascii="Times New Roman" w:hAnsi="Times New Roman"/>
        </w:rPr>
        <w:fldChar w:fldCharType="begin"/>
      </w:r>
      <w:r w:rsidRPr="00440202">
        <w:rPr>
          <w:rFonts w:ascii="Times New Roman" w:hAnsi="Times New Roman"/>
        </w:rPr>
        <w:instrText xml:space="preserve"> TOC \o "1-4" \h \z \u </w:instrText>
      </w:r>
      <w:r w:rsidRPr="00440202">
        <w:rPr>
          <w:rFonts w:ascii="Times New Roman" w:hAnsi="Times New Roman"/>
        </w:rPr>
        <w:fldChar w:fldCharType="separate"/>
      </w:r>
      <w:hyperlink w:anchor="_Toc41916562" w:history="1">
        <w:r w:rsidR="000E0480" w:rsidRPr="0093403F">
          <w:rPr>
            <w:rStyle w:val="ac"/>
            <w:rFonts w:ascii="Times New Roman" w:hAnsi="Times New Roman"/>
            <w:b/>
            <w:noProof/>
            <w:kern w:val="36"/>
            <w:lang w:eastAsia="x-none"/>
          </w:rPr>
          <w:t>1 Overview</w:t>
        </w:r>
        <w:r w:rsidR="000E0480">
          <w:rPr>
            <w:noProof/>
            <w:webHidden/>
          </w:rPr>
          <w:tab/>
        </w:r>
        <w:r w:rsidR="000E0480">
          <w:rPr>
            <w:noProof/>
            <w:webHidden/>
          </w:rPr>
          <w:fldChar w:fldCharType="begin"/>
        </w:r>
        <w:r w:rsidR="000E0480">
          <w:rPr>
            <w:noProof/>
            <w:webHidden/>
          </w:rPr>
          <w:instrText xml:space="preserve"> PAGEREF _Toc41916562 \h </w:instrText>
        </w:r>
        <w:r w:rsidR="000E0480">
          <w:rPr>
            <w:noProof/>
            <w:webHidden/>
          </w:rPr>
        </w:r>
        <w:r w:rsidR="000E0480">
          <w:rPr>
            <w:noProof/>
            <w:webHidden/>
          </w:rPr>
          <w:fldChar w:fldCharType="separate"/>
        </w:r>
        <w:r w:rsidR="000E0480">
          <w:rPr>
            <w:noProof/>
            <w:webHidden/>
          </w:rPr>
          <w:t>3</w:t>
        </w:r>
        <w:r w:rsidR="000E0480">
          <w:rPr>
            <w:noProof/>
            <w:webHidden/>
          </w:rPr>
          <w:fldChar w:fldCharType="end"/>
        </w:r>
      </w:hyperlink>
    </w:p>
    <w:p w14:paraId="16DD5614" w14:textId="3D18F7B9" w:rsidR="000E0480" w:rsidRDefault="000E0480">
      <w:pPr>
        <w:pStyle w:val="21"/>
        <w:tabs>
          <w:tab w:val="right" w:leader="dot" w:pos="9344"/>
        </w:tabs>
        <w:rPr>
          <w:rFonts w:asciiTheme="minorHAnsi" w:eastAsiaTheme="minorEastAsia" w:hAnsiTheme="minorHAnsi" w:cstheme="minorBidi"/>
          <w:noProof/>
          <w:szCs w:val="22"/>
        </w:rPr>
      </w:pPr>
      <w:hyperlink w:anchor="_Toc41916563" w:history="1">
        <w:r w:rsidRPr="0093403F">
          <w:rPr>
            <w:rStyle w:val="ac"/>
            <w:rFonts w:ascii="Arial Narrow" w:hAnsi="Arial Narrow"/>
            <w:noProof/>
            <w:kern w:val="36"/>
            <w:lang w:eastAsia="x-none"/>
          </w:rPr>
          <w:t>1.1</w:t>
        </w:r>
        <w:r w:rsidRPr="0093403F">
          <w:rPr>
            <w:rStyle w:val="ac"/>
            <w:rFonts w:ascii="Times New Roman" w:hAnsi="Times New Roman"/>
            <w:noProof/>
            <w:kern w:val="36"/>
            <w:lang w:eastAsia="x-none"/>
          </w:rPr>
          <w:t xml:space="preserve"> Scope of this document</w:t>
        </w:r>
        <w:r>
          <w:rPr>
            <w:noProof/>
            <w:webHidden/>
          </w:rPr>
          <w:tab/>
        </w:r>
        <w:r>
          <w:rPr>
            <w:noProof/>
            <w:webHidden/>
          </w:rPr>
          <w:fldChar w:fldCharType="begin"/>
        </w:r>
        <w:r>
          <w:rPr>
            <w:noProof/>
            <w:webHidden/>
          </w:rPr>
          <w:instrText xml:space="preserve"> PAGEREF _Toc41916563 \h </w:instrText>
        </w:r>
        <w:r>
          <w:rPr>
            <w:noProof/>
            <w:webHidden/>
          </w:rPr>
        </w:r>
        <w:r>
          <w:rPr>
            <w:noProof/>
            <w:webHidden/>
          </w:rPr>
          <w:fldChar w:fldCharType="separate"/>
        </w:r>
        <w:r>
          <w:rPr>
            <w:noProof/>
            <w:webHidden/>
          </w:rPr>
          <w:t>3</w:t>
        </w:r>
        <w:r>
          <w:rPr>
            <w:noProof/>
            <w:webHidden/>
          </w:rPr>
          <w:fldChar w:fldCharType="end"/>
        </w:r>
      </w:hyperlink>
    </w:p>
    <w:p w14:paraId="443BFADB" w14:textId="2BA8E120" w:rsidR="000E0480" w:rsidRDefault="000E0480">
      <w:pPr>
        <w:pStyle w:val="21"/>
        <w:tabs>
          <w:tab w:val="right" w:leader="dot" w:pos="9344"/>
        </w:tabs>
        <w:rPr>
          <w:rFonts w:asciiTheme="minorHAnsi" w:eastAsiaTheme="minorEastAsia" w:hAnsiTheme="minorHAnsi" w:cstheme="minorBidi"/>
          <w:noProof/>
          <w:szCs w:val="22"/>
        </w:rPr>
      </w:pPr>
      <w:hyperlink w:anchor="_Toc41916564" w:history="1">
        <w:r w:rsidRPr="0093403F">
          <w:rPr>
            <w:rStyle w:val="ac"/>
            <w:rFonts w:ascii="Arial Narrow" w:hAnsi="Arial Narrow"/>
            <w:noProof/>
            <w:kern w:val="36"/>
            <w:lang w:eastAsia="x-none"/>
          </w:rPr>
          <w:t>1.2</w:t>
        </w:r>
        <w:r w:rsidRPr="0093403F">
          <w:rPr>
            <w:rStyle w:val="ac"/>
            <w:rFonts w:ascii="Times New Roman" w:hAnsi="Times New Roman"/>
            <w:noProof/>
            <w:kern w:val="36"/>
            <w:lang w:eastAsia="x-none"/>
          </w:rPr>
          <w:t xml:space="preserve"> Glossary</w:t>
        </w:r>
        <w:r>
          <w:rPr>
            <w:noProof/>
            <w:webHidden/>
          </w:rPr>
          <w:tab/>
        </w:r>
        <w:r>
          <w:rPr>
            <w:noProof/>
            <w:webHidden/>
          </w:rPr>
          <w:fldChar w:fldCharType="begin"/>
        </w:r>
        <w:r>
          <w:rPr>
            <w:noProof/>
            <w:webHidden/>
          </w:rPr>
          <w:instrText xml:space="preserve"> PAGEREF _Toc41916564 \h </w:instrText>
        </w:r>
        <w:r>
          <w:rPr>
            <w:noProof/>
            <w:webHidden/>
          </w:rPr>
        </w:r>
        <w:r>
          <w:rPr>
            <w:noProof/>
            <w:webHidden/>
          </w:rPr>
          <w:fldChar w:fldCharType="separate"/>
        </w:r>
        <w:r>
          <w:rPr>
            <w:noProof/>
            <w:webHidden/>
          </w:rPr>
          <w:t>3</w:t>
        </w:r>
        <w:r>
          <w:rPr>
            <w:noProof/>
            <w:webHidden/>
          </w:rPr>
          <w:fldChar w:fldCharType="end"/>
        </w:r>
      </w:hyperlink>
    </w:p>
    <w:p w14:paraId="4C13893C" w14:textId="4BA20C01" w:rsidR="000E0480" w:rsidRDefault="000E0480">
      <w:pPr>
        <w:pStyle w:val="21"/>
        <w:tabs>
          <w:tab w:val="right" w:leader="dot" w:pos="9344"/>
        </w:tabs>
        <w:rPr>
          <w:rFonts w:asciiTheme="minorHAnsi" w:eastAsiaTheme="minorEastAsia" w:hAnsiTheme="minorHAnsi" w:cstheme="minorBidi"/>
          <w:noProof/>
          <w:szCs w:val="22"/>
        </w:rPr>
      </w:pPr>
      <w:hyperlink w:anchor="_Toc41916565" w:history="1">
        <w:r w:rsidRPr="0093403F">
          <w:rPr>
            <w:rStyle w:val="ac"/>
            <w:noProof/>
          </w:rPr>
          <w:t>1.3</w:t>
        </w:r>
        <w:r w:rsidRPr="0093403F">
          <w:rPr>
            <w:rStyle w:val="ac"/>
            <w:rFonts w:ascii="Times New Roman" w:hAnsi="Times New Roman"/>
            <w:noProof/>
          </w:rPr>
          <w:t xml:space="preserve"> Required knowledge</w:t>
        </w:r>
        <w:r>
          <w:rPr>
            <w:noProof/>
            <w:webHidden/>
          </w:rPr>
          <w:tab/>
        </w:r>
        <w:r>
          <w:rPr>
            <w:noProof/>
            <w:webHidden/>
          </w:rPr>
          <w:fldChar w:fldCharType="begin"/>
        </w:r>
        <w:r>
          <w:rPr>
            <w:noProof/>
            <w:webHidden/>
          </w:rPr>
          <w:instrText xml:space="preserve"> PAGEREF _Toc41916565 \h </w:instrText>
        </w:r>
        <w:r>
          <w:rPr>
            <w:noProof/>
            <w:webHidden/>
          </w:rPr>
        </w:r>
        <w:r>
          <w:rPr>
            <w:noProof/>
            <w:webHidden/>
          </w:rPr>
          <w:fldChar w:fldCharType="separate"/>
        </w:r>
        <w:r>
          <w:rPr>
            <w:noProof/>
            <w:webHidden/>
          </w:rPr>
          <w:t>3</w:t>
        </w:r>
        <w:r>
          <w:rPr>
            <w:noProof/>
            <w:webHidden/>
          </w:rPr>
          <w:fldChar w:fldCharType="end"/>
        </w:r>
      </w:hyperlink>
    </w:p>
    <w:p w14:paraId="2484AF4C" w14:textId="7D55B580" w:rsidR="000E0480" w:rsidRDefault="000E0480">
      <w:pPr>
        <w:pStyle w:val="21"/>
        <w:tabs>
          <w:tab w:val="right" w:leader="dot" w:pos="9344"/>
        </w:tabs>
        <w:rPr>
          <w:rFonts w:asciiTheme="minorHAnsi" w:eastAsiaTheme="minorEastAsia" w:hAnsiTheme="minorHAnsi" w:cstheme="minorBidi"/>
          <w:noProof/>
          <w:szCs w:val="22"/>
        </w:rPr>
      </w:pPr>
      <w:hyperlink w:anchor="_Toc41916566" w:history="1">
        <w:r w:rsidRPr="0093403F">
          <w:rPr>
            <w:rStyle w:val="ac"/>
            <w:noProof/>
          </w:rPr>
          <w:t>1.4</w:t>
        </w:r>
        <w:r w:rsidRPr="0093403F">
          <w:rPr>
            <w:rStyle w:val="ac"/>
            <w:rFonts w:ascii="Times New Roman" w:hAnsi="Times New Roman"/>
            <w:noProof/>
          </w:rPr>
          <w:t xml:space="preserve"> Related documentation</w:t>
        </w:r>
        <w:r>
          <w:rPr>
            <w:noProof/>
            <w:webHidden/>
          </w:rPr>
          <w:tab/>
        </w:r>
        <w:r>
          <w:rPr>
            <w:noProof/>
            <w:webHidden/>
          </w:rPr>
          <w:fldChar w:fldCharType="begin"/>
        </w:r>
        <w:r>
          <w:rPr>
            <w:noProof/>
            <w:webHidden/>
          </w:rPr>
          <w:instrText xml:space="preserve"> PAGEREF _Toc41916566 \h </w:instrText>
        </w:r>
        <w:r>
          <w:rPr>
            <w:noProof/>
            <w:webHidden/>
          </w:rPr>
        </w:r>
        <w:r>
          <w:rPr>
            <w:noProof/>
            <w:webHidden/>
          </w:rPr>
          <w:fldChar w:fldCharType="separate"/>
        </w:r>
        <w:r>
          <w:rPr>
            <w:noProof/>
            <w:webHidden/>
          </w:rPr>
          <w:t>4</w:t>
        </w:r>
        <w:r>
          <w:rPr>
            <w:noProof/>
            <w:webHidden/>
          </w:rPr>
          <w:fldChar w:fldCharType="end"/>
        </w:r>
      </w:hyperlink>
    </w:p>
    <w:p w14:paraId="1145AAB0" w14:textId="6015E4D1" w:rsidR="000E0480" w:rsidRDefault="000E0480">
      <w:pPr>
        <w:pStyle w:val="12"/>
        <w:tabs>
          <w:tab w:val="right" w:leader="dot" w:pos="9344"/>
        </w:tabs>
        <w:rPr>
          <w:rFonts w:asciiTheme="minorHAnsi" w:eastAsiaTheme="minorEastAsia" w:hAnsiTheme="minorHAnsi" w:cstheme="minorBidi"/>
          <w:noProof/>
          <w:szCs w:val="22"/>
        </w:rPr>
      </w:pPr>
      <w:hyperlink w:anchor="_Toc41916567" w:history="1">
        <w:r w:rsidRPr="0093403F">
          <w:rPr>
            <w:rStyle w:val="ac"/>
            <w:rFonts w:ascii="Times New Roman" w:hAnsi="Times New Roman"/>
            <w:noProof/>
          </w:rPr>
          <w:t>2 Log Output System</w:t>
        </w:r>
        <w:r>
          <w:rPr>
            <w:noProof/>
            <w:webHidden/>
          </w:rPr>
          <w:tab/>
        </w:r>
        <w:r>
          <w:rPr>
            <w:noProof/>
            <w:webHidden/>
          </w:rPr>
          <w:fldChar w:fldCharType="begin"/>
        </w:r>
        <w:r>
          <w:rPr>
            <w:noProof/>
            <w:webHidden/>
          </w:rPr>
          <w:instrText xml:space="preserve"> PAGEREF _Toc41916567 \h </w:instrText>
        </w:r>
        <w:r>
          <w:rPr>
            <w:noProof/>
            <w:webHidden/>
          </w:rPr>
        </w:r>
        <w:r>
          <w:rPr>
            <w:noProof/>
            <w:webHidden/>
          </w:rPr>
          <w:fldChar w:fldCharType="separate"/>
        </w:r>
        <w:r>
          <w:rPr>
            <w:noProof/>
            <w:webHidden/>
          </w:rPr>
          <w:t>4</w:t>
        </w:r>
        <w:r>
          <w:rPr>
            <w:noProof/>
            <w:webHidden/>
          </w:rPr>
          <w:fldChar w:fldCharType="end"/>
        </w:r>
      </w:hyperlink>
    </w:p>
    <w:p w14:paraId="38B1DEA1" w14:textId="23E3A5F2" w:rsidR="000E0480" w:rsidRDefault="000E0480">
      <w:pPr>
        <w:pStyle w:val="21"/>
        <w:tabs>
          <w:tab w:val="right" w:leader="dot" w:pos="9344"/>
        </w:tabs>
        <w:rPr>
          <w:rFonts w:asciiTheme="minorHAnsi" w:eastAsiaTheme="minorEastAsia" w:hAnsiTheme="minorHAnsi" w:cstheme="minorBidi"/>
          <w:noProof/>
          <w:szCs w:val="22"/>
        </w:rPr>
      </w:pPr>
      <w:hyperlink w:anchor="_Toc41916568" w:history="1">
        <w:r w:rsidRPr="0093403F">
          <w:rPr>
            <w:rStyle w:val="ac"/>
            <w:noProof/>
          </w:rPr>
          <w:t>2.1</w:t>
        </w:r>
        <w:r w:rsidRPr="0093403F">
          <w:rPr>
            <w:rStyle w:val="ac"/>
            <w:rFonts w:ascii="Times New Roman" w:hAnsi="Times New Roman"/>
            <w:noProof/>
          </w:rPr>
          <w:t xml:space="preserve"> Log Classifications</w:t>
        </w:r>
        <w:r>
          <w:rPr>
            <w:noProof/>
            <w:webHidden/>
          </w:rPr>
          <w:tab/>
        </w:r>
        <w:r>
          <w:rPr>
            <w:noProof/>
            <w:webHidden/>
          </w:rPr>
          <w:fldChar w:fldCharType="begin"/>
        </w:r>
        <w:r>
          <w:rPr>
            <w:noProof/>
            <w:webHidden/>
          </w:rPr>
          <w:instrText xml:space="preserve"> PAGEREF _Toc41916568 \h </w:instrText>
        </w:r>
        <w:r>
          <w:rPr>
            <w:noProof/>
            <w:webHidden/>
          </w:rPr>
        </w:r>
        <w:r>
          <w:rPr>
            <w:noProof/>
            <w:webHidden/>
          </w:rPr>
          <w:fldChar w:fldCharType="separate"/>
        </w:r>
        <w:r>
          <w:rPr>
            <w:noProof/>
            <w:webHidden/>
          </w:rPr>
          <w:t>5</w:t>
        </w:r>
        <w:r>
          <w:rPr>
            <w:noProof/>
            <w:webHidden/>
          </w:rPr>
          <w:fldChar w:fldCharType="end"/>
        </w:r>
      </w:hyperlink>
    </w:p>
    <w:p w14:paraId="1AB6A546" w14:textId="79124911" w:rsidR="000E0480" w:rsidRDefault="000E0480">
      <w:pPr>
        <w:pStyle w:val="21"/>
        <w:tabs>
          <w:tab w:val="right" w:leader="dot" w:pos="9344"/>
        </w:tabs>
        <w:rPr>
          <w:rFonts w:asciiTheme="minorHAnsi" w:eastAsiaTheme="minorEastAsia" w:hAnsiTheme="minorHAnsi" w:cstheme="minorBidi"/>
          <w:noProof/>
          <w:szCs w:val="22"/>
        </w:rPr>
      </w:pPr>
      <w:hyperlink w:anchor="_Toc41916569" w:history="1">
        <w:r w:rsidRPr="0093403F">
          <w:rPr>
            <w:rStyle w:val="ac"/>
            <w:noProof/>
          </w:rPr>
          <w:t>2.2</w:t>
        </w:r>
        <w:r w:rsidRPr="0093403F">
          <w:rPr>
            <w:rStyle w:val="ac"/>
            <w:rFonts w:ascii="Times New Roman" w:hAnsi="Times New Roman"/>
            <w:noProof/>
          </w:rPr>
          <w:t xml:space="preserve"> Logging Output Level and Output Priority</w:t>
        </w:r>
        <w:r>
          <w:rPr>
            <w:noProof/>
            <w:webHidden/>
          </w:rPr>
          <w:tab/>
        </w:r>
        <w:r>
          <w:rPr>
            <w:noProof/>
            <w:webHidden/>
          </w:rPr>
          <w:fldChar w:fldCharType="begin"/>
        </w:r>
        <w:r>
          <w:rPr>
            <w:noProof/>
            <w:webHidden/>
          </w:rPr>
          <w:instrText xml:space="preserve"> PAGEREF _Toc41916569 \h </w:instrText>
        </w:r>
        <w:r>
          <w:rPr>
            <w:noProof/>
            <w:webHidden/>
          </w:rPr>
        </w:r>
        <w:r>
          <w:rPr>
            <w:noProof/>
            <w:webHidden/>
          </w:rPr>
          <w:fldChar w:fldCharType="separate"/>
        </w:r>
        <w:r>
          <w:rPr>
            <w:noProof/>
            <w:webHidden/>
          </w:rPr>
          <w:t>6</w:t>
        </w:r>
        <w:r>
          <w:rPr>
            <w:noProof/>
            <w:webHidden/>
          </w:rPr>
          <w:fldChar w:fldCharType="end"/>
        </w:r>
      </w:hyperlink>
    </w:p>
    <w:p w14:paraId="6BEF3FA6" w14:textId="18171DE6" w:rsidR="000E0480" w:rsidRDefault="000E0480">
      <w:pPr>
        <w:pStyle w:val="21"/>
        <w:tabs>
          <w:tab w:val="right" w:leader="dot" w:pos="9344"/>
        </w:tabs>
        <w:rPr>
          <w:rFonts w:asciiTheme="minorHAnsi" w:eastAsiaTheme="minorEastAsia" w:hAnsiTheme="minorHAnsi" w:cstheme="minorBidi"/>
          <w:noProof/>
          <w:szCs w:val="22"/>
        </w:rPr>
      </w:pPr>
      <w:hyperlink w:anchor="_Toc41916570" w:history="1">
        <w:r w:rsidRPr="0093403F">
          <w:rPr>
            <w:rStyle w:val="ac"/>
            <w:noProof/>
          </w:rPr>
          <w:t>2.3</w:t>
        </w:r>
        <w:r w:rsidRPr="0093403F">
          <w:rPr>
            <w:rStyle w:val="ac"/>
            <w:rFonts w:ascii="Times New Roman" w:hAnsi="Times New Roman"/>
            <w:noProof/>
          </w:rPr>
          <w:t xml:space="preserve"> Message output formats</w:t>
        </w:r>
        <w:r>
          <w:rPr>
            <w:noProof/>
            <w:webHidden/>
          </w:rPr>
          <w:tab/>
        </w:r>
        <w:r>
          <w:rPr>
            <w:noProof/>
            <w:webHidden/>
          </w:rPr>
          <w:fldChar w:fldCharType="begin"/>
        </w:r>
        <w:r>
          <w:rPr>
            <w:noProof/>
            <w:webHidden/>
          </w:rPr>
          <w:instrText xml:space="preserve"> PAGEREF _Toc41916570 \h </w:instrText>
        </w:r>
        <w:r>
          <w:rPr>
            <w:noProof/>
            <w:webHidden/>
          </w:rPr>
        </w:r>
        <w:r>
          <w:rPr>
            <w:noProof/>
            <w:webHidden/>
          </w:rPr>
          <w:fldChar w:fldCharType="separate"/>
        </w:r>
        <w:r>
          <w:rPr>
            <w:noProof/>
            <w:webHidden/>
          </w:rPr>
          <w:t>8</w:t>
        </w:r>
        <w:r>
          <w:rPr>
            <w:noProof/>
            <w:webHidden/>
          </w:rPr>
          <w:fldChar w:fldCharType="end"/>
        </w:r>
      </w:hyperlink>
    </w:p>
    <w:p w14:paraId="5469BF9C" w14:textId="167F2440" w:rsidR="000E0480" w:rsidRDefault="000E0480">
      <w:pPr>
        <w:pStyle w:val="12"/>
        <w:tabs>
          <w:tab w:val="right" w:leader="dot" w:pos="9344"/>
        </w:tabs>
        <w:rPr>
          <w:rFonts w:asciiTheme="minorHAnsi" w:eastAsiaTheme="minorEastAsia" w:hAnsiTheme="minorHAnsi" w:cstheme="minorBidi"/>
          <w:noProof/>
          <w:szCs w:val="22"/>
        </w:rPr>
      </w:pPr>
      <w:hyperlink w:anchor="_Toc41916571" w:history="1">
        <w:r w:rsidRPr="0093403F">
          <w:rPr>
            <w:rStyle w:val="ac"/>
            <w:rFonts w:ascii="Times New Roman" w:hAnsi="Times New Roman"/>
            <w:noProof/>
          </w:rPr>
          <w:t>3 Log Analysis Procedure</w:t>
        </w:r>
        <w:r>
          <w:rPr>
            <w:noProof/>
            <w:webHidden/>
          </w:rPr>
          <w:tab/>
        </w:r>
        <w:r>
          <w:rPr>
            <w:noProof/>
            <w:webHidden/>
          </w:rPr>
          <w:fldChar w:fldCharType="begin"/>
        </w:r>
        <w:r>
          <w:rPr>
            <w:noProof/>
            <w:webHidden/>
          </w:rPr>
          <w:instrText xml:space="preserve"> PAGEREF _Toc41916571 \h </w:instrText>
        </w:r>
        <w:r>
          <w:rPr>
            <w:noProof/>
            <w:webHidden/>
          </w:rPr>
        </w:r>
        <w:r>
          <w:rPr>
            <w:noProof/>
            <w:webHidden/>
          </w:rPr>
          <w:fldChar w:fldCharType="separate"/>
        </w:r>
        <w:r>
          <w:rPr>
            <w:noProof/>
            <w:webHidden/>
          </w:rPr>
          <w:t>9</w:t>
        </w:r>
        <w:r>
          <w:rPr>
            <w:noProof/>
            <w:webHidden/>
          </w:rPr>
          <w:fldChar w:fldCharType="end"/>
        </w:r>
      </w:hyperlink>
    </w:p>
    <w:p w14:paraId="77E8AAB2" w14:textId="7DCC6EA7" w:rsidR="000E0480" w:rsidRDefault="000E0480">
      <w:pPr>
        <w:pStyle w:val="21"/>
        <w:tabs>
          <w:tab w:val="right" w:leader="dot" w:pos="9344"/>
        </w:tabs>
        <w:rPr>
          <w:rFonts w:asciiTheme="minorHAnsi" w:eastAsiaTheme="minorEastAsia" w:hAnsiTheme="minorHAnsi" w:cstheme="minorBidi"/>
          <w:noProof/>
          <w:szCs w:val="22"/>
        </w:rPr>
      </w:pPr>
      <w:hyperlink w:anchor="_Toc41916572" w:history="1">
        <w:r w:rsidRPr="0093403F">
          <w:rPr>
            <w:rStyle w:val="ac"/>
            <w:noProof/>
          </w:rPr>
          <w:t>3.1</w:t>
        </w:r>
        <w:r w:rsidRPr="0093403F">
          <w:rPr>
            <w:rStyle w:val="ac"/>
            <w:rFonts w:ascii="Times New Roman" w:hAnsi="Times New Roman"/>
            <w:noProof/>
          </w:rPr>
          <w:t xml:space="preserve"> Log Analysis Procedure for Failures</w:t>
        </w:r>
        <w:r>
          <w:rPr>
            <w:noProof/>
            <w:webHidden/>
          </w:rPr>
          <w:tab/>
        </w:r>
        <w:r>
          <w:rPr>
            <w:noProof/>
            <w:webHidden/>
          </w:rPr>
          <w:fldChar w:fldCharType="begin"/>
        </w:r>
        <w:r>
          <w:rPr>
            <w:noProof/>
            <w:webHidden/>
          </w:rPr>
          <w:instrText xml:space="preserve"> PAGEREF _Toc41916572 \h </w:instrText>
        </w:r>
        <w:r>
          <w:rPr>
            <w:noProof/>
            <w:webHidden/>
          </w:rPr>
        </w:r>
        <w:r>
          <w:rPr>
            <w:noProof/>
            <w:webHidden/>
          </w:rPr>
          <w:fldChar w:fldCharType="separate"/>
        </w:r>
        <w:r>
          <w:rPr>
            <w:noProof/>
            <w:webHidden/>
          </w:rPr>
          <w:t>9</w:t>
        </w:r>
        <w:r>
          <w:rPr>
            <w:noProof/>
            <w:webHidden/>
          </w:rPr>
          <w:fldChar w:fldCharType="end"/>
        </w:r>
      </w:hyperlink>
    </w:p>
    <w:p w14:paraId="33E96580" w14:textId="5D85CF80" w:rsidR="000E0480" w:rsidRDefault="000E0480">
      <w:pPr>
        <w:pStyle w:val="21"/>
        <w:tabs>
          <w:tab w:val="right" w:leader="dot" w:pos="9344"/>
        </w:tabs>
        <w:rPr>
          <w:rFonts w:asciiTheme="minorHAnsi" w:eastAsiaTheme="minorEastAsia" w:hAnsiTheme="minorHAnsi" w:cstheme="minorBidi"/>
          <w:noProof/>
          <w:szCs w:val="22"/>
        </w:rPr>
      </w:pPr>
      <w:hyperlink w:anchor="_Toc41916573" w:history="1">
        <w:r w:rsidRPr="0093403F">
          <w:rPr>
            <w:rStyle w:val="ac"/>
            <w:noProof/>
          </w:rPr>
          <w:t>3.2</w:t>
        </w:r>
        <w:r w:rsidRPr="0093403F">
          <w:rPr>
            <w:rStyle w:val="ac"/>
            <w:rFonts w:ascii="Times New Roman" w:hAnsi="Times New Roman"/>
            <w:noProof/>
          </w:rPr>
          <w:t xml:space="preserve"> Information to be acquired in the environment in which the error occurred</w:t>
        </w:r>
        <w:r>
          <w:rPr>
            <w:noProof/>
            <w:webHidden/>
          </w:rPr>
          <w:tab/>
        </w:r>
        <w:r>
          <w:rPr>
            <w:noProof/>
            <w:webHidden/>
          </w:rPr>
          <w:fldChar w:fldCharType="begin"/>
        </w:r>
        <w:r>
          <w:rPr>
            <w:noProof/>
            <w:webHidden/>
          </w:rPr>
          <w:instrText xml:space="preserve"> PAGEREF _Toc41916573 \h </w:instrText>
        </w:r>
        <w:r>
          <w:rPr>
            <w:noProof/>
            <w:webHidden/>
          </w:rPr>
        </w:r>
        <w:r>
          <w:rPr>
            <w:noProof/>
            <w:webHidden/>
          </w:rPr>
          <w:fldChar w:fldCharType="separate"/>
        </w:r>
        <w:r>
          <w:rPr>
            <w:noProof/>
            <w:webHidden/>
          </w:rPr>
          <w:t>10</w:t>
        </w:r>
        <w:r>
          <w:rPr>
            <w:noProof/>
            <w:webHidden/>
          </w:rPr>
          <w:fldChar w:fldCharType="end"/>
        </w:r>
      </w:hyperlink>
    </w:p>
    <w:p w14:paraId="1BE7BCA3" w14:textId="248FE744" w:rsidR="000E0480" w:rsidRDefault="000E0480">
      <w:pPr>
        <w:pStyle w:val="12"/>
        <w:tabs>
          <w:tab w:val="right" w:leader="dot" w:pos="9344"/>
        </w:tabs>
        <w:rPr>
          <w:rFonts w:asciiTheme="minorHAnsi" w:eastAsiaTheme="minorEastAsia" w:hAnsiTheme="minorHAnsi" w:cstheme="minorBidi"/>
          <w:noProof/>
          <w:szCs w:val="22"/>
        </w:rPr>
      </w:pPr>
      <w:hyperlink w:anchor="_Toc41916574" w:history="1">
        <w:r w:rsidRPr="0093403F">
          <w:rPr>
            <w:rStyle w:val="ac"/>
            <w:rFonts w:ascii="Times New Roman" w:hAnsi="Times New Roman"/>
            <w:noProof/>
          </w:rPr>
          <w:t>4 Detailed Log Data</w:t>
        </w:r>
        <w:r>
          <w:rPr>
            <w:noProof/>
            <w:webHidden/>
          </w:rPr>
          <w:tab/>
        </w:r>
        <w:r>
          <w:rPr>
            <w:noProof/>
            <w:webHidden/>
          </w:rPr>
          <w:fldChar w:fldCharType="begin"/>
        </w:r>
        <w:r>
          <w:rPr>
            <w:noProof/>
            <w:webHidden/>
          </w:rPr>
          <w:instrText xml:space="preserve"> PAGEREF _Toc41916574 \h </w:instrText>
        </w:r>
        <w:r>
          <w:rPr>
            <w:noProof/>
            <w:webHidden/>
          </w:rPr>
        </w:r>
        <w:r>
          <w:rPr>
            <w:noProof/>
            <w:webHidden/>
          </w:rPr>
          <w:fldChar w:fldCharType="separate"/>
        </w:r>
        <w:r>
          <w:rPr>
            <w:noProof/>
            <w:webHidden/>
          </w:rPr>
          <w:t>11</w:t>
        </w:r>
        <w:r>
          <w:rPr>
            <w:noProof/>
            <w:webHidden/>
          </w:rPr>
          <w:fldChar w:fldCharType="end"/>
        </w:r>
      </w:hyperlink>
    </w:p>
    <w:p w14:paraId="243C8A97" w14:textId="1B0DA707" w:rsidR="000E0480" w:rsidRDefault="000E0480">
      <w:pPr>
        <w:pStyle w:val="21"/>
        <w:tabs>
          <w:tab w:val="right" w:leader="dot" w:pos="9344"/>
        </w:tabs>
        <w:rPr>
          <w:rFonts w:asciiTheme="minorHAnsi" w:eastAsiaTheme="minorEastAsia" w:hAnsiTheme="minorHAnsi" w:cstheme="minorBidi"/>
          <w:noProof/>
          <w:szCs w:val="22"/>
        </w:rPr>
      </w:pPr>
      <w:hyperlink w:anchor="_Toc41916575" w:history="1">
        <w:r w:rsidRPr="0093403F">
          <w:rPr>
            <w:rStyle w:val="ac"/>
            <w:noProof/>
          </w:rPr>
          <w:t>4.1</w:t>
        </w:r>
        <w:r w:rsidRPr="0093403F">
          <w:rPr>
            <w:rStyle w:val="ac"/>
            <w:rFonts w:ascii="Times New Roman" w:hAnsi="Times New Roman"/>
            <w:noProof/>
          </w:rPr>
          <w:t xml:space="preserve"> Common Services Log Information</w:t>
        </w:r>
        <w:r>
          <w:rPr>
            <w:noProof/>
            <w:webHidden/>
          </w:rPr>
          <w:tab/>
        </w:r>
        <w:r>
          <w:rPr>
            <w:noProof/>
            <w:webHidden/>
          </w:rPr>
          <w:fldChar w:fldCharType="begin"/>
        </w:r>
        <w:r>
          <w:rPr>
            <w:noProof/>
            <w:webHidden/>
          </w:rPr>
          <w:instrText xml:space="preserve"> PAGEREF _Toc41916575 \h </w:instrText>
        </w:r>
        <w:r>
          <w:rPr>
            <w:noProof/>
            <w:webHidden/>
          </w:rPr>
        </w:r>
        <w:r>
          <w:rPr>
            <w:noProof/>
            <w:webHidden/>
          </w:rPr>
          <w:fldChar w:fldCharType="separate"/>
        </w:r>
        <w:r>
          <w:rPr>
            <w:noProof/>
            <w:webHidden/>
          </w:rPr>
          <w:t>11</w:t>
        </w:r>
        <w:r>
          <w:rPr>
            <w:noProof/>
            <w:webHidden/>
          </w:rPr>
          <w:fldChar w:fldCharType="end"/>
        </w:r>
      </w:hyperlink>
    </w:p>
    <w:p w14:paraId="419D805F" w14:textId="5B3A6C22" w:rsidR="000E0480" w:rsidRDefault="000E0480">
      <w:pPr>
        <w:pStyle w:val="31"/>
        <w:tabs>
          <w:tab w:val="right" w:leader="dot" w:pos="9344"/>
        </w:tabs>
        <w:rPr>
          <w:rFonts w:asciiTheme="minorHAnsi" w:eastAsiaTheme="minorEastAsia" w:hAnsiTheme="minorHAnsi" w:cstheme="minorBidi"/>
          <w:noProof/>
          <w:szCs w:val="22"/>
        </w:rPr>
      </w:pPr>
      <w:hyperlink w:anchor="_Toc41916576" w:history="1">
        <w:r w:rsidRPr="0093403F">
          <w:rPr>
            <w:rStyle w:val="ac"/>
            <w:rFonts w:ascii="Times New Roman" w:hAnsi="Times New Roman"/>
            <w:bCs/>
            <w:noProof/>
          </w:rPr>
          <w:t>4.1.1 Server log file</w:t>
        </w:r>
        <w:r>
          <w:rPr>
            <w:noProof/>
            <w:webHidden/>
          </w:rPr>
          <w:tab/>
        </w:r>
        <w:r>
          <w:rPr>
            <w:noProof/>
            <w:webHidden/>
          </w:rPr>
          <w:fldChar w:fldCharType="begin"/>
        </w:r>
        <w:r>
          <w:rPr>
            <w:noProof/>
            <w:webHidden/>
          </w:rPr>
          <w:instrText xml:space="preserve"> PAGEREF _Toc41916576 \h </w:instrText>
        </w:r>
        <w:r>
          <w:rPr>
            <w:noProof/>
            <w:webHidden/>
          </w:rPr>
        </w:r>
        <w:r>
          <w:rPr>
            <w:noProof/>
            <w:webHidden/>
          </w:rPr>
          <w:fldChar w:fldCharType="separate"/>
        </w:r>
        <w:r>
          <w:rPr>
            <w:noProof/>
            <w:webHidden/>
          </w:rPr>
          <w:t>11</w:t>
        </w:r>
        <w:r>
          <w:rPr>
            <w:noProof/>
            <w:webHidden/>
          </w:rPr>
          <w:fldChar w:fldCharType="end"/>
        </w:r>
      </w:hyperlink>
    </w:p>
    <w:p w14:paraId="52529B38" w14:textId="7B089C04" w:rsidR="000E0480" w:rsidRDefault="000E0480">
      <w:pPr>
        <w:pStyle w:val="31"/>
        <w:tabs>
          <w:tab w:val="right" w:leader="dot" w:pos="9344"/>
        </w:tabs>
        <w:rPr>
          <w:rFonts w:asciiTheme="minorHAnsi" w:eastAsiaTheme="minorEastAsia" w:hAnsiTheme="minorHAnsi" w:cstheme="minorBidi"/>
          <w:noProof/>
          <w:szCs w:val="22"/>
        </w:rPr>
      </w:pPr>
      <w:hyperlink w:anchor="_Toc41916577" w:history="1">
        <w:r w:rsidRPr="0093403F">
          <w:rPr>
            <w:rStyle w:val="ac"/>
            <w:rFonts w:ascii="Times New Roman" w:hAnsi="Times New Roman"/>
            <w:bCs/>
            <w:noProof/>
          </w:rPr>
          <w:t>4.1.2 Installer log file</w:t>
        </w:r>
        <w:r>
          <w:rPr>
            <w:noProof/>
            <w:webHidden/>
          </w:rPr>
          <w:tab/>
        </w:r>
        <w:r>
          <w:rPr>
            <w:noProof/>
            <w:webHidden/>
          </w:rPr>
          <w:fldChar w:fldCharType="begin"/>
        </w:r>
        <w:r>
          <w:rPr>
            <w:noProof/>
            <w:webHidden/>
          </w:rPr>
          <w:instrText xml:space="preserve"> PAGEREF _Toc41916577 \h </w:instrText>
        </w:r>
        <w:r>
          <w:rPr>
            <w:noProof/>
            <w:webHidden/>
          </w:rPr>
        </w:r>
        <w:r>
          <w:rPr>
            <w:noProof/>
            <w:webHidden/>
          </w:rPr>
          <w:fldChar w:fldCharType="separate"/>
        </w:r>
        <w:r>
          <w:rPr>
            <w:noProof/>
            <w:webHidden/>
          </w:rPr>
          <w:t>17</w:t>
        </w:r>
        <w:r>
          <w:rPr>
            <w:noProof/>
            <w:webHidden/>
          </w:rPr>
          <w:fldChar w:fldCharType="end"/>
        </w:r>
      </w:hyperlink>
    </w:p>
    <w:p w14:paraId="4619A3F6" w14:textId="4637BBE4" w:rsidR="000E0480" w:rsidRDefault="000E0480">
      <w:pPr>
        <w:pStyle w:val="31"/>
        <w:tabs>
          <w:tab w:val="right" w:leader="dot" w:pos="9344"/>
        </w:tabs>
        <w:rPr>
          <w:rFonts w:asciiTheme="minorHAnsi" w:eastAsiaTheme="minorEastAsia" w:hAnsiTheme="minorHAnsi" w:cstheme="minorBidi"/>
          <w:noProof/>
          <w:szCs w:val="22"/>
        </w:rPr>
      </w:pPr>
      <w:hyperlink w:anchor="_Toc41916578" w:history="1">
        <w:r w:rsidRPr="0093403F">
          <w:rPr>
            <w:rStyle w:val="ac"/>
            <w:rFonts w:ascii="Times New Roman" w:hAnsi="Times New Roman"/>
            <w:bCs/>
            <w:noProof/>
          </w:rPr>
          <w:t>4.1.3 CLI log file</w:t>
        </w:r>
        <w:r>
          <w:rPr>
            <w:noProof/>
            <w:webHidden/>
          </w:rPr>
          <w:tab/>
        </w:r>
        <w:r>
          <w:rPr>
            <w:noProof/>
            <w:webHidden/>
          </w:rPr>
          <w:fldChar w:fldCharType="begin"/>
        </w:r>
        <w:r>
          <w:rPr>
            <w:noProof/>
            <w:webHidden/>
          </w:rPr>
          <w:instrText xml:space="preserve"> PAGEREF _Toc41916578 \h </w:instrText>
        </w:r>
        <w:r>
          <w:rPr>
            <w:noProof/>
            <w:webHidden/>
          </w:rPr>
        </w:r>
        <w:r>
          <w:rPr>
            <w:noProof/>
            <w:webHidden/>
          </w:rPr>
          <w:fldChar w:fldCharType="separate"/>
        </w:r>
        <w:r>
          <w:rPr>
            <w:noProof/>
            <w:webHidden/>
          </w:rPr>
          <w:t>19</w:t>
        </w:r>
        <w:r>
          <w:rPr>
            <w:noProof/>
            <w:webHidden/>
          </w:rPr>
          <w:fldChar w:fldCharType="end"/>
        </w:r>
      </w:hyperlink>
    </w:p>
    <w:p w14:paraId="60B3EE6E" w14:textId="74ED336D" w:rsidR="000E0480" w:rsidRDefault="000E0480">
      <w:pPr>
        <w:pStyle w:val="21"/>
        <w:tabs>
          <w:tab w:val="right" w:leader="dot" w:pos="9344"/>
        </w:tabs>
        <w:rPr>
          <w:rFonts w:asciiTheme="minorHAnsi" w:eastAsiaTheme="minorEastAsia" w:hAnsiTheme="minorHAnsi" w:cstheme="minorBidi"/>
          <w:noProof/>
          <w:szCs w:val="22"/>
        </w:rPr>
      </w:pPr>
      <w:hyperlink w:anchor="_Toc41916579" w:history="1">
        <w:r w:rsidRPr="0093403F">
          <w:rPr>
            <w:rStyle w:val="ac"/>
            <w:noProof/>
          </w:rPr>
          <w:t>4.2</w:t>
        </w:r>
        <w:r w:rsidRPr="0093403F">
          <w:rPr>
            <w:rStyle w:val="ac"/>
            <w:rFonts w:ascii="Times New Roman" w:hAnsi="Times New Roman"/>
            <w:noProof/>
          </w:rPr>
          <w:t xml:space="preserve"> Log output by basic operation (GUI)</w:t>
        </w:r>
        <w:r>
          <w:rPr>
            <w:noProof/>
            <w:webHidden/>
          </w:rPr>
          <w:tab/>
        </w:r>
        <w:r>
          <w:rPr>
            <w:noProof/>
            <w:webHidden/>
          </w:rPr>
          <w:fldChar w:fldCharType="begin"/>
        </w:r>
        <w:r>
          <w:rPr>
            <w:noProof/>
            <w:webHidden/>
          </w:rPr>
          <w:instrText xml:space="preserve"> PAGEREF _Toc41916579 \h </w:instrText>
        </w:r>
        <w:r>
          <w:rPr>
            <w:noProof/>
            <w:webHidden/>
          </w:rPr>
        </w:r>
        <w:r>
          <w:rPr>
            <w:noProof/>
            <w:webHidden/>
          </w:rPr>
          <w:fldChar w:fldCharType="separate"/>
        </w:r>
        <w:r>
          <w:rPr>
            <w:noProof/>
            <w:webHidden/>
          </w:rPr>
          <w:t>22</w:t>
        </w:r>
        <w:r>
          <w:rPr>
            <w:noProof/>
            <w:webHidden/>
          </w:rPr>
          <w:fldChar w:fldCharType="end"/>
        </w:r>
      </w:hyperlink>
    </w:p>
    <w:p w14:paraId="71CED889" w14:textId="666DFECD" w:rsidR="000E0480" w:rsidRDefault="000E0480">
      <w:pPr>
        <w:pStyle w:val="12"/>
        <w:tabs>
          <w:tab w:val="right" w:leader="dot" w:pos="9344"/>
        </w:tabs>
        <w:rPr>
          <w:rFonts w:asciiTheme="minorHAnsi" w:eastAsiaTheme="minorEastAsia" w:hAnsiTheme="minorHAnsi" w:cstheme="minorBidi"/>
          <w:noProof/>
          <w:szCs w:val="22"/>
        </w:rPr>
      </w:pPr>
      <w:hyperlink w:anchor="_Toc41916580" w:history="1">
        <w:r w:rsidRPr="0093403F">
          <w:rPr>
            <w:rStyle w:val="ac"/>
            <w:rFonts w:ascii="Times New Roman" w:hAnsi="Times New Roman"/>
            <w:noProof/>
          </w:rPr>
          <w:t>5 Other</w:t>
        </w:r>
        <w:r>
          <w:rPr>
            <w:noProof/>
            <w:webHidden/>
          </w:rPr>
          <w:tab/>
        </w:r>
        <w:r>
          <w:rPr>
            <w:noProof/>
            <w:webHidden/>
          </w:rPr>
          <w:fldChar w:fldCharType="begin"/>
        </w:r>
        <w:r>
          <w:rPr>
            <w:noProof/>
            <w:webHidden/>
          </w:rPr>
          <w:instrText xml:space="preserve"> PAGEREF _Toc41916580 \h </w:instrText>
        </w:r>
        <w:r>
          <w:rPr>
            <w:noProof/>
            <w:webHidden/>
          </w:rPr>
        </w:r>
        <w:r>
          <w:rPr>
            <w:noProof/>
            <w:webHidden/>
          </w:rPr>
          <w:fldChar w:fldCharType="separate"/>
        </w:r>
        <w:r>
          <w:rPr>
            <w:noProof/>
            <w:webHidden/>
          </w:rPr>
          <w:t>27</w:t>
        </w:r>
        <w:r>
          <w:rPr>
            <w:noProof/>
            <w:webHidden/>
          </w:rPr>
          <w:fldChar w:fldCharType="end"/>
        </w:r>
      </w:hyperlink>
    </w:p>
    <w:p w14:paraId="2755F329" w14:textId="263548DE" w:rsidR="000E0480" w:rsidRDefault="000E0480">
      <w:pPr>
        <w:pStyle w:val="21"/>
        <w:tabs>
          <w:tab w:val="right" w:leader="dot" w:pos="9344"/>
        </w:tabs>
        <w:rPr>
          <w:rFonts w:asciiTheme="minorHAnsi" w:eastAsiaTheme="minorEastAsia" w:hAnsiTheme="minorHAnsi" w:cstheme="minorBidi"/>
          <w:noProof/>
          <w:szCs w:val="22"/>
        </w:rPr>
      </w:pPr>
      <w:hyperlink w:anchor="_Toc41916581" w:history="1">
        <w:r w:rsidRPr="0093403F">
          <w:rPr>
            <w:rStyle w:val="ac"/>
            <w:noProof/>
          </w:rPr>
          <w:t>5.1</w:t>
        </w:r>
        <w:r w:rsidRPr="0093403F">
          <w:rPr>
            <w:rStyle w:val="ac"/>
            <w:rFonts w:ascii="Times New Roman" w:hAnsi="Times New Roman"/>
            <w:noProof/>
          </w:rPr>
          <w:t xml:space="preserve"> Property file</w:t>
        </w:r>
        <w:r>
          <w:rPr>
            <w:noProof/>
            <w:webHidden/>
          </w:rPr>
          <w:tab/>
        </w:r>
        <w:r>
          <w:rPr>
            <w:noProof/>
            <w:webHidden/>
          </w:rPr>
          <w:fldChar w:fldCharType="begin"/>
        </w:r>
        <w:r>
          <w:rPr>
            <w:noProof/>
            <w:webHidden/>
          </w:rPr>
          <w:instrText xml:space="preserve"> PAGEREF _Toc41916581 \h </w:instrText>
        </w:r>
        <w:r>
          <w:rPr>
            <w:noProof/>
            <w:webHidden/>
          </w:rPr>
        </w:r>
        <w:r>
          <w:rPr>
            <w:noProof/>
            <w:webHidden/>
          </w:rPr>
          <w:fldChar w:fldCharType="separate"/>
        </w:r>
        <w:r>
          <w:rPr>
            <w:noProof/>
            <w:webHidden/>
          </w:rPr>
          <w:t>27</w:t>
        </w:r>
        <w:r>
          <w:rPr>
            <w:noProof/>
            <w:webHidden/>
          </w:rPr>
          <w:fldChar w:fldCharType="end"/>
        </w:r>
      </w:hyperlink>
    </w:p>
    <w:p w14:paraId="275E3B3F" w14:textId="3E869F26" w:rsidR="000E0480" w:rsidRDefault="000E0480">
      <w:pPr>
        <w:pStyle w:val="12"/>
        <w:tabs>
          <w:tab w:val="right" w:leader="dot" w:pos="9344"/>
        </w:tabs>
        <w:rPr>
          <w:rFonts w:asciiTheme="minorHAnsi" w:eastAsiaTheme="minorEastAsia" w:hAnsiTheme="minorHAnsi" w:cstheme="minorBidi"/>
          <w:noProof/>
          <w:szCs w:val="22"/>
        </w:rPr>
      </w:pPr>
      <w:hyperlink w:anchor="_Toc41916582" w:history="1">
        <w:r w:rsidRPr="0093403F">
          <w:rPr>
            <w:rStyle w:val="ac"/>
            <w:rFonts w:ascii="Times New Roman" w:hAnsi="Times New Roman"/>
            <w:noProof/>
          </w:rPr>
          <w:t>Appendix</w:t>
        </w:r>
        <w:r>
          <w:rPr>
            <w:noProof/>
            <w:webHidden/>
          </w:rPr>
          <w:tab/>
        </w:r>
        <w:r>
          <w:rPr>
            <w:noProof/>
            <w:webHidden/>
          </w:rPr>
          <w:fldChar w:fldCharType="begin"/>
        </w:r>
        <w:r>
          <w:rPr>
            <w:noProof/>
            <w:webHidden/>
          </w:rPr>
          <w:instrText xml:space="preserve"> PAGEREF _Toc41916582 \h </w:instrText>
        </w:r>
        <w:r>
          <w:rPr>
            <w:noProof/>
            <w:webHidden/>
          </w:rPr>
        </w:r>
        <w:r>
          <w:rPr>
            <w:noProof/>
            <w:webHidden/>
          </w:rPr>
          <w:fldChar w:fldCharType="separate"/>
        </w:r>
        <w:r>
          <w:rPr>
            <w:noProof/>
            <w:webHidden/>
          </w:rPr>
          <w:t>28</w:t>
        </w:r>
        <w:r>
          <w:rPr>
            <w:noProof/>
            <w:webHidden/>
          </w:rPr>
          <w:fldChar w:fldCharType="end"/>
        </w:r>
      </w:hyperlink>
    </w:p>
    <w:p w14:paraId="6513A113" w14:textId="454CEE62" w:rsidR="000E0480" w:rsidRDefault="000E0480">
      <w:pPr>
        <w:pStyle w:val="12"/>
        <w:tabs>
          <w:tab w:val="right" w:leader="dot" w:pos="9344"/>
        </w:tabs>
        <w:rPr>
          <w:rFonts w:asciiTheme="minorHAnsi" w:eastAsiaTheme="minorEastAsia" w:hAnsiTheme="minorHAnsi" w:cstheme="minorBidi"/>
          <w:noProof/>
          <w:szCs w:val="22"/>
        </w:rPr>
      </w:pPr>
      <w:hyperlink w:anchor="_Toc41916583" w:history="1">
        <w:r w:rsidRPr="0093403F">
          <w:rPr>
            <w:rStyle w:val="ac"/>
            <w:noProof/>
          </w:rPr>
          <w:t>A-1</w:t>
        </w:r>
        <w:r w:rsidRPr="0093403F">
          <w:rPr>
            <w:rStyle w:val="ac"/>
            <w:rFonts w:ascii="Times New Roman" w:hAnsi="Times New Roman"/>
            <w:noProof/>
          </w:rPr>
          <w:t xml:space="preserve"> HTTP Status Codes</w:t>
        </w:r>
        <w:r>
          <w:rPr>
            <w:noProof/>
            <w:webHidden/>
          </w:rPr>
          <w:tab/>
        </w:r>
        <w:r>
          <w:rPr>
            <w:noProof/>
            <w:webHidden/>
          </w:rPr>
          <w:fldChar w:fldCharType="begin"/>
        </w:r>
        <w:r>
          <w:rPr>
            <w:noProof/>
            <w:webHidden/>
          </w:rPr>
          <w:instrText xml:space="preserve"> PAGEREF _Toc41916583 \h </w:instrText>
        </w:r>
        <w:r>
          <w:rPr>
            <w:noProof/>
            <w:webHidden/>
          </w:rPr>
        </w:r>
        <w:r>
          <w:rPr>
            <w:noProof/>
            <w:webHidden/>
          </w:rPr>
          <w:fldChar w:fldCharType="separate"/>
        </w:r>
        <w:r>
          <w:rPr>
            <w:noProof/>
            <w:webHidden/>
          </w:rPr>
          <w:t>28</w:t>
        </w:r>
        <w:r>
          <w:rPr>
            <w:noProof/>
            <w:webHidden/>
          </w:rPr>
          <w:fldChar w:fldCharType="end"/>
        </w:r>
      </w:hyperlink>
    </w:p>
    <w:p w14:paraId="1C355E5F" w14:textId="5A1AD5B3" w:rsidR="00357BE3" w:rsidRPr="00440202" w:rsidRDefault="00A33478" w:rsidP="00447E98">
      <w:pPr>
        <w:rPr>
          <w:rFonts w:ascii="Times New Roman" w:hAnsi="Times New Roman"/>
        </w:rPr>
      </w:pPr>
      <w:r w:rsidRPr="00440202">
        <w:rPr>
          <w:rFonts w:ascii="Times New Roman" w:hAnsi="Times New Roman"/>
        </w:rPr>
        <w:fldChar w:fldCharType="end"/>
      </w:r>
    </w:p>
    <w:p w14:paraId="46721F21" w14:textId="77777777" w:rsidR="00A33478" w:rsidRPr="00440202" w:rsidRDefault="00A33478" w:rsidP="00447E98">
      <w:pPr>
        <w:rPr>
          <w:rFonts w:ascii="Times New Roman" w:hAnsi="Times New Roman"/>
        </w:rPr>
        <w:sectPr w:rsidR="00A33478" w:rsidRPr="00440202" w:rsidSect="002B1F8A">
          <w:headerReference w:type="default" r:id="rId14"/>
          <w:footerReference w:type="default" r:id="rId15"/>
          <w:pgSz w:w="11906" w:h="16838"/>
          <w:pgMar w:top="1134" w:right="1134" w:bottom="1134" w:left="1418" w:header="851" w:footer="992" w:gutter="0"/>
          <w:pgNumType w:fmt="lowerRoman" w:start="1"/>
          <w:cols w:space="425"/>
          <w:docGrid w:type="lines" w:linePitch="360"/>
        </w:sectPr>
      </w:pPr>
    </w:p>
    <w:p w14:paraId="037F4417" w14:textId="77777777" w:rsidR="00E93D7E" w:rsidRPr="00440202" w:rsidRDefault="00E93D7E" w:rsidP="00E93D7E">
      <w:pPr>
        <w:keepNext/>
        <w:numPr>
          <w:ilvl w:val="0"/>
          <w:numId w:val="1"/>
        </w:numPr>
        <w:tabs>
          <w:tab w:val="left" w:pos="454"/>
        </w:tabs>
        <w:jc w:val="left"/>
        <w:outlineLvl w:val="0"/>
        <w:rPr>
          <w:rFonts w:ascii="Times New Roman" w:hAnsi="Times New Roman"/>
          <w:b/>
          <w:color w:val="000000"/>
          <w:kern w:val="36"/>
          <w:sz w:val="26"/>
          <w:szCs w:val="20"/>
          <w:lang w:eastAsia="x-none"/>
        </w:rPr>
      </w:pPr>
      <w:bookmarkStart w:id="7" w:name="_Toc23164983"/>
      <w:bookmarkStart w:id="8" w:name="_Toc24552379"/>
      <w:bookmarkStart w:id="9" w:name="_Ref41472086"/>
      <w:bookmarkStart w:id="10" w:name="_Toc41916562"/>
      <w:bookmarkStart w:id="11" w:name="_Ref142224584"/>
      <w:bookmarkStart w:id="12" w:name="_Toc264461458"/>
      <w:bookmarkStart w:id="13" w:name="_Toc265772685"/>
      <w:r w:rsidRPr="00440202">
        <w:rPr>
          <w:rFonts w:ascii="Times New Roman" w:hAnsi="Times New Roman"/>
          <w:b/>
          <w:color w:val="000000"/>
          <w:kern w:val="36"/>
          <w:sz w:val="26"/>
          <w:szCs w:val="20"/>
          <w:lang w:eastAsia="x-none"/>
        </w:rPr>
        <w:lastRenderedPageBreak/>
        <w:t>Overview</w:t>
      </w:r>
      <w:bookmarkEnd w:id="7"/>
      <w:bookmarkEnd w:id="8"/>
      <w:bookmarkEnd w:id="9"/>
      <w:bookmarkEnd w:id="10"/>
    </w:p>
    <w:bookmarkEnd w:id="11"/>
    <w:bookmarkEnd w:id="12"/>
    <w:bookmarkEnd w:id="13"/>
    <w:p w14:paraId="2917B045" w14:textId="023B8EB4" w:rsidR="00A33478" w:rsidRPr="00440202" w:rsidRDefault="00F76973" w:rsidP="00A33478">
      <w:pPr>
        <w:pStyle w:val="body"/>
        <w:ind w:firstLine="210"/>
        <w:rPr>
          <w:rFonts w:ascii="Times New Roman" w:hAnsi="Times New Roman"/>
          <w:lang w:val="en-GB"/>
        </w:rPr>
      </w:pPr>
      <w:r w:rsidRPr="00440202">
        <w:rPr>
          <w:rFonts w:ascii="Times New Roman" w:hAnsi="Times New Roman"/>
          <w:lang w:val="en-GB"/>
        </w:rPr>
        <w:t>This guide explains the log output system, the log message format, and the log details needed to analyze the logs from the Common Services. Please use this guide to isolate the failure cause and check component status when a failure occurs in the system.</w:t>
      </w:r>
    </w:p>
    <w:p w14:paraId="0CD1FED1" w14:textId="77777777" w:rsidR="00A33478" w:rsidRPr="00440202" w:rsidRDefault="00A33478" w:rsidP="00A33478">
      <w:pPr>
        <w:pStyle w:val="body"/>
        <w:ind w:firstLine="210"/>
        <w:rPr>
          <w:rFonts w:ascii="Times New Roman" w:hAnsi="Times New Roman"/>
          <w:lang w:val="en-GB"/>
        </w:rPr>
      </w:pPr>
    </w:p>
    <w:p w14:paraId="33816DAD" w14:textId="77777777" w:rsidR="00D8401D" w:rsidRPr="00440202" w:rsidRDefault="00D8401D" w:rsidP="00D8401D">
      <w:pPr>
        <w:keepNext/>
        <w:numPr>
          <w:ilvl w:val="1"/>
          <w:numId w:val="1"/>
        </w:numPr>
        <w:tabs>
          <w:tab w:val="left" w:pos="454"/>
        </w:tabs>
        <w:ind w:left="1286" w:hanging="1286"/>
        <w:jc w:val="left"/>
        <w:outlineLvl w:val="1"/>
        <w:rPr>
          <w:rFonts w:ascii="Times New Roman" w:hAnsi="Times New Roman"/>
          <w:color w:val="000000"/>
          <w:kern w:val="36"/>
          <w:sz w:val="24"/>
          <w:szCs w:val="20"/>
          <w:lang w:eastAsia="x-none"/>
        </w:rPr>
      </w:pPr>
      <w:bookmarkStart w:id="14" w:name="_Toc23164984"/>
      <w:bookmarkStart w:id="15" w:name="_Toc24552380"/>
      <w:bookmarkStart w:id="16" w:name="_Toc41916563"/>
      <w:bookmarkStart w:id="17" w:name="_Toc265772686"/>
      <w:r w:rsidRPr="00440202">
        <w:rPr>
          <w:rFonts w:ascii="Times New Roman" w:hAnsi="Times New Roman"/>
          <w:color w:val="000000"/>
          <w:kern w:val="36"/>
          <w:sz w:val="24"/>
          <w:szCs w:val="20"/>
          <w:lang w:eastAsia="x-none"/>
        </w:rPr>
        <w:t>Scope of this document</w:t>
      </w:r>
      <w:bookmarkEnd w:id="14"/>
      <w:bookmarkEnd w:id="15"/>
      <w:bookmarkEnd w:id="16"/>
    </w:p>
    <w:p w14:paraId="07596024" w14:textId="77777777" w:rsidR="00D8401D" w:rsidRPr="00440202" w:rsidRDefault="00D8401D" w:rsidP="00D8401D">
      <w:pPr>
        <w:ind w:firstLineChars="100" w:firstLine="210"/>
        <w:jc w:val="left"/>
        <w:rPr>
          <w:rFonts w:ascii="Times New Roman" w:hAnsi="Times New Roman"/>
          <w:szCs w:val="20"/>
          <w:lang w:eastAsia="x-none"/>
        </w:rPr>
      </w:pPr>
      <w:bookmarkStart w:id="18" w:name="_Hlk22543756"/>
      <w:r w:rsidRPr="00440202">
        <w:rPr>
          <w:rFonts w:ascii="Times New Roman" w:hAnsi="Times New Roman"/>
          <w:szCs w:val="20"/>
          <w:lang w:eastAsia="x-none"/>
        </w:rPr>
        <w:t>ITPD, HSSC, CTSC/ESC/APSC, Hitachi Vantara, HPE</w:t>
      </w:r>
      <w:bookmarkEnd w:id="18"/>
    </w:p>
    <w:bookmarkEnd w:id="17"/>
    <w:p w14:paraId="62929405" w14:textId="77777777" w:rsidR="00357BE3" w:rsidRPr="00440202" w:rsidRDefault="00357BE3" w:rsidP="00357BE3">
      <w:pPr>
        <w:pStyle w:val="body"/>
        <w:ind w:firstLine="210"/>
        <w:rPr>
          <w:rFonts w:ascii="Times New Roman" w:hAnsi="Times New Roman"/>
          <w:lang w:val="en-GB"/>
        </w:rPr>
      </w:pPr>
    </w:p>
    <w:p w14:paraId="450A70CE" w14:textId="77777777" w:rsidR="00D8401D" w:rsidRPr="00440202" w:rsidRDefault="00D8401D" w:rsidP="00D8401D">
      <w:pPr>
        <w:keepNext/>
        <w:numPr>
          <w:ilvl w:val="1"/>
          <w:numId w:val="1"/>
        </w:numPr>
        <w:tabs>
          <w:tab w:val="left" w:pos="454"/>
        </w:tabs>
        <w:ind w:left="1286" w:hanging="1286"/>
        <w:jc w:val="left"/>
        <w:outlineLvl w:val="1"/>
        <w:rPr>
          <w:rFonts w:ascii="Times New Roman" w:hAnsi="Times New Roman"/>
          <w:color w:val="000000"/>
          <w:kern w:val="36"/>
          <w:sz w:val="24"/>
          <w:szCs w:val="20"/>
          <w:lang w:eastAsia="x-none"/>
        </w:rPr>
      </w:pPr>
      <w:bookmarkStart w:id="19" w:name="_Toc23164985"/>
      <w:bookmarkStart w:id="20" w:name="_Toc24552381"/>
      <w:bookmarkStart w:id="21" w:name="_Toc41916564"/>
      <w:bookmarkStart w:id="22" w:name="_Toc265772687"/>
      <w:bookmarkStart w:id="23" w:name="_Ref423511531"/>
      <w:r w:rsidRPr="00440202">
        <w:rPr>
          <w:rFonts w:ascii="Times New Roman" w:hAnsi="Times New Roman"/>
          <w:color w:val="000000"/>
          <w:kern w:val="36"/>
          <w:sz w:val="24"/>
          <w:szCs w:val="20"/>
          <w:lang w:eastAsia="x-none"/>
        </w:rPr>
        <w:t>Glossary</w:t>
      </w:r>
      <w:bookmarkEnd w:id="19"/>
      <w:bookmarkEnd w:id="20"/>
      <w:bookmarkEnd w:id="21"/>
    </w:p>
    <w:p w14:paraId="3C965EDC" w14:textId="77777777" w:rsidR="00D8401D" w:rsidRPr="00440202" w:rsidRDefault="00D8401D" w:rsidP="00D8401D">
      <w:pPr>
        <w:ind w:firstLineChars="100" w:firstLine="210"/>
        <w:jc w:val="left"/>
        <w:rPr>
          <w:rFonts w:ascii="Times New Roman" w:hAnsi="Times New Roman"/>
          <w:szCs w:val="20"/>
          <w:lang w:eastAsia="x-none"/>
        </w:rPr>
      </w:pPr>
      <w:r w:rsidRPr="00440202">
        <w:rPr>
          <w:rFonts w:ascii="Times New Roman" w:hAnsi="Times New Roman"/>
          <w:szCs w:val="20"/>
          <w:lang w:eastAsia="x-none"/>
        </w:rPr>
        <w:t xml:space="preserve">For details </w:t>
      </w:r>
      <w:r w:rsidRPr="00440202">
        <w:rPr>
          <w:rFonts w:ascii="Times New Roman" w:hAnsi="Times New Roman"/>
          <w:szCs w:val="20"/>
        </w:rPr>
        <w:t>about</w:t>
      </w:r>
      <w:r w:rsidRPr="00440202">
        <w:rPr>
          <w:rFonts w:ascii="Times New Roman" w:hAnsi="Times New Roman"/>
          <w:szCs w:val="20"/>
          <w:lang w:eastAsia="x-none"/>
        </w:rPr>
        <w:t xml:space="preserve"> the terminology, see the following manual:</w:t>
      </w:r>
    </w:p>
    <w:p w14:paraId="6FC1F775" w14:textId="26B592F6" w:rsidR="00D8401D" w:rsidRPr="00440202" w:rsidRDefault="00D8401D" w:rsidP="00D8401D">
      <w:pPr>
        <w:numPr>
          <w:ilvl w:val="0"/>
          <w:numId w:val="17"/>
        </w:numPr>
        <w:jc w:val="left"/>
        <w:rPr>
          <w:rFonts w:ascii="Times New Roman" w:hAnsi="Times New Roman"/>
          <w:szCs w:val="20"/>
          <w:lang w:eastAsia="x-none"/>
        </w:rPr>
      </w:pPr>
      <w:r w:rsidRPr="00440202">
        <w:rPr>
          <w:rFonts w:ascii="Times New Roman" w:hAnsi="Times New Roman"/>
          <w:szCs w:val="20"/>
          <w:lang w:eastAsia="x-none"/>
        </w:rPr>
        <w:t>[</w:t>
      </w:r>
      <w:r w:rsidR="00AE7DFA">
        <w:rPr>
          <w:rFonts w:ascii="Times New Roman" w:hAnsi="Times New Roman"/>
        </w:rPr>
        <w:t>Hitachi</w:t>
      </w:r>
      <w:r w:rsidRPr="00440202">
        <w:rPr>
          <w:rFonts w:ascii="Times New Roman" w:hAnsi="Times New Roman"/>
          <w:szCs w:val="20"/>
          <w:lang w:eastAsia="x-none"/>
        </w:rPr>
        <w:t xml:space="preserve"> Edition]Hitachi Ops Center Installation and Configuration Guide</w:t>
      </w:r>
    </w:p>
    <w:p w14:paraId="7F3F4607" w14:textId="77777777" w:rsidR="00D8401D" w:rsidRPr="00440202" w:rsidRDefault="00D8401D" w:rsidP="00D8401D">
      <w:pPr>
        <w:numPr>
          <w:ilvl w:val="0"/>
          <w:numId w:val="17"/>
        </w:numPr>
        <w:jc w:val="left"/>
        <w:rPr>
          <w:rFonts w:ascii="Times New Roman" w:hAnsi="Times New Roman"/>
          <w:szCs w:val="20"/>
          <w:lang w:eastAsia="x-none"/>
        </w:rPr>
      </w:pPr>
      <w:r w:rsidRPr="00440202">
        <w:rPr>
          <w:rFonts w:ascii="Times New Roman" w:hAnsi="Times New Roman"/>
          <w:szCs w:val="20"/>
          <w:lang w:val="x-none" w:eastAsia="x-none"/>
        </w:rPr>
        <w:t>[HPE Edition]HPE XP Intelligent Management Suite Installation and Configuration Guide</w:t>
      </w:r>
    </w:p>
    <w:bookmarkEnd w:id="22"/>
    <w:bookmarkEnd w:id="23"/>
    <w:p w14:paraId="225492F6" w14:textId="77777777" w:rsidR="00465E0D" w:rsidRPr="00440202" w:rsidRDefault="00465E0D" w:rsidP="00953BAD">
      <w:pPr>
        <w:pStyle w:val="default"/>
        <w:ind w:leftChars="100" w:left="210"/>
        <w:rPr>
          <w:rFonts w:ascii="Times New Roman" w:hAnsi="Times New Roman"/>
          <w:lang w:val="en-GB"/>
        </w:rPr>
      </w:pPr>
    </w:p>
    <w:p w14:paraId="2D4B2921" w14:textId="77777777" w:rsidR="00D8401D" w:rsidRPr="00440202" w:rsidRDefault="00D8401D" w:rsidP="00D8401D">
      <w:pPr>
        <w:ind w:firstLineChars="100" w:firstLine="210"/>
        <w:jc w:val="left"/>
        <w:rPr>
          <w:rFonts w:ascii="Times New Roman" w:hAnsi="Times New Roman"/>
          <w:szCs w:val="20"/>
        </w:rPr>
      </w:pPr>
      <w:r w:rsidRPr="00440202">
        <w:rPr>
          <w:rFonts w:ascii="Times New Roman" w:hAnsi="Times New Roman"/>
          <w:szCs w:val="20"/>
          <w:lang w:eastAsia="x-none"/>
        </w:rPr>
        <w:t>Acronyms and abbreviations used in this manual are shown below</w:t>
      </w:r>
      <w:r w:rsidRPr="00440202">
        <w:rPr>
          <w:rFonts w:ascii="Times New Roman" w:hAnsi="Times New Roman"/>
          <w:szCs w:val="20"/>
        </w:rPr>
        <w:t>.</w:t>
      </w:r>
    </w:p>
    <w:tbl>
      <w:tblPr>
        <w:tblW w:w="0" w:type="auto"/>
        <w:tblInd w:w="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775"/>
        <w:gridCol w:w="5950"/>
      </w:tblGrid>
      <w:tr w:rsidR="005B0328" w:rsidRPr="00440202" w14:paraId="47F738AF" w14:textId="77777777" w:rsidTr="005951F8">
        <w:tc>
          <w:tcPr>
            <w:tcW w:w="2775" w:type="dxa"/>
            <w:shd w:val="pct20" w:color="auto" w:fill="auto"/>
          </w:tcPr>
          <w:p w14:paraId="63686DB0" w14:textId="37E8F920" w:rsidR="005B0328" w:rsidRPr="00440202" w:rsidRDefault="005B0328" w:rsidP="005B0328">
            <w:pPr>
              <w:pStyle w:val="default"/>
              <w:spacing w:line="0" w:lineRule="atLeast"/>
              <w:jc w:val="center"/>
              <w:rPr>
                <w:rFonts w:ascii="Times New Roman" w:hAnsi="Times New Roman"/>
                <w:szCs w:val="21"/>
                <w:lang w:val="en-US" w:eastAsia="ja-JP"/>
              </w:rPr>
            </w:pPr>
            <w:r w:rsidRPr="00440202">
              <w:rPr>
                <w:rFonts w:ascii="Times New Roman" w:hAnsi="Times New Roman"/>
                <w:lang w:val="en-US"/>
              </w:rPr>
              <w:t>Acronym or abbreviation</w:t>
            </w:r>
          </w:p>
        </w:tc>
        <w:tc>
          <w:tcPr>
            <w:tcW w:w="5950" w:type="dxa"/>
            <w:shd w:val="pct20" w:color="auto" w:fill="auto"/>
          </w:tcPr>
          <w:p w14:paraId="3844F1A6" w14:textId="16430317" w:rsidR="005B0328" w:rsidRPr="00440202" w:rsidRDefault="005B0328" w:rsidP="005B0328">
            <w:pPr>
              <w:pStyle w:val="default"/>
              <w:spacing w:line="0" w:lineRule="atLeast"/>
              <w:jc w:val="center"/>
              <w:rPr>
                <w:rFonts w:ascii="Times New Roman" w:hAnsi="Times New Roman"/>
                <w:szCs w:val="21"/>
                <w:lang w:val="en-US" w:eastAsia="ja-JP"/>
              </w:rPr>
            </w:pPr>
            <w:r w:rsidRPr="00440202">
              <w:rPr>
                <w:rFonts w:ascii="Times New Roman" w:hAnsi="Times New Roman"/>
                <w:lang w:val="en-US"/>
              </w:rPr>
              <w:t>Full name or meaning</w:t>
            </w:r>
          </w:p>
        </w:tc>
      </w:tr>
      <w:tr w:rsidR="00062147" w:rsidRPr="00440202" w14:paraId="5EF7E354" w14:textId="77777777" w:rsidTr="005951F8">
        <w:tc>
          <w:tcPr>
            <w:tcW w:w="2775" w:type="dxa"/>
          </w:tcPr>
          <w:p w14:paraId="2458B59B" w14:textId="10E74930" w:rsidR="00062147" w:rsidRPr="00440202" w:rsidRDefault="001E3B9A" w:rsidP="005951F8">
            <w:pPr>
              <w:pStyle w:val="default"/>
              <w:spacing w:line="0" w:lineRule="atLeast"/>
              <w:rPr>
                <w:rFonts w:ascii="Times New Roman" w:hAnsi="Times New Roman"/>
                <w:szCs w:val="21"/>
                <w:lang w:val="en-US" w:eastAsia="ja-JP"/>
              </w:rPr>
            </w:pPr>
            <w:r w:rsidRPr="00440202">
              <w:rPr>
                <w:rFonts w:ascii="Times New Roman" w:hAnsi="Times New Roman"/>
                <w:lang w:val="en-US" w:eastAsia="ja-JP"/>
              </w:rPr>
              <w:t>CLI</w:t>
            </w:r>
          </w:p>
        </w:tc>
        <w:tc>
          <w:tcPr>
            <w:tcW w:w="5950" w:type="dxa"/>
          </w:tcPr>
          <w:p w14:paraId="7A3BB0BB" w14:textId="13EF608D" w:rsidR="00062147" w:rsidRPr="00440202" w:rsidRDefault="001E3B9A" w:rsidP="005951F8">
            <w:pPr>
              <w:pStyle w:val="default"/>
              <w:spacing w:line="0" w:lineRule="atLeast"/>
              <w:rPr>
                <w:rFonts w:ascii="Times New Roman" w:hAnsi="Times New Roman"/>
                <w:lang w:val="en-US" w:eastAsia="ja-JP"/>
              </w:rPr>
            </w:pPr>
            <w:r w:rsidRPr="00440202">
              <w:rPr>
                <w:rFonts w:ascii="Times New Roman" w:hAnsi="Times New Roman"/>
                <w:lang w:val="en-US"/>
              </w:rPr>
              <w:t>Command Line Interface</w:t>
            </w:r>
          </w:p>
        </w:tc>
      </w:tr>
      <w:tr w:rsidR="00670ED8" w:rsidRPr="00440202" w14:paraId="1D40082A" w14:textId="77777777" w:rsidTr="005951F8">
        <w:tc>
          <w:tcPr>
            <w:tcW w:w="2775" w:type="dxa"/>
          </w:tcPr>
          <w:p w14:paraId="4896B020" w14:textId="20F8F6E7" w:rsidR="00670ED8" w:rsidRPr="00440202" w:rsidRDefault="00670ED8" w:rsidP="00670ED8">
            <w:pPr>
              <w:pStyle w:val="default"/>
              <w:spacing w:line="0" w:lineRule="atLeast"/>
              <w:rPr>
                <w:rFonts w:ascii="Times New Roman" w:hAnsi="Times New Roman"/>
                <w:szCs w:val="21"/>
                <w:lang w:val="en-US" w:eastAsia="ja-JP"/>
              </w:rPr>
            </w:pPr>
            <w:r w:rsidRPr="00440202">
              <w:rPr>
                <w:rFonts w:ascii="Times New Roman" w:hAnsi="Times New Roman"/>
                <w:szCs w:val="21"/>
                <w:lang w:val="en-US" w:eastAsia="ja-JP"/>
              </w:rPr>
              <w:t>Common Services</w:t>
            </w:r>
          </w:p>
        </w:tc>
        <w:tc>
          <w:tcPr>
            <w:tcW w:w="5950" w:type="dxa"/>
          </w:tcPr>
          <w:p w14:paraId="46ADF565" w14:textId="6E281CE8" w:rsidR="00670ED8" w:rsidRPr="00440202" w:rsidRDefault="00670ED8" w:rsidP="00670ED8">
            <w:pPr>
              <w:pStyle w:val="default"/>
              <w:spacing w:line="0" w:lineRule="atLeast"/>
              <w:jc w:val="left"/>
              <w:rPr>
                <w:rFonts w:ascii="Times New Roman" w:hAnsi="Times New Roman"/>
                <w:lang w:val="en-US" w:eastAsia="ja-JP"/>
              </w:rPr>
            </w:pPr>
            <w:r w:rsidRPr="00440202">
              <w:rPr>
                <w:rFonts w:ascii="Times New Roman" w:hAnsi="Times New Roman"/>
                <w:lang w:val="en-US" w:eastAsia="ja-JP"/>
              </w:rPr>
              <w:t>[</w:t>
            </w:r>
            <w:r w:rsidR="00AE7DFA">
              <w:rPr>
                <w:rFonts w:ascii="Times New Roman" w:hAnsi="Times New Roman"/>
                <w:lang w:val="en-US" w:eastAsia="ja-JP"/>
              </w:rPr>
              <w:t>Hitachi</w:t>
            </w:r>
            <w:r w:rsidR="00AE7DFA" w:rsidRPr="00440202">
              <w:rPr>
                <w:rFonts w:ascii="Times New Roman" w:hAnsi="Times New Roman"/>
                <w:lang w:val="en-US" w:eastAsia="ja-JP"/>
              </w:rPr>
              <w:t xml:space="preserve"> </w:t>
            </w:r>
            <w:r w:rsidRPr="00440202">
              <w:rPr>
                <w:rFonts w:ascii="Times New Roman" w:hAnsi="Times New Roman"/>
                <w:lang w:val="en-US" w:eastAsia="ja-JP"/>
              </w:rPr>
              <w:t>Edition]Hitachi Ops Center Common Services</w:t>
            </w:r>
          </w:p>
          <w:p w14:paraId="57EF9550" w14:textId="346A1B51" w:rsidR="00670ED8" w:rsidRPr="00440202" w:rsidRDefault="00670ED8" w:rsidP="00670ED8">
            <w:pPr>
              <w:pStyle w:val="default"/>
              <w:spacing w:line="0" w:lineRule="atLeast"/>
              <w:rPr>
                <w:rFonts w:ascii="Times New Roman" w:hAnsi="Times New Roman"/>
                <w:lang w:val="en-US" w:eastAsia="ja-JP"/>
              </w:rPr>
            </w:pPr>
            <w:r w:rsidRPr="00440202">
              <w:rPr>
                <w:rFonts w:ascii="Times New Roman" w:hAnsi="Times New Roman"/>
                <w:lang w:val="en-US" w:eastAsia="ja-JP"/>
              </w:rPr>
              <w:t>[HPE Edition]</w:t>
            </w:r>
            <w:r w:rsidR="0047105D" w:rsidRPr="00440202">
              <w:rPr>
                <w:rFonts w:ascii="Times New Roman" w:hAnsi="Times New Roman"/>
                <w:lang w:val="en-US" w:eastAsia="ja-JP"/>
              </w:rPr>
              <w:t xml:space="preserve">HPE </w:t>
            </w:r>
            <w:r w:rsidRPr="00440202">
              <w:rPr>
                <w:rFonts w:ascii="Times New Roman" w:hAnsi="Times New Roman"/>
                <w:lang w:val="en-US" w:eastAsia="ja-JP"/>
              </w:rPr>
              <w:t>XP Common Services</w:t>
            </w:r>
          </w:p>
        </w:tc>
      </w:tr>
      <w:tr w:rsidR="00976B3D" w:rsidRPr="00440202" w14:paraId="372B1176" w14:textId="77777777" w:rsidTr="005951F8">
        <w:tc>
          <w:tcPr>
            <w:tcW w:w="2775" w:type="dxa"/>
          </w:tcPr>
          <w:p w14:paraId="6FBF0110" w14:textId="47E99CA4" w:rsidR="00976B3D" w:rsidRPr="00440202" w:rsidRDefault="00976B3D" w:rsidP="00670ED8">
            <w:pPr>
              <w:pStyle w:val="default"/>
              <w:spacing w:line="0" w:lineRule="atLeast"/>
              <w:rPr>
                <w:rFonts w:ascii="Times New Roman" w:hAnsi="Times New Roman"/>
                <w:szCs w:val="21"/>
                <w:lang w:val="en-US" w:eastAsia="ja-JP"/>
              </w:rPr>
            </w:pPr>
            <w:r w:rsidRPr="00440202">
              <w:rPr>
                <w:rFonts w:ascii="Times New Roman" w:hAnsi="Times New Roman"/>
                <w:szCs w:val="21"/>
                <w:lang w:val="en-US" w:eastAsia="ja-JP"/>
              </w:rPr>
              <w:t>DB</w:t>
            </w:r>
          </w:p>
        </w:tc>
        <w:tc>
          <w:tcPr>
            <w:tcW w:w="5950" w:type="dxa"/>
          </w:tcPr>
          <w:p w14:paraId="0D98BA2D" w14:textId="4AB26C7F" w:rsidR="00976B3D" w:rsidRPr="00440202" w:rsidRDefault="00976B3D" w:rsidP="00670ED8">
            <w:pPr>
              <w:pStyle w:val="default"/>
              <w:spacing w:line="0" w:lineRule="atLeast"/>
              <w:jc w:val="left"/>
              <w:rPr>
                <w:rFonts w:ascii="Times New Roman" w:hAnsi="Times New Roman"/>
                <w:lang w:val="en-US" w:eastAsia="ja-JP"/>
              </w:rPr>
            </w:pPr>
            <w:r w:rsidRPr="00440202">
              <w:rPr>
                <w:rFonts w:ascii="Times New Roman" w:hAnsi="Times New Roman"/>
                <w:lang w:val="en-US" w:eastAsia="ja-JP"/>
              </w:rPr>
              <w:t>Database</w:t>
            </w:r>
          </w:p>
        </w:tc>
      </w:tr>
      <w:tr w:rsidR="00E96629" w:rsidRPr="00440202" w14:paraId="70827EEB" w14:textId="77777777" w:rsidTr="005951F8">
        <w:tc>
          <w:tcPr>
            <w:tcW w:w="2775" w:type="dxa"/>
          </w:tcPr>
          <w:p w14:paraId="0A211B04" w14:textId="4FFBC83A" w:rsidR="00E96629" w:rsidRPr="00440202" w:rsidRDefault="00E96629" w:rsidP="00670ED8">
            <w:pPr>
              <w:pStyle w:val="default"/>
              <w:spacing w:line="0" w:lineRule="atLeast"/>
              <w:rPr>
                <w:rFonts w:ascii="Times New Roman" w:hAnsi="Times New Roman"/>
                <w:szCs w:val="21"/>
                <w:lang w:val="en-US" w:eastAsia="ja-JP"/>
              </w:rPr>
            </w:pPr>
            <w:r w:rsidRPr="00440202">
              <w:rPr>
                <w:rFonts w:ascii="Times New Roman" w:hAnsi="Times New Roman"/>
                <w:szCs w:val="21"/>
                <w:lang w:val="en-US" w:eastAsia="ja-JP"/>
              </w:rPr>
              <w:t>GW</w:t>
            </w:r>
          </w:p>
        </w:tc>
        <w:tc>
          <w:tcPr>
            <w:tcW w:w="5950" w:type="dxa"/>
          </w:tcPr>
          <w:p w14:paraId="33161077" w14:textId="69A1A224" w:rsidR="00E96629" w:rsidRPr="00440202" w:rsidRDefault="00953C6D" w:rsidP="00670ED8">
            <w:pPr>
              <w:pStyle w:val="default"/>
              <w:spacing w:line="0" w:lineRule="atLeast"/>
              <w:jc w:val="left"/>
              <w:rPr>
                <w:rFonts w:ascii="Times New Roman" w:hAnsi="Times New Roman"/>
                <w:lang w:val="en-US"/>
              </w:rPr>
            </w:pPr>
            <w:r w:rsidRPr="00440202">
              <w:rPr>
                <w:rFonts w:ascii="Times New Roman" w:hAnsi="Times New Roman"/>
                <w:lang w:val="en-US"/>
              </w:rPr>
              <w:t>Gateway</w:t>
            </w:r>
          </w:p>
        </w:tc>
      </w:tr>
      <w:tr w:rsidR="00720109" w:rsidRPr="00440202" w14:paraId="4EC23021" w14:textId="77777777" w:rsidTr="005951F8">
        <w:tc>
          <w:tcPr>
            <w:tcW w:w="2775" w:type="dxa"/>
          </w:tcPr>
          <w:p w14:paraId="37CFB0DF" w14:textId="5853BF4F" w:rsidR="00720109" w:rsidRPr="00440202" w:rsidRDefault="00720109" w:rsidP="00670ED8">
            <w:pPr>
              <w:pStyle w:val="default"/>
              <w:spacing w:line="0" w:lineRule="atLeast"/>
              <w:rPr>
                <w:rFonts w:ascii="Times New Roman" w:hAnsi="Times New Roman"/>
                <w:szCs w:val="21"/>
                <w:lang w:val="en-US" w:eastAsia="ja-JP"/>
              </w:rPr>
            </w:pPr>
            <w:r w:rsidRPr="00440202">
              <w:rPr>
                <w:rFonts w:ascii="Times New Roman" w:hAnsi="Times New Roman"/>
                <w:szCs w:val="21"/>
                <w:lang w:val="en-US" w:eastAsia="ja-JP"/>
              </w:rPr>
              <w:t>HV</w:t>
            </w:r>
          </w:p>
        </w:tc>
        <w:tc>
          <w:tcPr>
            <w:tcW w:w="5950" w:type="dxa"/>
          </w:tcPr>
          <w:p w14:paraId="35C12C03" w14:textId="771E2FBA" w:rsidR="00720109" w:rsidRPr="00440202" w:rsidRDefault="00720109" w:rsidP="00670ED8">
            <w:pPr>
              <w:pStyle w:val="default"/>
              <w:spacing w:line="0" w:lineRule="atLeast"/>
              <w:jc w:val="left"/>
              <w:rPr>
                <w:rFonts w:ascii="Times New Roman" w:hAnsi="Times New Roman"/>
                <w:lang w:val="en-US" w:eastAsia="ja-JP"/>
              </w:rPr>
            </w:pPr>
            <w:r w:rsidRPr="00440202">
              <w:rPr>
                <w:rFonts w:ascii="Times New Roman" w:hAnsi="Times New Roman"/>
                <w:lang w:val="en-GB"/>
              </w:rPr>
              <w:t>Hitachi Vantara</w:t>
            </w:r>
          </w:p>
        </w:tc>
      </w:tr>
      <w:tr w:rsidR="0037313B" w:rsidRPr="00440202" w14:paraId="497D6C37" w14:textId="77777777" w:rsidTr="005951F8">
        <w:tc>
          <w:tcPr>
            <w:tcW w:w="2775" w:type="dxa"/>
          </w:tcPr>
          <w:p w14:paraId="06603311" w14:textId="30460C87" w:rsidR="0037313B" w:rsidRPr="00440202" w:rsidRDefault="0037313B" w:rsidP="00670ED8">
            <w:pPr>
              <w:pStyle w:val="default"/>
              <w:spacing w:line="0" w:lineRule="atLeast"/>
              <w:rPr>
                <w:rFonts w:ascii="Times New Roman" w:hAnsi="Times New Roman"/>
                <w:szCs w:val="21"/>
                <w:lang w:val="en-US" w:eastAsia="ja-JP"/>
              </w:rPr>
            </w:pPr>
            <w:r w:rsidRPr="00440202">
              <w:rPr>
                <w:rFonts w:ascii="Times New Roman" w:hAnsi="Times New Roman"/>
                <w:szCs w:val="21"/>
                <w:lang w:val="en-US" w:eastAsia="ja-JP"/>
              </w:rPr>
              <w:t>IDP</w:t>
            </w:r>
          </w:p>
        </w:tc>
        <w:tc>
          <w:tcPr>
            <w:tcW w:w="5950" w:type="dxa"/>
          </w:tcPr>
          <w:p w14:paraId="3393D5CA" w14:textId="4991FFCE" w:rsidR="0037313B" w:rsidRPr="00440202" w:rsidRDefault="0037313B" w:rsidP="00670ED8">
            <w:pPr>
              <w:pStyle w:val="default"/>
              <w:spacing w:line="0" w:lineRule="atLeast"/>
              <w:jc w:val="left"/>
              <w:rPr>
                <w:rFonts w:ascii="Times New Roman" w:hAnsi="Times New Roman"/>
                <w:lang w:val="en-GB"/>
              </w:rPr>
            </w:pPr>
            <w:r w:rsidRPr="00440202">
              <w:rPr>
                <w:rFonts w:ascii="Times New Roman" w:hAnsi="Times New Roman"/>
                <w:lang w:val="en-GB"/>
              </w:rPr>
              <w:t>Identity Provider</w:t>
            </w:r>
          </w:p>
        </w:tc>
      </w:tr>
      <w:tr w:rsidR="002160B5" w:rsidRPr="00440202" w14:paraId="4FEB040C" w14:textId="77777777" w:rsidTr="005951F8">
        <w:tc>
          <w:tcPr>
            <w:tcW w:w="2775" w:type="dxa"/>
          </w:tcPr>
          <w:p w14:paraId="43D2A43C" w14:textId="130EA939" w:rsidR="002160B5" w:rsidRPr="00440202" w:rsidRDefault="002160B5" w:rsidP="00670ED8">
            <w:pPr>
              <w:pStyle w:val="default"/>
              <w:spacing w:line="0" w:lineRule="atLeast"/>
              <w:rPr>
                <w:rFonts w:ascii="Times New Roman" w:hAnsi="Times New Roman"/>
                <w:szCs w:val="21"/>
                <w:lang w:val="en-US" w:eastAsia="ja-JP"/>
              </w:rPr>
            </w:pPr>
            <w:r w:rsidRPr="00440202">
              <w:rPr>
                <w:rFonts w:ascii="Times New Roman" w:hAnsi="Times New Roman"/>
                <w:szCs w:val="21"/>
                <w:lang w:val="en-US" w:eastAsia="ja-JP"/>
              </w:rPr>
              <w:t>JDK</w:t>
            </w:r>
          </w:p>
        </w:tc>
        <w:tc>
          <w:tcPr>
            <w:tcW w:w="5950" w:type="dxa"/>
          </w:tcPr>
          <w:p w14:paraId="02F36EB7" w14:textId="7C419408" w:rsidR="002160B5" w:rsidRPr="00440202" w:rsidRDefault="00C0059E" w:rsidP="00670ED8">
            <w:pPr>
              <w:pStyle w:val="default"/>
              <w:spacing w:line="0" w:lineRule="atLeast"/>
              <w:jc w:val="left"/>
              <w:rPr>
                <w:rFonts w:ascii="Times New Roman" w:hAnsi="Times New Roman"/>
                <w:lang w:val="en-GB"/>
              </w:rPr>
            </w:pPr>
            <w:r w:rsidRPr="00440202">
              <w:rPr>
                <w:rFonts w:ascii="Times New Roman" w:hAnsi="Times New Roman"/>
                <w:lang w:val="en-GB"/>
              </w:rPr>
              <w:t>Java Deve</w:t>
            </w:r>
            <w:r w:rsidR="001A31BD" w:rsidRPr="00440202">
              <w:rPr>
                <w:rFonts w:ascii="Times New Roman" w:hAnsi="Times New Roman"/>
                <w:lang w:val="en-GB"/>
              </w:rPr>
              <w:t>lo</w:t>
            </w:r>
            <w:r w:rsidRPr="00440202">
              <w:rPr>
                <w:rFonts w:ascii="Times New Roman" w:hAnsi="Times New Roman"/>
                <w:lang w:val="en-GB"/>
              </w:rPr>
              <w:t>pment Kit</w:t>
            </w:r>
          </w:p>
        </w:tc>
      </w:tr>
      <w:tr w:rsidR="00670ED8" w:rsidRPr="00440202" w14:paraId="481869EE" w14:textId="77777777" w:rsidTr="005951F8">
        <w:tc>
          <w:tcPr>
            <w:tcW w:w="2775" w:type="dxa"/>
          </w:tcPr>
          <w:p w14:paraId="2BB9A4E8" w14:textId="04270A89" w:rsidR="00670ED8" w:rsidRPr="00440202" w:rsidRDefault="00670ED8" w:rsidP="00670ED8">
            <w:pPr>
              <w:pStyle w:val="default"/>
              <w:spacing w:line="0" w:lineRule="atLeast"/>
              <w:rPr>
                <w:rFonts w:ascii="Times New Roman" w:hAnsi="Times New Roman"/>
                <w:szCs w:val="21"/>
                <w:lang w:val="en-US" w:eastAsia="ja-JP"/>
              </w:rPr>
            </w:pPr>
            <w:r w:rsidRPr="00440202">
              <w:rPr>
                <w:rFonts w:ascii="Times New Roman" w:hAnsi="Times New Roman"/>
                <w:szCs w:val="21"/>
                <w:lang w:val="en-US" w:eastAsia="ja-JP"/>
              </w:rPr>
              <w:t>OS</w:t>
            </w:r>
          </w:p>
        </w:tc>
        <w:tc>
          <w:tcPr>
            <w:tcW w:w="5950" w:type="dxa"/>
          </w:tcPr>
          <w:p w14:paraId="0BF81A5F" w14:textId="68CBC9C3" w:rsidR="00670ED8" w:rsidRPr="00440202" w:rsidRDefault="00670ED8" w:rsidP="00670ED8">
            <w:pPr>
              <w:pStyle w:val="default"/>
              <w:spacing w:line="0" w:lineRule="atLeast"/>
              <w:rPr>
                <w:rFonts w:ascii="Times New Roman" w:hAnsi="Times New Roman"/>
                <w:lang w:val="en-US" w:eastAsia="ja-JP"/>
              </w:rPr>
            </w:pPr>
            <w:r w:rsidRPr="00440202">
              <w:rPr>
                <w:rFonts w:ascii="Times New Roman" w:hAnsi="Times New Roman"/>
                <w:lang w:val="en-US" w:eastAsia="ja-JP"/>
              </w:rPr>
              <w:t>Operating System</w:t>
            </w:r>
          </w:p>
        </w:tc>
      </w:tr>
      <w:tr w:rsidR="00670ED8" w:rsidRPr="00440202" w14:paraId="7D4EE989" w14:textId="77777777" w:rsidTr="005951F8">
        <w:tc>
          <w:tcPr>
            <w:tcW w:w="2775" w:type="dxa"/>
          </w:tcPr>
          <w:p w14:paraId="4E5BF756" w14:textId="0813C89C" w:rsidR="00670ED8" w:rsidRPr="00440202" w:rsidRDefault="00670ED8" w:rsidP="00670ED8">
            <w:pPr>
              <w:pStyle w:val="default"/>
              <w:spacing w:line="0" w:lineRule="atLeast"/>
              <w:rPr>
                <w:rFonts w:ascii="Times New Roman" w:hAnsi="Times New Roman"/>
                <w:szCs w:val="21"/>
                <w:lang w:val="en-US" w:eastAsia="ja-JP"/>
              </w:rPr>
            </w:pPr>
            <w:r w:rsidRPr="00440202">
              <w:rPr>
                <w:rFonts w:ascii="Times New Roman" w:hAnsi="Times New Roman"/>
                <w:szCs w:val="21"/>
                <w:lang w:val="en-US" w:eastAsia="ja-JP"/>
              </w:rPr>
              <w:t>OVA</w:t>
            </w:r>
          </w:p>
        </w:tc>
        <w:tc>
          <w:tcPr>
            <w:tcW w:w="5950" w:type="dxa"/>
          </w:tcPr>
          <w:p w14:paraId="392C8DF6" w14:textId="653FF885" w:rsidR="00670ED8" w:rsidRPr="00440202" w:rsidRDefault="00670ED8" w:rsidP="00670ED8">
            <w:pPr>
              <w:pStyle w:val="default"/>
              <w:spacing w:line="0" w:lineRule="atLeast"/>
              <w:rPr>
                <w:rFonts w:ascii="Times New Roman" w:hAnsi="Times New Roman"/>
                <w:lang w:val="en-US" w:eastAsia="ja-JP"/>
              </w:rPr>
            </w:pPr>
            <w:r w:rsidRPr="00440202">
              <w:rPr>
                <w:rFonts w:ascii="Times New Roman" w:hAnsi="Times New Roman"/>
                <w:lang w:val="en-US"/>
              </w:rPr>
              <w:t>Open Virtual Appliance</w:t>
            </w:r>
          </w:p>
        </w:tc>
      </w:tr>
      <w:tr w:rsidR="00670ED8" w:rsidRPr="00440202" w14:paraId="21636CD1" w14:textId="77777777" w:rsidTr="005951F8">
        <w:tc>
          <w:tcPr>
            <w:tcW w:w="2775" w:type="dxa"/>
          </w:tcPr>
          <w:p w14:paraId="38C98C6D" w14:textId="77579C0C" w:rsidR="00670ED8" w:rsidRPr="00440202" w:rsidRDefault="00670ED8" w:rsidP="00670ED8">
            <w:pPr>
              <w:pStyle w:val="default"/>
              <w:spacing w:line="0" w:lineRule="atLeast"/>
              <w:rPr>
                <w:rFonts w:ascii="Times New Roman" w:hAnsi="Times New Roman"/>
                <w:szCs w:val="21"/>
                <w:lang w:val="en-US" w:eastAsia="ja-JP"/>
              </w:rPr>
            </w:pPr>
            <w:r w:rsidRPr="00440202">
              <w:rPr>
                <w:rFonts w:ascii="Times New Roman" w:hAnsi="Times New Roman"/>
                <w:lang w:val="en-US" w:eastAsia="ja-JP"/>
              </w:rPr>
              <w:t>&lt;install</w:t>
            </w:r>
            <w:r w:rsidR="00601107">
              <w:rPr>
                <w:rFonts w:ascii="Times New Roman" w:hAnsi="Times New Roman"/>
                <w:lang w:val="en-US" w:eastAsia="ja-JP"/>
              </w:rPr>
              <w:t>-</w:t>
            </w:r>
            <w:r w:rsidRPr="00440202">
              <w:rPr>
                <w:rFonts w:ascii="Times New Roman" w:hAnsi="Times New Roman"/>
                <w:lang w:val="en-US" w:eastAsia="ja-JP"/>
              </w:rPr>
              <w:t>directory&gt;</w:t>
            </w:r>
          </w:p>
        </w:tc>
        <w:tc>
          <w:tcPr>
            <w:tcW w:w="5950" w:type="dxa"/>
          </w:tcPr>
          <w:p w14:paraId="271D12B5" w14:textId="1E47EF88" w:rsidR="00670ED8" w:rsidRPr="00440202" w:rsidRDefault="00670ED8" w:rsidP="00665B2A">
            <w:pPr>
              <w:pStyle w:val="default"/>
              <w:tabs>
                <w:tab w:val="left" w:pos="4950"/>
              </w:tabs>
              <w:spacing w:line="0" w:lineRule="atLeast"/>
              <w:rPr>
                <w:rFonts w:ascii="Times New Roman" w:hAnsi="Times New Roman"/>
                <w:lang w:val="en-GB"/>
              </w:rPr>
            </w:pPr>
            <w:r w:rsidRPr="00440202">
              <w:rPr>
                <w:rFonts w:ascii="Times New Roman" w:hAnsi="Times New Roman"/>
                <w:lang w:val="en-US"/>
              </w:rPr>
              <w:t>Installation directory of Common Services</w:t>
            </w:r>
          </w:p>
        </w:tc>
      </w:tr>
      <w:tr w:rsidR="00B936E3" w:rsidRPr="00440202" w14:paraId="2236B24E" w14:textId="77777777" w:rsidTr="005951F8">
        <w:tc>
          <w:tcPr>
            <w:tcW w:w="2775" w:type="dxa"/>
          </w:tcPr>
          <w:p w14:paraId="19BC35B7" w14:textId="643966AA" w:rsidR="00B936E3" w:rsidRPr="00440202" w:rsidRDefault="00B936E3" w:rsidP="00670ED8">
            <w:pPr>
              <w:pStyle w:val="default"/>
              <w:spacing w:line="0" w:lineRule="atLeast"/>
              <w:rPr>
                <w:rFonts w:ascii="Times New Roman" w:hAnsi="Times New Roman"/>
                <w:lang w:val="en-US" w:eastAsia="ja-JP"/>
              </w:rPr>
            </w:pPr>
            <w:r w:rsidRPr="00440202">
              <w:rPr>
                <w:rFonts w:ascii="Times New Roman" w:hAnsi="Times New Roman"/>
                <w:lang w:val="en-US" w:eastAsia="ja-JP"/>
              </w:rPr>
              <w:t>&lt;log</w:t>
            </w:r>
            <w:r w:rsidR="00601107">
              <w:rPr>
                <w:rFonts w:ascii="Times New Roman" w:hAnsi="Times New Roman"/>
                <w:lang w:val="en-US" w:eastAsia="ja-JP"/>
              </w:rPr>
              <w:t>-</w:t>
            </w:r>
            <w:r w:rsidRPr="00440202">
              <w:rPr>
                <w:rFonts w:ascii="Times New Roman" w:hAnsi="Times New Roman"/>
                <w:lang w:val="en-US" w:eastAsia="ja-JP"/>
              </w:rPr>
              <w:t>directory&gt;</w:t>
            </w:r>
          </w:p>
        </w:tc>
        <w:tc>
          <w:tcPr>
            <w:tcW w:w="5950" w:type="dxa"/>
          </w:tcPr>
          <w:p w14:paraId="514E3130" w14:textId="13E9DF1A" w:rsidR="000F16DD" w:rsidRPr="00440202" w:rsidRDefault="00B936E3" w:rsidP="00B936E3">
            <w:pPr>
              <w:pStyle w:val="default"/>
              <w:spacing w:line="0" w:lineRule="atLeast"/>
              <w:jc w:val="left"/>
              <w:rPr>
                <w:rFonts w:ascii="Times New Roman" w:hAnsi="Times New Roman"/>
                <w:lang w:val="en-US" w:eastAsia="ja-JP"/>
              </w:rPr>
            </w:pPr>
            <w:r w:rsidRPr="00440202">
              <w:rPr>
                <w:rFonts w:ascii="Times New Roman" w:hAnsi="Times New Roman"/>
                <w:lang w:val="en-US" w:eastAsia="ja-JP"/>
              </w:rPr>
              <w:t>[</w:t>
            </w:r>
            <w:r w:rsidR="00AE7DFA">
              <w:rPr>
                <w:rFonts w:ascii="Times New Roman" w:hAnsi="Times New Roman"/>
                <w:lang w:val="en-US" w:eastAsia="ja-JP"/>
              </w:rPr>
              <w:t>Hitachi</w:t>
            </w:r>
            <w:r w:rsidRPr="00440202">
              <w:rPr>
                <w:rFonts w:ascii="Times New Roman" w:hAnsi="Times New Roman"/>
                <w:lang w:val="en-US" w:eastAsia="ja-JP"/>
              </w:rPr>
              <w:t xml:space="preserve"> Edition] </w:t>
            </w:r>
          </w:p>
          <w:p w14:paraId="64879537" w14:textId="0A004853" w:rsidR="00B936E3" w:rsidRPr="00440202" w:rsidRDefault="000F16DD" w:rsidP="000C178F">
            <w:pPr>
              <w:pStyle w:val="default"/>
              <w:spacing w:line="0" w:lineRule="atLeast"/>
              <w:ind w:firstLineChars="100" w:firstLine="210"/>
              <w:jc w:val="left"/>
              <w:rPr>
                <w:rFonts w:ascii="Times New Roman" w:hAnsi="Times New Roman"/>
                <w:lang w:val="en-US" w:eastAsia="ja-JP"/>
              </w:rPr>
            </w:pPr>
            <w:r w:rsidRPr="00440202">
              <w:rPr>
                <w:rFonts w:ascii="Times New Roman" w:hAnsi="Times New Roman"/>
                <w:lang w:val="en-US" w:eastAsia="ja-JP"/>
              </w:rPr>
              <w:t>[</w:t>
            </w:r>
            <w:r w:rsidR="00062C20" w:rsidRPr="00440202">
              <w:rPr>
                <w:rFonts w:ascii="Times New Roman" w:hAnsi="Times New Roman"/>
                <w:lang w:val="en-US" w:eastAsia="ja-JP"/>
              </w:rPr>
              <w:t>L</w:t>
            </w:r>
            <w:r w:rsidRPr="00440202">
              <w:rPr>
                <w:rFonts w:ascii="Times New Roman" w:hAnsi="Times New Roman"/>
                <w:lang w:val="en-US" w:eastAsia="ja-JP"/>
              </w:rPr>
              <w:t>inux]</w:t>
            </w:r>
            <w:r w:rsidR="00B936E3" w:rsidRPr="00440202">
              <w:rPr>
                <w:rFonts w:ascii="Times New Roman" w:hAnsi="Times New Roman"/>
                <w:lang w:val="en-US" w:eastAsia="ja-JP"/>
              </w:rPr>
              <w:t>/var/log/hitachi/CommonService</w:t>
            </w:r>
          </w:p>
          <w:p w14:paraId="7E416A05" w14:textId="77777777" w:rsidR="000F16DD" w:rsidRPr="00440202" w:rsidRDefault="00B936E3" w:rsidP="00B936E3">
            <w:pPr>
              <w:pStyle w:val="default"/>
              <w:spacing w:line="0" w:lineRule="atLeast"/>
              <w:rPr>
                <w:rFonts w:ascii="Times New Roman" w:hAnsi="Times New Roman"/>
                <w:lang w:val="en-US" w:eastAsia="ja-JP"/>
              </w:rPr>
            </w:pPr>
            <w:r w:rsidRPr="00440202">
              <w:rPr>
                <w:rFonts w:ascii="Times New Roman" w:hAnsi="Times New Roman"/>
                <w:lang w:val="en-US" w:eastAsia="ja-JP"/>
              </w:rPr>
              <w:t>[HPE Edition]</w:t>
            </w:r>
          </w:p>
          <w:p w14:paraId="64656DEB" w14:textId="23DA5855" w:rsidR="00B936E3" w:rsidRPr="00440202" w:rsidRDefault="000F16DD" w:rsidP="000C178F">
            <w:pPr>
              <w:pStyle w:val="default"/>
              <w:spacing w:line="0" w:lineRule="atLeast"/>
              <w:ind w:firstLineChars="100" w:firstLine="210"/>
              <w:rPr>
                <w:rFonts w:ascii="Times New Roman" w:hAnsi="Times New Roman"/>
                <w:lang w:val="en-US"/>
              </w:rPr>
            </w:pPr>
            <w:r w:rsidRPr="00440202">
              <w:rPr>
                <w:rFonts w:ascii="Times New Roman" w:hAnsi="Times New Roman"/>
                <w:lang w:val="en-US" w:eastAsia="ja-JP"/>
              </w:rPr>
              <w:t>[</w:t>
            </w:r>
            <w:r w:rsidR="00062C20" w:rsidRPr="00440202">
              <w:rPr>
                <w:rFonts w:ascii="Times New Roman" w:hAnsi="Times New Roman"/>
                <w:lang w:val="en-US" w:eastAsia="ja-JP"/>
              </w:rPr>
              <w:t>L</w:t>
            </w:r>
            <w:r w:rsidRPr="00440202">
              <w:rPr>
                <w:rFonts w:ascii="Times New Roman" w:hAnsi="Times New Roman"/>
                <w:lang w:val="en-US" w:eastAsia="ja-JP"/>
              </w:rPr>
              <w:t>inux]</w:t>
            </w:r>
            <w:r w:rsidR="00B936E3" w:rsidRPr="00440202">
              <w:rPr>
                <w:rFonts w:ascii="Times New Roman" w:hAnsi="Times New Roman"/>
                <w:lang w:val="en-US" w:eastAsia="ja-JP"/>
              </w:rPr>
              <w:t>/var/log/CVXPAE/CommonService</w:t>
            </w:r>
          </w:p>
        </w:tc>
      </w:tr>
      <w:tr w:rsidR="00670ED8" w:rsidRPr="00440202" w14:paraId="33A2EDA2" w14:textId="77777777" w:rsidTr="005951F8">
        <w:tc>
          <w:tcPr>
            <w:tcW w:w="2775" w:type="dxa"/>
          </w:tcPr>
          <w:p w14:paraId="64AB4206" w14:textId="1451DCEA" w:rsidR="00670ED8" w:rsidRPr="00440202" w:rsidRDefault="00670ED8" w:rsidP="00670ED8">
            <w:pPr>
              <w:pStyle w:val="default"/>
              <w:spacing w:line="0" w:lineRule="atLeast"/>
              <w:rPr>
                <w:rFonts w:ascii="Times New Roman" w:hAnsi="Times New Roman"/>
                <w:lang w:val="en-US" w:eastAsia="ja-JP"/>
              </w:rPr>
            </w:pPr>
            <w:r w:rsidRPr="00440202">
              <w:rPr>
                <w:rFonts w:ascii="Times New Roman" w:hAnsi="Times New Roman"/>
              </w:rPr>
              <w:t>&lt;user-data-directory&gt;</w:t>
            </w:r>
          </w:p>
        </w:tc>
        <w:tc>
          <w:tcPr>
            <w:tcW w:w="5950" w:type="dxa"/>
          </w:tcPr>
          <w:p w14:paraId="440C3082" w14:textId="77777777" w:rsidR="00D524BD" w:rsidRPr="00440202" w:rsidRDefault="00670ED8" w:rsidP="00670ED8">
            <w:pPr>
              <w:pStyle w:val="default"/>
              <w:spacing w:line="0" w:lineRule="atLeast"/>
              <w:rPr>
                <w:rFonts w:ascii="Times New Roman" w:hAnsi="Times New Roman"/>
                <w:lang w:val="en-US" w:eastAsia="ja-JP"/>
              </w:rPr>
            </w:pPr>
            <w:r w:rsidRPr="00440202">
              <w:rPr>
                <w:rFonts w:ascii="Times New Roman" w:hAnsi="Times New Roman"/>
                <w:lang w:val="en-US" w:eastAsia="ja-JP"/>
              </w:rPr>
              <w:t>[HV</w:t>
            </w:r>
            <w:r w:rsidR="0011373E" w:rsidRPr="00440202">
              <w:rPr>
                <w:rFonts w:ascii="Times New Roman" w:hAnsi="Times New Roman"/>
                <w:lang w:val="en-US" w:eastAsia="ja-JP"/>
              </w:rPr>
              <w:t xml:space="preserve">/ </w:t>
            </w:r>
            <w:r w:rsidRPr="00440202">
              <w:rPr>
                <w:rFonts w:ascii="Times New Roman" w:hAnsi="Times New Roman"/>
                <w:lang w:val="en-US" w:eastAsia="ja-JP"/>
              </w:rPr>
              <w:t>HPE Edition]</w:t>
            </w:r>
          </w:p>
          <w:p w14:paraId="1910C6AF" w14:textId="0A7B7997" w:rsidR="00670ED8" w:rsidRPr="00440202" w:rsidRDefault="00D524BD" w:rsidP="000C178F">
            <w:pPr>
              <w:pStyle w:val="default"/>
              <w:spacing w:line="0" w:lineRule="atLeast"/>
              <w:ind w:firstLineChars="100" w:firstLine="210"/>
              <w:rPr>
                <w:rFonts w:ascii="Times New Roman" w:hAnsi="Times New Roman"/>
                <w:lang w:val="en-US"/>
              </w:rPr>
            </w:pPr>
            <w:r w:rsidRPr="00440202">
              <w:rPr>
                <w:rFonts w:ascii="Times New Roman" w:hAnsi="Times New Roman"/>
                <w:lang w:val="en-US" w:eastAsia="ja-JP"/>
              </w:rPr>
              <w:t>[</w:t>
            </w:r>
            <w:r w:rsidR="00062C20" w:rsidRPr="00440202">
              <w:rPr>
                <w:rFonts w:ascii="Times New Roman" w:hAnsi="Times New Roman"/>
                <w:lang w:val="en-US" w:eastAsia="ja-JP"/>
              </w:rPr>
              <w:t>L</w:t>
            </w:r>
            <w:r w:rsidRPr="00440202">
              <w:rPr>
                <w:rFonts w:ascii="Times New Roman" w:hAnsi="Times New Roman"/>
                <w:lang w:val="en-US" w:eastAsia="ja-JP"/>
              </w:rPr>
              <w:t>inux]</w:t>
            </w:r>
            <w:r w:rsidR="00670ED8" w:rsidRPr="00440202">
              <w:rPr>
                <w:rFonts w:ascii="Times New Roman" w:hAnsi="Times New Roman"/>
                <w:lang w:val="en-US" w:eastAsia="ja-JP"/>
              </w:rPr>
              <w:t>/var</w:t>
            </w:r>
            <w:r w:rsidR="0011373E" w:rsidRPr="00440202">
              <w:rPr>
                <w:rFonts w:ascii="Times New Roman" w:hAnsi="Times New Roman"/>
                <w:lang w:val="en-US" w:eastAsia="ja-JP"/>
              </w:rPr>
              <w:t>/</w:t>
            </w:r>
            <w:r w:rsidR="0011373E" w:rsidRPr="00440202">
              <w:rPr>
                <w:rFonts w:ascii="Times New Roman" w:hAnsi="Times New Roman"/>
                <w:i/>
                <w:iCs/>
                <w:lang w:val="en-US" w:eastAsia="ja-JP"/>
              </w:rPr>
              <w:t>&lt;install-directory&gt;</w:t>
            </w:r>
          </w:p>
        </w:tc>
      </w:tr>
      <w:tr w:rsidR="00727AF2" w:rsidRPr="00440202" w14:paraId="4E738E06" w14:textId="77777777" w:rsidTr="005951F8">
        <w:tc>
          <w:tcPr>
            <w:tcW w:w="2775" w:type="dxa"/>
          </w:tcPr>
          <w:p w14:paraId="748579E5" w14:textId="3DF45EFC" w:rsidR="00727AF2" w:rsidRPr="00440202" w:rsidRDefault="00727AF2" w:rsidP="000C178F">
            <w:pPr>
              <w:pStyle w:val="default"/>
              <w:spacing w:line="0" w:lineRule="atLeast"/>
              <w:jc w:val="left"/>
              <w:rPr>
                <w:rFonts w:ascii="Times New Roman" w:hAnsi="Times New Roman"/>
                <w:lang w:val="en-US"/>
              </w:rPr>
            </w:pPr>
            <w:r w:rsidRPr="00440202">
              <w:rPr>
                <w:rFonts w:ascii="Times New Roman" w:hAnsi="Times New Roman"/>
              </w:rPr>
              <w:t>Product instance registration</w:t>
            </w:r>
          </w:p>
        </w:tc>
        <w:tc>
          <w:tcPr>
            <w:tcW w:w="5950" w:type="dxa"/>
          </w:tcPr>
          <w:p w14:paraId="3FA23FBA" w14:textId="0E20B4CD" w:rsidR="00727AF2" w:rsidRPr="00440202" w:rsidRDefault="00727AF2" w:rsidP="00727AF2">
            <w:pPr>
              <w:pStyle w:val="default"/>
              <w:spacing w:line="0" w:lineRule="atLeast"/>
              <w:rPr>
                <w:rFonts w:ascii="Times New Roman" w:hAnsi="Times New Roman"/>
                <w:szCs w:val="21"/>
                <w:lang w:val="en-US" w:eastAsia="ja-JP"/>
              </w:rPr>
            </w:pPr>
            <w:r w:rsidRPr="00440202">
              <w:rPr>
                <w:rFonts w:ascii="Times New Roman" w:hAnsi="Times New Roman"/>
              </w:rPr>
              <w:t xml:space="preserve">In order for Common Services and each product to perform SSO or L&amp;L, each product executes the setupcommonservice command and </w:t>
            </w:r>
            <w:r w:rsidR="00AA1C15">
              <w:rPr>
                <w:rFonts w:ascii="Times New Roman" w:hAnsi="Times New Roman" w:hint="eastAsia"/>
                <w:lang w:eastAsia="ja-JP"/>
              </w:rPr>
              <w:t xml:space="preserve">set up for </w:t>
            </w:r>
            <w:r w:rsidRPr="00440202">
              <w:rPr>
                <w:rFonts w:ascii="Times New Roman" w:hAnsi="Times New Roman"/>
              </w:rPr>
              <w:t>Common Services.</w:t>
            </w:r>
          </w:p>
        </w:tc>
      </w:tr>
    </w:tbl>
    <w:p w14:paraId="3236B93C" w14:textId="77777777" w:rsidR="00813B40" w:rsidRPr="00440202" w:rsidRDefault="00813B40" w:rsidP="00665B2A">
      <w:pPr>
        <w:rPr>
          <w:rFonts w:ascii="Times New Roman" w:hAnsi="Times New Roman"/>
          <w:lang w:val="en-GB"/>
        </w:rPr>
      </w:pPr>
      <w:bookmarkStart w:id="24" w:name="_Toc22131052"/>
      <w:bookmarkEnd w:id="24"/>
    </w:p>
    <w:p w14:paraId="2D99B08A" w14:textId="2EAA76EB" w:rsidR="006A5732" w:rsidRPr="00440202" w:rsidRDefault="00D35098" w:rsidP="000C178F">
      <w:pPr>
        <w:pStyle w:val="default"/>
        <w:jc w:val="left"/>
        <w:rPr>
          <w:rFonts w:ascii="Times New Roman" w:hAnsi="Times New Roman"/>
          <w:szCs w:val="20"/>
          <w:lang w:val="en-US" w:eastAsia="ja-JP"/>
        </w:rPr>
      </w:pPr>
      <w:r w:rsidRPr="00440202">
        <w:rPr>
          <w:rFonts w:ascii="Times New Roman" w:hAnsi="Times New Roman"/>
          <w:lang w:val="en-US" w:eastAsia="ja-JP"/>
        </w:rPr>
        <w:t>[</w:t>
      </w:r>
      <w:r w:rsidR="006421FD" w:rsidRPr="00440202">
        <w:rPr>
          <w:rFonts w:ascii="Times New Roman" w:hAnsi="Times New Roman"/>
          <w:lang w:val="en-US" w:eastAsia="ja-JP"/>
        </w:rPr>
        <w:t>L</w:t>
      </w:r>
      <w:r w:rsidRPr="00440202">
        <w:rPr>
          <w:rFonts w:ascii="Times New Roman" w:hAnsi="Times New Roman"/>
          <w:lang w:val="en-US" w:eastAsia="ja-JP"/>
        </w:rPr>
        <w:t>inux]</w:t>
      </w:r>
      <w:r w:rsidR="00B9167F" w:rsidRPr="00440202">
        <w:rPr>
          <w:rFonts w:ascii="Times New Roman" w:hAnsi="Times New Roman"/>
          <w:szCs w:val="20"/>
          <w:lang w:val="en-US" w:eastAsia="ja-JP"/>
        </w:rPr>
        <w:t xml:space="preserve"> Check the installation directory with the following command:</w:t>
      </w:r>
    </w:p>
    <w:p w14:paraId="7C167AF7" w14:textId="0DC9C5A9" w:rsidR="006A5732" w:rsidRPr="00440202" w:rsidRDefault="006A5732" w:rsidP="006A5732">
      <w:pPr>
        <w:pStyle w:val="default"/>
        <w:pBdr>
          <w:top w:val="single" w:sz="4" w:space="1" w:color="auto"/>
          <w:left w:val="single" w:sz="4" w:space="4" w:color="auto"/>
          <w:bottom w:val="single" w:sz="4" w:space="1" w:color="auto"/>
          <w:right w:val="single" w:sz="4" w:space="4" w:color="auto"/>
        </w:pBdr>
        <w:ind w:left="210" w:firstLine="210"/>
        <w:jc w:val="left"/>
        <w:rPr>
          <w:rFonts w:ascii="Times New Roman" w:hAnsi="Times New Roman"/>
          <w:lang w:val="en-US" w:eastAsia="ja-JP"/>
        </w:rPr>
      </w:pPr>
      <w:r w:rsidRPr="00440202">
        <w:rPr>
          <w:rFonts w:ascii="Times New Roman" w:hAnsi="Times New Roman"/>
          <w:lang w:val="en-US" w:eastAsia="ja-JP"/>
        </w:rPr>
        <w:t xml:space="preserve">cat </w:t>
      </w:r>
      <w:r w:rsidR="009D6BCB" w:rsidRPr="00440202">
        <w:rPr>
          <w:rFonts w:ascii="Times New Roman" w:hAnsi="Times New Roman"/>
          <w:lang w:val="en-US" w:eastAsia="ja-JP"/>
        </w:rPr>
        <w:t>/</w:t>
      </w:r>
      <w:r w:rsidRPr="00440202">
        <w:rPr>
          <w:rFonts w:ascii="Times New Roman" w:hAnsi="Times New Roman"/>
          <w:lang w:val="en-US" w:eastAsia="ja-JP"/>
        </w:rPr>
        <w:t>etc/.hitachi/COMSERV/pkgInfo | grep install.path</w:t>
      </w:r>
    </w:p>
    <w:p w14:paraId="5AD908B4" w14:textId="5423504A" w:rsidR="00B9167F" w:rsidRPr="00440202" w:rsidRDefault="006A5732" w:rsidP="00770732">
      <w:pPr>
        <w:pStyle w:val="default"/>
        <w:ind w:leftChars="100" w:left="210"/>
        <w:jc w:val="left"/>
        <w:rPr>
          <w:rFonts w:ascii="Times New Roman" w:hAnsi="Times New Roman"/>
          <w:lang w:val="en-US" w:eastAsia="ja-JP"/>
        </w:rPr>
      </w:pPr>
      <w:r w:rsidRPr="00440202">
        <w:rPr>
          <w:rFonts w:ascii="Times New Roman" w:hAnsi="Times New Roman"/>
          <w:i/>
          <w:iCs/>
        </w:rPr>
        <w:t>&lt;install-directory&gt;</w:t>
      </w:r>
      <w:r w:rsidR="00B9167F" w:rsidRPr="00440202">
        <w:rPr>
          <w:rFonts w:ascii="Times New Roman" w:hAnsi="Times New Roman"/>
          <w:szCs w:val="20"/>
          <w:lang w:val="en-US" w:eastAsia="ja-JP"/>
        </w:rPr>
        <w:t xml:space="preserve"> is the value of the install.path value.</w:t>
      </w:r>
    </w:p>
    <w:p w14:paraId="0059F04C" w14:textId="77777777" w:rsidR="006A5732" w:rsidRPr="00440202" w:rsidRDefault="006A5732" w:rsidP="00B9167F">
      <w:pPr>
        <w:pStyle w:val="default"/>
        <w:ind w:leftChars="100" w:left="210"/>
        <w:jc w:val="left"/>
        <w:rPr>
          <w:rFonts w:ascii="Times New Roman" w:hAnsi="Times New Roman"/>
          <w:lang w:val="en-GB"/>
        </w:rPr>
      </w:pPr>
    </w:p>
    <w:p w14:paraId="2F7C799E" w14:textId="69CC06F0" w:rsidR="00357BE3" w:rsidRPr="00440202" w:rsidRDefault="00B9167F" w:rsidP="00F11479">
      <w:pPr>
        <w:pStyle w:val="2"/>
        <w:rPr>
          <w:rFonts w:ascii="Times New Roman" w:hAnsi="Times New Roman"/>
        </w:rPr>
      </w:pPr>
      <w:bookmarkStart w:id="25" w:name="_Toc22131053"/>
      <w:bookmarkStart w:id="26" w:name="_Toc41916565"/>
      <w:bookmarkEnd w:id="25"/>
      <w:r w:rsidRPr="00440202">
        <w:rPr>
          <w:rFonts w:ascii="Times New Roman" w:hAnsi="Times New Roman"/>
        </w:rPr>
        <w:t>Required knowledge</w:t>
      </w:r>
      <w:bookmarkEnd w:id="26"/>
    </w:p>
    <w:p w14:paraId="555276B1" w14:textId="2C03A95D" w:rsidR="005951F8" w:rsidRPr="00440202" w:rsidRDefault="00CE211F" w:rsidP="003B2947">
      <w:pPr>
        <w:numPr>
          <w:ilvl w:val="0"/>
          <w:numId w:val="3"/>
        </w:numPr>
        <w:tabs>
          <w:tab w:val="left" w:pos="567"/>
        </w:tabs>
        <w:ind w:left="567" w:hanging="357"/>
        <w:rPr>
          <w:rFonts w:ascii="Times New Roman" w:hAnsi="Times New Roman"/>
        </w:rPr>
      </w:pPr>
      <w:r w:rsidRPr="00440202">
        <w:rPr>
          <w:rFonts w:ascii="Times New Roman" w:hAnsi="Times New Roman"/>
        </w:rPr>
        <w:t xml:space="preserve">Knowledge of </w:t>
      </w:r>
      <w:r w:rsidR="00CF47E4" w:rsidRPr="00440202">
        <w:rPr>
          <w:rFonts w:ascii="Times New Roman" w:hAnsi="Times New Roman"/>
        </w:rPr>
        <w:t>Common Services</w:t>
      </w:r>
    </w:p>
    <w:p w14:paraId="401121CA" w14:textId="23851560" w:rsidR="00357BE3" w:rsidRPr="00440202" w:rsidRDefault="00CE211F" w:rsidP="00374CA2">
      <w:pPr>
        <w:numPr>
          <w:ilvl w:val="0"/>
          <w:numId w:val="3"/>
        </w:numPr>
        <w:rPr>
          <w:rFonts w:ascii="Times New Roman" w:hAnsi="Times New Roman"/>
        </w:rPr>
      </w:pPr>
      <w:r w:rsidRPr="00440202">
        <w:rPr>
          <w:rFonts w:ascii="Times New Roman" w:hAnsi="Times New Roman"/>
        </w:rPr>
        <w:t xml:space="preserve">Knowledge of the </w:t>
      </w:r>
      <w:r w:rsidR="00357BE3" w:rsidRPr="00440202">
        <w:rPr>
          <w:rFonts w:ascii="Times New Roman" w:hAnsi="Times New Roman"/>
        </w:rPr>
        <w:t>OS(Linux)</w:t>
      </w:r>
      <w:r w:rsidR="00374CA2" w:rsidRPr="00440202">
        <w:rPr>
          <w:rFonts w:ascii="Times New Roman" w:hAnsi="Times New Roman"/>
        </w:rPr>
        <w:t xml:space="preserve"> </w:t>
      </w:r>
    </w:p>
    <w:p w14:paraId="6EDC6E66" w14:textId="4108C53D" w:rsidR="00357BE3" w:rsidRPr="00440202" w:rsidRDefault="00CE211F" w:rsidP="003B2947">
      <w:pPr>
        <w:numPr>
          <w:ilvl w:val="0"/>
          <w:numId w:val="3"/>
        </w:numPr>
        <w:rPr>
          <w:rFonts w:ascii="Times New Roman" w:hAnsi="Times New Roman"/>
        </w:rPr>
      </w:pPr>
      <w:r w:rsidRPr="00440202">
        <w:rPr>
          <w:rFonts w:ascii="Times New Roman" w:hAnsi="Times New Roman"/>
        </w:rPr>
        <w:t>Knowledge of a Web browser</w:t>
      </w:r>
      <w:r w:rsidR="00357BE3" w:rsidRPr="00440202">
        <w:rPr>
          <w:rFonts w:ascii="Times New Roman" w:hAnsi="Times New Roman"/>
        </w:rPr>
        <w:t>(IE</w:t>
      </w:r>
      <w:r w:rsidR="00CC03AE">
        <w:rPr>
          <w:rFonts w:ascii="Times New Roman" w:hAnsi="Times New Roman"/>
        </w:rPr>
        <w:t>,</w:t>
      </w:r>
      <w:r w:rsidR="00374CA2" w:rsidRPr="00440202">
        <w:rPr>
          <w:rFonts w:ascii="Times New Roman" w:hAnsi="Times New Roman"/>
        </w:rPr>
        <w:t>Firefox</w:t>
      </w:r>
      <w:r w:rsidR="00CC03AE">
        <w:rPr>
          <w:rFonts w:ascii="Times New Roman" w:hAnsi="Times New Roman"/>
        </w:rPr>
        <w:t>,</w:t>
      </w:r>
      <w:r w:rsidR="00921950" w:rsidRPr="00440202">
        <w:rPr>
          <w:rFonts w:ascii="Times New Roman" w:hAnsi="Times New Roman"/>
        </w:rPr>
        <w:t>Chrome</w:t>
      </w:r>
      <w:r w:rsidR="00357BE3" w:rsidRPr="00440202">
        <w:rPr>
          <w:rFonts w:ascii="Times New Roman" w:hAnsi="Times New Roman"/>
        </w:rPr>
        <w:t>)</w:t>
      </w:r>
    </w:p>
    <w:p w14:paraId="391BD19F" w14:textId="77777777" w:rsidR="00357BE3" w:rsidRPr="00440202" w:rsidRDefault="00357BE3" w:rsidP="00357BE3">
      <w:pPr>
        <w:pStyle w:val="body"/>
        <w:ind w:firstLine="210"/>
        <w:rPr>
          <w:rFonts w:ascii="Times New Roman" w:hAnsi="Times New Roman"/>
        </w:rPr>
      </w:pPr>
    </w:p>
    <w:p w14:paraId="7B458551" w14:textId="2A9E9065" w:rsidR="00357BE3" w:rsidRPr="00440202" w:rsidRDefault="00C111B4" w:rsidP="00F11479">
      <w:pPr>
        <w:pStyle w:val="2"/>
        <w:rPr>
          <w:rFonts w:ascii="Times New Roman" w:hAnsi="Times New Roman"/>
        </w:rPr>
      </w:pPr>
      <w:bookmarkStart w:id="27" w:name="_Toc265772689"/>
      <w:bookmarkStart w:id="28" w:name="_Ref324495009"/>
      <w:bookmarkStart w:id="29" w:name="_Ref324495012"/>
      <w:bookmarkStart w:id="30" w:name="_Toc41916566"/>
      <w:r w:rsidRPr="00440202">
        <w:rPr>
          <w:rFonts w:ascii="Times New Roman" w:hAnsi="Times New Roman"/>
        </w:rPr>
        <w:lastRenderedPageBreak/>
        <w:t>Related documentation</w:t>
      </w:r>
      <w:bookmarkEnd w:id="27"/>
      <w:bookmarkEnd w:id="28"/>
      <w:bookmarkEnd w:id="29"/>
      <w:bookmarkEnd w:id="30"/>
    </w:p>
    <w:p w14:paraId="56F30439" w14:textId="77777777" w:rsidR="00F00B76" w:rsidRPr="00440202" w:rsidRDefault="00F00B76" w:rsidP="00F00B76">
      <w:pPr>
        <w:pStyle w:val="default"/>
        <w:ind w:leftChars="100" w:left="210"/>
        <w:rPr>
          <w:rFonts w:ascii="Times New Roman" w:hAnsi="Times New Roman"/>
        </w:rPr>
      </w:pPr>
      <w:r w:rsidRPr="00440202">
        <w:rPr>
          <w:rFonts w:ascii="Times New Roman" w:hAnsi="Times New Roman"/>
        </w:rPr>
        <w:t>The related documents necessary for Common Services are shown below. When performing failure analysis, check the latest version of each document.</w:t>
      </w:r>
    </w:p>
    <w:p w14:paraId="43F5EFC6" w14:textId="77777777" w:rsidR="00F00B76" w:rsidRPr="00440202" w:rsidRDefault="00F00B76" w:rsidP="00F00B76">
      <w:pPr>
        <w:pStyle w:val="default"/>
        <w:ind w:leftChars="100" w:left="210"/>
        <w:rPr>
          <w:rFonts w:ascii="Times New Roman" w:hAnsi="Times New Roman"/>
        </w:rPr>
      </w:pPr>
      <w:r w:rsidRPr="00440202">
        <w:rPr>
          <w:rFonts w:ascii="Times New Roman" w:hAnsi="Times New Roman"/>
        </w:rPr>
        <w:t>For products other than Common Services of Hitachi Ops Center or HPE Ops Center, see the maintenance manual for the product.</w:t>
      </w:r>
    </w:p>
    <w:p w14:paraId="200D8B65" w14:textId="77777777" w:rsidR="00816643" w:rsidRPr="00440202" w:rsidRDefault="00816643" w:rsidP="00953BAD">
      <w:pPr>
        <w:pStyle w:val="default"/>
        <w:ind w:leftChars="100" w:left="210"/>
        <w:rPr>
          <w:rFonts w:ascii="Times New Roman" w:hAnsi="Times New Roman"/>
        </w:rPr>
      </w:pPr>
    </w:p>
    <w:p w14:paraId="7CF9C114" w14:textId="6981B2D8" w:rsidR="007461A7" w:rsidRPr="00440202" w:rsidRDefault="007461A7" w:rsidP="00031B53">
      <w:pPr>
        <w:pStyle w:val="a6"/>
      </w:pPr>
      <w:r w:rsidRPr="00440202">
        <w:t xml:space="preserve">Table </w:t>
      </w:r>
      <w:r w:rsidR="008A3682">
        <w:t>1</w:t>
      </w:r>
      <w:r w:rsidR="000A50CE" w:rsidRPr="00440202">
        <w:noBreakHyphen/>
      </w:r>
      <w:r w:rsidR="000A50CE" w:rsidRPr="00440202">
        <w:fldChar w:fldCharType="begin"/>
      </w:r>
      <w:r w:rsidR="000A50CE" w:rsidRPr="00440202">
        <w:instrText xml:space="preserve"> SEQ Table \* ARABIC \s 1 </w:instrText>
      </w:r>
      <w:r w:rsidR="000A50CE" w:rsidRPr="00440202">
        <w:fldChar w:fldCharType="separate"/>
      </w:r>
      <w:r w:rsidR="005114ED">
        <w:rPr>
          <w:noProof/>
        </w:rPr>
        <w:t>1</w:t>
      </w:r>
      <w:r w:rsidR="000A50CE" w:rsidRPr="00440202">
        <w:fldChar w:fldCharType="end"/>
      </w:r>
      <w:r w:rsidRPr="00440202">
        <w:t xml:space="preserve"> Hitachi Ops Center </w:t>
      </w:r>
      <w:r w:rsidR="00EB727D" w:rsidRPr="00440202">
        <w:rPr>
          <w:lang w:eastAsia="ja-JP"/>
        </w:rPr>
        <w:t>manuals (overseas editions)</w:t>
      </w:r>
    </w:p>
    <w:tbl>
      <w:tblPr>
        <w:tblW w:w="9497"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20" w:firstRow="1" w:lastRow="0" w:firstColumn="0" w:lastColumn="0" w:noHBand="0" w:noVBand="0"/>
      </w:tblPr>
      <w:tblGrid>
        <w:gridCol w:w="8222"/>
        <w:gridCol w:w="1275"/>
      </w:tblGrid>
      <w:tr w:rsidR="005951F8" w:rsidRPr="00440202" w14:paraId="4F7AC428" w14:textId="77777777" w:rsidTr="00B92EF3">
        <w:trPr>
          <w:trHeight w:val="231"/>
        </w:trPr>
        <w:tc>
          <w:tcPr>
            <w:tcW w:w="8222" w:type="dxa"/>
            <w:tcBorders>
              <w:top w:val="single" w:sz="4" w:space="0" w:color="auto"/>
              <w:left w:val="single" w:sz="4" w:space="0" w:color="auto"/>
              <w:bottom w:val="single" w:sz="4" w:space="0" w:color="auto"/>
              <w:right w:val="single" w:sz="4" w:space="0" w:color="auto"/>
              <w:tl2br w:val="nil"/>
              <w:tr2bl w:val="nil"/>
            </w:tcBorders>
            <w:shd w:val="pct20" w:color="auto" w:fill="auto"/>
          </w:tcPr>
          <w:p w14:paraId="57B96369" w14:textId="15730C9C" w:rsidR="005951F8" w:rsidRPr="00440202" w:rsidRDefault="00500E46" w:rsidP="005951F8">
            <w:pPr>
              <w:pStyle w:val="default"/>
              <w:spacing w:line="0" w:lineRule="atLeast"/>
              <w:jc w:val="center"/>
              <w:rPr>
                <w:rFonts w:ascii="Times New Roman" w:hAnsi="Times New Roman"/>
                <w:lang w:val="en-US" w:eastAsia="ja-JP"/>
              </w:rPr>
            </w:pPr>
            <w:r w:rsidRPr="00440202">
              <w:rPr>
                <w:rFonts w:ascii="Times New Roman" w:hAnsi="Times New Roman"/>
                <w:lang w:val="en-US" w:eastAsia="ja-JP"/>
              </w:rPr>
              <w:t>Document title</w:t>
            </w:r>
          </w:p>
        </w:tc>
        <w:tc>
          <w:tcPr>
            <w:tcW w:w="1275" w:type="dxa"/>
            <w:tcBorders>
              <w:top w:val="single" w:sz="4" w:space="0" w:color="auto"/>
              <w:left w:val="single" w:sz="4" w:space="0" w:color="auto"/>
              <w:bottom w:val="single" w:sz="4" w:space="0" w:color="auto"/>
              <w:right w:val="single" w:sz="4" w:space="0" w:color="auto"/>
              <w:tl2br w:val="nil"/>
              <w:tr2bl w:val="nil"/>
            </w:tcBorders>
            <w:shd w:val="pct20" w:color="auto" w:fill="auto"/>
          </w:tcPr>
          <w:p w14:paraId="7E27948C" w14:textId="77777777" w:rsidR="005951F8" w:rsidRPr="00440202" w:rsidRDefault="005951F8" w:rsidP="005951F8">
            <w:pPr>
              <w:pStyle w:val="default"/>
              <w:spacing w:line="0" w:lineRule="atLeast"/>
              <w:jc w:val="center"/>
              <w:rPr>
                <w:rFonts w:ascii="Times New Roman" w:hAnsi="Times New Roman"/>
                <w:lang w:val="en-US" w:eastAsia="ja-JP"/>
              </w:rPr>
            </w:pPr>
            <w:r w:rsidRPr="00440202">
              <w:rPr>
                <w:rFonts w:ascii="Times New Roman" w:hAnsi="Times New Roman"/>
                <w:lang w:val="en-US" w:eastAsia="ja-JP"/>
              </w:rPr>
              <w:t>Note</w:t>
            </w:r>
          </w:p>
        </w:tc>
      </w:tr>
      <w:tr w:rsidR="005951F8" w:rsidRPr="00440202" w14:paraId="433678A5" w14:textId="77777777" w:rsidTr="00B92EF3">
        <w:trPr>
          <w:trHeight w:val="70"/>
        </w:trPr>
        <w:tc>
          <w:tcPr>
            <w:tcW w:w="8222" w:type="dxa"/>
            <w:shd w:val="clear" w:color="auto" w:fill="auto"/>
          </w:tcPr>
          <w:p w14:paraId="33C411C4" w14:textId="55EAF3C2" w:rsidR="00821C7A" w:rsidRPr="00DF039A" w:rsidRDefault="0079794A" w:rsidP="00822195">
            <w:pPr>
              <w:numPr>
                <w:ilvl w:val="0"/>
                <w:numId w:val="18"/>
              </w:numPr>
              <w:spacing w:line="0" w:lineRule="atLeast"/>
              <w:ind w:left="261" w:hanging="261"/>
              <w:rPr>
                <w:rFonts w:ascii="Times New Roman" w:hAnsi="Times New Roman"/>
                <w:color w:val="000000"/>
                <w:szCs w:val="20"/>
              </w:rPr>
            </w:pPr>
            <w:r w:rsidRPr="00440202">
              <w:rPr>
                <w:rFonts w:ascii="Times New Roman" w:hAnsi="Times New Roman"/>
              </w:rPr>
              <w:t>Hitachi Ops Center Installation and Configuration Guide</w:t>
            </w:r>
          </w:p>
          <w:p w14:paraId="31963198" w14:textId="721B4F84" w:rsidR="005C3F23" w:rsidRPr="00440202" w:rsidRDefault="005C3F23" w:rsidP="00822195">
            <w:pPr>
              <w:numPr>
                <w:ilvl w:val="0"/>
                <w:numId w:val="18"/>
              </w:numPr>
              <w:spacing w:line="0" w:lineRule="atLeast"/>
              <w:ind w:left="261" w:hanging="261"/>
              <w:rPr>
                <w:rFonts w:ascii="Times New Roman" w:hAnsi="Times New Roman"/>
                <w:color w:val="000000"/>
                <w:szCs w:val="20"/>
              </w:rPr>
            </w:pPr>
            <w:r w:rsidRPr="005C3F23">
              <w:rPr>
                <w:rFonts w:ascii="Times New Roman" w:hAnsi="Times New Roman"/>
                <w:color w:val="000000"/>
                <w:szCs w:val="20"/>
              </w:rPr>
              <w:t>Hitachi Ops Center Common Services REST API Reference Guide</w:t>
            </w:r>
          </w:p>
          <w:p w14:paraId="44F933D3" w14:textId="5AD420BE" w:rsidR="00921950" w:rsidRPr="00440202" w:rsidRDefault="000B7339" w:rsidP="004C4737">
            <w:pPr>
              <w:numPr>
                <w:ilvl w:val="0"/>
                <w:numId w:val="18"/>
              </w:numPr>
              <w:spacing w:line="0" w:lineRule="atLeast"/>
              <w:ind w:left="261" w:hanging="261"/>
              <w:rPr>
                <w:rFonts w:ascii="Times New Roman" w:hAnsi="Times New Roman"/>
                <w:color w:val="000000"/>
                <w:szCs w:val="20"/>
              </w:rPr>
            </w:pPr>
            <w:r w:rsidRPr="00440202">
              <w:rPr>
                <w:rFonts w:ascii="Times New Roman" w:hAnsi="Times New Roman"/>
                <w:color w:val="000000"/>
              </w:rPr>
              <w:t>Hitachi Ops Center System Requirements</w:t>
            </w:r>
          </w:p>
        </w:tc>
        <w:tc>
          <w:tcPr>
            <w:tcW w:w="1275" w:type="dxa"/>
            <w:shd w:val="clear" w:color="auto" w:fill="auto"/>
          </w:tcPr>
          <w:p w14:paraId="2745FE38" w14:textId="77777777" w:rsidR="005951F8" w:rsidRPr="00440202" w:rsidRDefault="005951F8" w:rsidP="005951F8">
            <w:pPr>
              <w:pStyle w:val="default"/>
              <w:spacing w:line="0" w:lineRule="atLeast"/>
              <w:rPr>
                <w:rFonts w:ascii="Times New Roman" w:hAnsi="Times New Roman"/>
                <w:lang w:val="en-US" w:eastAsia="ja-JP"/>
              </w:rPr>
            </w:pPr>
          </w:p>
        </w:tc>
      </w:tr>
    </w:tbl>
    <w:p w14:paraId="14865D3D" w14:textId="77777777" w:rsidR="00816643" w:rsidRPr="00440202" w:rsidRDefault="00816643" w:rsidP="00665B2A">
      <w:pPr>
        <w:rPr>
          <w:rFonts w:ascii="Times New Roman" w:hAnsi="Times New Roman"/>
        </w:rPr>
      </w:pPr>
    </w:p>
    <w:p w14:paraId="6CAE23DC" w14:textId="74E93F9A" w:rsidR="005E3CF3" w:rsidRPr="00440202" w:rsidRDefault="007461A7" w:rsidP="00031B53">
      <w:pPr>
        <w:pStyle w:val="a6"/>
      </w:pPr>
      <w:bookmarkStart w:id="31" w:name="_Ref38377822"/>
      <w:r w:rsidRPr="00440202">
        <w:t xml:space="preserve">Table </w:t>
      </w:r>
      <w:r w:rsidR="008A3682">
        <w:t>1</w:t>
      </w:r>
      <w:r w:rsidR="000A50CE" w:rsidRPr="00440202">
        <w:noBreakHyphen/>
      </w:r>
      <w:r w:rsidR="000A50CE" w:rsidRPr="00440202">
        <w:fldChar w:fldCharType="begin"/>
      </w:r>
      <w:r w:rsidR="000A50CE" w:rsidRPr="00440202">
        <w:instrText xml:space="preserve"> SEQ Table \* ARABIC \s 1 </w:instrText>
      </w:r>
      <w:r w:rsidR="000A50CE" w:rsidRPr="00440202">
        <w:fldChar w:fldCharType="separate"/>
      </w:r>
      <w:r w:rsidR="005114ED">
        <w:rPr>
          <w:noProof/>
        </w:rPr>
        <w:t>2</w:t>
      </w:r>
      <w:r w:rsidR="000A50CE" w:rsidRPr="00440202">
        <w:fldChar w:fldCharType="end"/>
      </w:r>
      <w:r w:rsidRPr="00440202">
        <w:t xml:space="preserve"> HPE Ops Center </w:t>
      </w:r>
      <w:r w:rsidR="00EB727D" w:rsidRPr="00440202">
        <w:rPr>
          <w:lang w:eastAsia="ja-JP"/>
        </w:rPr>
        <w:t>manuals (overseas editions)</w:t>
      </w:r>
      <w:bookmarkEnd w:id="31"/>
    </w:p>
    <w:tbl>
      <w:tblPr>
        <w:tblW w:w="9497"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20" w:firstRow="1" w:lastRow="0" w:firstColumn="0" w:lastColumn="0" w:noHBand="0" w:noVBand="0"/>
      </w:tblPr>
      <w:tblGrid>
        <w:gridCol w:w="8222"/>
        <w:gridCol w:w="1275"/>
      </w:tblGrid>
      <w:tr w:rsidR="005E3CF3" w:rsidRPr="00440202" w14:paraId="5943F9AA" w14:textId="77777777" w:rsidTr="00B2564D">
        <w:trPr>
          <w:trHeight w:val="231"/>
        </w:trPr>
        <w:tc>
          <w:tcPr>
            <w:tcW w:w="8222" w:type="dxa"/>
            <w:tcBorders>
              <w:top w:val="single" w:sz="4" w:space="0" w:color="auto"/>
              <w:left w:val="single" w:sz="4" w:space="0" w:color="auto"/>
              <w:bottom w:val="single" w:sz="4" w:space="0" w:color="auto"/>
              <w:right w:val="single" w:sz="4" w:space="0" w:color="auto"/>
              <w:tl2br w:val="nil"/>
              <w:tr2bl w:val="nil"/>
            </w:tcBorders>
            <w:shd w:val="pct20" w:color="auto" w:fill="auto"/>
          </w:tcPr>
          <w:p w14:paraId="6FA29F76" w14:textId="144ED1E9" w:rsidR="005E3CF3" w:rsidRPr="00440202" w:rsidRDefault="00500E46" w:rsidP="004B6B96">
            <w:pPr>
              <w:pStyle w:val="default"/>
              <w:spacing w:line="0" w:lineRule="atLeast"/>
              <w:jc w:val="center"/>
              <w:rPr>
                <w:rFonts w:ascii="Times New Roman" w:hAnsi="Times New Roman"/>
                <w:lang w:val="en-US" w:eastAsia="ja-JP"/>
              </w:rPr>
            </w:pPr>
            <w:r w:rsidRPr="00440202">
              <w:rPr>
                <w:rFonts w:ascii="Times New Roman" w:hAnsi="Times New Roman"/>
                <w:lang w:val="en-US" w:eastAsia="ja-JP"/>
              </w:rPr>
              <w:t>Document title</w:t>
            </w:r>
          </w:p>
        </w:tc>
        <w:tc>
          <w:tcPr>
            <w:tcW w:w="1275" w:type="dxa"/>
            <w:tcBorders>
              <w:top w:val="single" w:sz="4" w:space="0" w:color="auto"/>
              <w:left w:val="single" w:sz="4" w:space="0" w:color="auto"/>
              <w:bottom w:val="single" w:sz="4" w:space="0" w:color="auto"/>
              <w:right w:val="single" w:sz="4" w:space="0" w:color="auto"/>
              <w:tl2br w:val="nil"/>
              <w:tr2bl w:val="nil"/>
            </w:tcBorders>
            <w:shd w:val="pct20" w:color="auto" w:fill="auto"/>
          </w:tcPr>
          <w:p w14:paraId="4CCC6B7A" w14:textId="77777777" w:rsidR="005E3CF3" w:rsidRPr="00440202" w:rsidRDefault="005E3CF3" w:rsidP="004B6B96">
            <w:pPr>
              <w:pStyle w:val="default"/>
              <w:spacing w:line="0" w:lineRule="atLeast"/>
              <w:jc w:val="center"/>
              <w:rPr>
                <w:rFonts w:ascii="Times New Roman" w:hAnsi="Times New Roman"/>
                <w:lang w:val="en-US" w:eastAsia="ja-JP"/>
              </w:rPr>
            </w:pPr>
            <w:r w:rsidRPr="00440202">
              <w:rPr>
                <w:rFonts w:ascii="Times New Roman" w:hAnsi="Times New Roman"/>
                <w:lang w:val="en-US" w:eastAsia="ja-JP"/>
              </w:rPr>
              <w:t>Note</w:t>
            </w:r>
          </w:p>
        </w:tc>
      </w:tr>
      <w:tr w:rsidR="005E3CF3" w:rsidRPr="00440202" w14:paraId="5D170151" w14:textId="77777777" w:rsidTr="00B2564D">
        <w:trPr>
          <w:trHeight w:val="70"/>
        </w:trPr>
        <w:tc>
          <w:tcPr>
            <w:tcW w:w="8222" w:type="dxa"/>
            <w:shd w:val="clear" w:color="auto" w:fill="auto"/>
          </w:tcPr>
          <w:p w14:paraId="382A5E00" w14:textId="282FD8D2" w:rsidR="005E3CF3" w:rsidRPr="00DF039A" w:rsidRDefault="00187C55" w:rsidP="004B6B96">
            <w:pPr>
              <w:numPr>
                <w:ilvl w:val="0"/>
                <w:numId w:val="18"/>
              </w:numPr>
              <w:spacing w:line="0" w:lineRule="atLeast"/>
              <w:ind w:left="261" w:hanging="261"/>
              <w:rPr>
                <w:rFonts w:ascii="Times New Roman" w:hAnsi="Times New Roman"/>
                <w:color w:val="000000"/>
                <w:szCs w:val="20"/>
              </w:rPr>
            </w:pPr>
            <w:r w:rsidRPr="00440202">
              <w:rPr>
                <w:rFonts w:ascii="Times New Roman" w:hAnsi="Times New Roman"/>
              </w:rPr>
              <w:t>HPE XP Intelligent Management Suite</w:t>
            </w:r>
            <w:r w:rsidR="005E3CF3" w:rsidRPr="00440202">
              <w:rPr>
                <w:rFonts w:ascii="Times New Roman" w:hAnsi="Times New Roman"/>
              </w:rPr>
              <w:t xml:space="preserve"> Installation and Configuration Guide</w:t>
            </w:r>
          </w:p>
          <w:p w14:paraId="4E9DBD04" w14:textId="1F6F3AEC" w:rsidR="005C3F23" w:rsidRPr="00440202" w:rsidRDefault="005C3F23" w:rsidP="004B6B96">
            <w:pPr>
              <w:numPr>
                <w:ilvl w:val="0"/>
                <w:numId w:val="18"/>
              </w:numPr>
              <w:spacing w:line="0" w:lineRule="atLeast"/>
              <w:ind w:left="261" w:hanging="261"/>
              <w:rPr>
                <w:rFonts w:ascii="Times New Roman" w:hAnsi="Times New Roman"/>
                <w:color w:val="000000"/>
                <w:szCs w:val="20"/>
              </w:rPr>
            </w:pPr>
            <w:r w:rsidRPr="005C3F23">
              <w:rPr>
                <w:rFonts w:ascii="Times New Roman" w:hAnsi="Times New Roman"/>
                <w:color w:val="000000"/>
                <w:szCs w:val="20"/>
              </w:rPr>
              <w:t>HPE XP Common Services REST API Reference Guide for XP Intelligent Management Suite</w:t>
            </w:r>
          </w:p>
          <w:p w14:paraId="4C64F520" w14:textId="16F8F1F7" w:rsidR="005E3CF3" w:rsidRPr="00440202" w:rsidRDefault="00303622" w:rsidP="00240EF2">
            <w:pPr>
              <w:numPr>
                <w:ilvl w:val="0"/>
                <w:numId w:val="18"/>
              </w:numPr>
              <w:spacing w:line="0" w:lineRule="atLeast"/>
              <w:ind w:left="261" w:hanging="261"/>
              <w:rPr>
                <w:rFonts w:ascii="Times New Roman" w:hAnsi="Times New Roman"/>
                <w:color w:val="000000"/>
                <w:szCs w:val="20"/>
              </w:rPr>
            </w:pPr>
            <w:r w:rsidRPr="00440202">
              <w:rPr>
                <w:rFonts w:ascii="Times New Roman" w:hAnsi="Times New Roman"/>
              </w:rPr>
              <w:t xml:space="preserve">HPE </w:t>
            </w:r>
            <w:r w:rsidR="00296391" w:rsidRPr="00440202">
              <w:rPr>
                <w:rFonts w:ascii="Times New Roman" w:hAnsi="Times New Roman"/>
              </w:rPr>
              <w:t>XP Intelligent Management Suite</w:t>
            </w:r>
            <w:r w:rsidR="005E3CF3" w:rsidRPr="00440202">
              <w:rPr>
                <w:rFonts w:ascii="Times New Roman" w:hAnsi="Times New Roman"/>
              </w:rPr>
              <w:t xml:space="preserve"> System Requirements</w:t>
            </w:r>
          </w:p>
        </w:tc>
        <w:tc>
          <w:tcPr>
            <w:tcW w:w="1275" w:type="dxa"/>
            <w:shd w:val="clear" w:color="auto" w:fill="auto"/>
          </w:tcPr>
          <w:p w14:paraId="581C9F45" w14:textId="77777777" w:rsidR="005E3CF3" w:rsidRPr="00440202" w:rsidRDefault="005E3CF3" w:rsidP="004B6B96">
            <w:pPr>
              <w:pStyle w:val="default"/>
              <w:spacing w:line="0" w:lineRule="atLeast"/>
              <w:rPr>
                <w:rFonts w:ascii="Times New Roman" w:hAnsi="Times New Roman"/>
                <w:lang w:val="en-US" w:eastAsia="ja-JP"/>
              </w:rPr>
            </w:pPr>
          </w:p>
        </w:tc>
      </w:tr>
    </w:tbl>
    <w:p w14:paraId="071560E0" w14:textId="62B8F15A" w:rsidR="00295859" w:rsidRPr="00440202" w:rsidRDefault="00295859">
      <w:pPr>
        <w:widowControl/>
        <w:jc w:val="left"/>
        <w:rPr>
          <w:rFonts w:ascii="Times New Roman" w:hAnsi="Times New Roman"/>
          <w:lang w:val="x-none" w:eastAsia="x-none"/>
        </w:rPr>
      </w:pPr>
    </w:p>
    <w:p w14:paraId="7F632ABE" w14:textId="72766349" w:rsidR="00BC21A3" w:rsidRPr="00440202" w:rsidRDefault="007461A7" w:rsidP="00031B53">
      <w:pPr>
        <w:pStyle w:val="a6"/>
      </w:pPr>
      <w:r w:rsidRPr="00440202">
        <w:t xml:space="preserve">Table </w:t>
      </w:r>
      <w:r w:rsidR="008A3682">
        <w:t>1</w:t>
      </w:r>
      <w:r w:rsidR="000A50CE" w:rsidRPr="00440202">
        <w:noBreakHyphen/>
      </w:r>
      <w:r w:rsidR="000A50CE" w:rsidRPr="00440202">
        <w:fldChar w:fldCharType="begin"/>
      </w:r>
      <w:r w:rsidR="000A50CE" w:rsidRPr="00440202">
        <w:instrText xml:space="preserve"> SEQ Table \* ARABIC \s 1 </w:instrText>
      </w:r>
      <w:r w:rsidR="000A50CE" w:rsidRPr="00440202">
        <w:fldChar w:fldCharType="separate"/>
      </w:r>
      <w:r w:rsidR="005114ED">
        <w:rPr>
          <w:noProof/>
        </w:rPr>
        <w:t>3</w:t>
      </w:r>
      <w:r w:rsidR="000A50CE" w:rsidRPr="00440202">
        <w:fldChar w:fldCharType="end"/>
      </w:r>
      <w:r w:rsidRPr="00440202">
        <w:rPr>
          <w:lang w:eastAsia="ja-JP"/>
        </w:rPr>
        <w:t xml:space="preserve"> </w:t>
      </w:r>
      <w:r w:rsidR="00EB727D" w:rsidRPr="00440202">
        <w:rPr>
          <w:lang w:eastAsia="ja-JP"/>
        </w:rPr>
        <w:t>Other related documents</w:t>
      </w:r>
    </w:p>
    <w:tbl>
      <w:tblPr>
        <w:tblW w:w="9497"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20" w:firstRow="1" w:lastRow="0" w:firstColumn="0" w:lastColumn="0" w:noHBand="0" w:noVBand="0"/>
      </w:tblPr>
      <w:tblGrid>
        <w:gridCol w:w="8222"/>
        <w:gridCol w:w="1275"/>
      </w:tblGrid>
      <w:tr w:rsidR="00BC21A3" w:rsidRPr="00440202" w14:paraId="6E065B38" w14:textId="77777777" w:rsidTr="00B2564D">
        <w:trPr>
          <w:trHeight w:val="231"/>
        </w:trPr>
        <w:tc>
          <w:tcPr>
            <w:tcW w:w="8222" w:type="dxa"/>
            <w:tcBorders>
              <w:top w:val="single" w:sz="4" w:space="0" w:color="auto"/>
              <w:left w:val="single" w:sz="4" w:space="0" w:color="auto"/>
              <w:bottom w:val="single" w:sz="4" w:space="0" w:color="auto"/>
              <w:right w:val="single" w:sz="4" w:space="0" w:color="auto"/>
              <w:tl2br w:val="nil"/>
              <w:tr2bl w:val="nil"/>
            </w:tcBorders>
            <w:shd w:val="pct20" w:color="auto" w:fill="auto"/>
          </w:tcPr>
          <w:p w14:paraId="1A6BB888" w14:textId="2D4E9F00" w:rsidR="00BC21A3" w:rsidRPr="00440202" w:rsidRDefault="00500E46" w:rsidP="000824BC">
            <w:pPr>
              <w:pStyle w:val="default"/>
              <w:spacing w:line="0" w:lineRule="atLeast"/>
              <w:jc w:val="center"/>
              <w:rPr>
                <w:rFonts w:ascii="Times New Roman" w:hAnsi="Times New Roman"/>
                <w:lang w:val="en-US" w:eastAsia="ja-JP"/>
              </w:rPr>
            </w:pPr>
            <w:r w:rsidRPr="00440202">
              <w:rPr>
                <w:rFonts w:ascii="Times New Roman" w:hAnsi="Times New Roman"/>
                <w:lang w:val="en-US" w:eastAsia="ja-JP"/>
              </w:rPr>
              <w:t>Document title</w:t>
            </w:r>
          </w:p>
        </w:tc>
        <w:tc>
          <w:tcPr>
            <w:tcW w:w="1275" w:type="dxa"/>
            <w:tcBorders>
              <w:top w:val="single" w:sz="4" w:space="0" w:color="auto"/>
              <w:left w:val="single" w:sz="4" w:space="0" w:color="auto"/>
              <w:bottom w:val="single" w:sz="4" w:space="0" w:color="auto"/>
              <w:right w:val="single" w:sz="4" w:space="0" w:color="auto"/>
              <w:tl2br w:val="nil"/>
              <w:tr2bl w:val="nil"/>
            </w:tcBorders>
            <w:shd w:val="pct20" w:color="auto" w:fill="auto"/>
          </w:tcPr>
          <w:p w14:paraId="3192F679" w14:textId="77777777" w:rsidR="00BC21A3" w:rsidRPr="00440202" w:rsidRDefault="00BC21A3" w:rsidP="000824BC">
            <w:pPr>
              <w:pStyle w:val="default"/>
              <w:spacing w:line="0" w:lineRule="atLeast"/>
              <w:jc w:val="center"/>
              <w:rPr>
                <w:rFonts w:ascii="Times New Roman" w:hAnsi="Times New Roman"/>
                <w:lang w:val="en-US" w:eastAsia="ja-JP"/>
              </w:rPr>
            </w:pPr>
            <w:r w:rsidRPr="00440202">
              <w:rPr>
                <w:rFonts w:ascii="Times New Roman" w:hAnsi="Times New Roman"/>
                <w:lang w:val="en-US" w:eastAsia="ja-JP"/>
              </w:rPr>
              <w:t>Note</w:t>
            </w:r>
          </w:p>
        </w:tc>
      </w:tr>
      <w:tr w:rsidR="0039760C" w:rsidRPr="00440202" w14:paraId="406CB5B3" w14:textId="77777777" w:rsidTr="00B2564D">
        <w:trPr>
          <w:trHeight w:val="70"/>
        </w:trPr>
        <w:tc>
          <w:tcPr>
            <w:tcW w:w="8222" w:type="dxa"/>
            <w:shd w:val="clear" w:color="auto" w:fill="auto"/>
          </w:tcPr>
          <w:p w14:paraId="485E66D6" w14:textId="6C96F7BD" w:rsidR="0039760C" w:rsidRPr="00440202" w:rsidRDefault="0039760C" w:rsidP="005F37B7">
            <w:pPr>
              <w:spacing w:line="0" w:lineRule="atLeast"/>
              <w:rPr>
                <w:rFonts w:ascii="Times New Roman" w:hAnsi="Times New Roman"/>
                <w:color w:val="000000"/>
                <w:szCs w:val="20"/>
              </w:rPr>
            </w:pPr>
            <w:r w:rsidRPr="00440202">
              <w:rPr>
                <w:rFonts w:ascii="Times New Roman" w:hAnsi="Times New Roman"/>
              </w:rPr>
              <w:t>Hitachi Ops Center Common Services Troubleshooting Guide</w:t>
            </w:r>
          </w:p>
        </w:tc>
        <w:tc>
          <w:tcPr>
            <w:tcW w:w="1275" w:type="dxa"/>
            <w:shd w:val="clear" w:color="auto" w:fill="auto"/>
          </w:tcPr>
          <w:p w14:paraId="689BE9FE" w14:textId="77777777" w:rsidR="0039760C" w:rsidRPr="00440202" w:rsidRDefault="0039760C" w:rsidP="000824BC">
            <w:pPr>
              <w:pStyle w:val="default"/>
              <w:spacing w:line="0" w:lineRule="atLeast"/>
              <w:rPr>
                <w:rFonts w:ascii="Times New Roman" w:hAnsi="Times New Roman"/>
                <w:lang w:val="en-US" w:eastAsia="ja-JP"/>
              </w:rPr>
            </w:pPr>
          </w:p>
        </w:tc>
      </w:tr>
      <w:tr w:rsidR="00DC48C0" w:rsidRPr="00440202" w14:paraId="60FC1558" w14:textId="77777777" w:rsidTr="00B2564D">
        <w:trPr>
          <w:trHeight w:val="70"/>
        </w:trPr>
        <w:tc>
          <w:tcPr>
            <w:tcW w:w="8222" w:type="dxa"/>
            <w:shd w:val="clear" w:color="auto" w:fill="auto"/>
          </w:tcPr>
          <w:p w14:paraId="0DF4ABF0" w14:textId="66A64AFC" w:rsidR="00DC48C0" w:rsidRPr="00440202" w:rsidRDefault="00DC48C0" w:rsidP="005F37B7">
            <w:pPr>
              <w:spacing w:line="0" w:lineRule="atLeast"/>
              <w:rPr>
                <w:rFonts w:ascii="Times New Roman" w:hAnsi="Times New Roman"/>
              </w:rPr>
            </w:pPr>
            <w:r w:rsidRPr="00440202">
              <w:rPr>
                <w:rFonts w:ascii="Times New Roman" w:hAnsi="Times New Roman"/>
              </w:rPr>
              <w:t>ENGINEERING CHANGE NOTICE</w:t>
            </w:r>
          </w:p>
        </w:tc>
        <w:tc>
          <w:tcPr>
            <w:tcW w:w="1275" w:type="dxa"/>
            <w:shd w:val="clear" w:color="auto" w:fill="auto"/>
          </w:tcPr>
          <w:p w14:paraId="7E74C6D0" w14:textId="76609078" w:rsidR="00DC48C0" w:rsidRPr="00440202" w:rsidRDefault="00DC48C0" w:rsidP="000824BC">
            <w:pPr>
              <w:pStyle w:val="default"/>
              <w:spacing w:line="0" w:lineRule="atLeast"/>
              <w:rPr>
                <w:rFonts w:ascii="Times New Roman" w:hAnsi="Times New Roman"/>
                <w:lang w:val="en-US" w:eastAsia="ja-JP"/>
              </w:rPr>
            </w:pPr>
            <w:r w:rsidRPr="00440202">
              <w:rPr>
                <w:rFonts w:ascii="Times New Roman" w:hAnsi="Times New Roman"/>
                <w:lang w:val="en-US" w:eastAsia="ja-JP"/>
              </w:rPr>
              <w:t>Overseas edition only</w:t>
            </w:r>
          </w:p>
        </w:tc>
      </w:tr>
    </w:tbl>
    <w:p w14:paraId="4138BC20" w14:textId="77777777" w:rsidR="0006655A" w:rsidRPr="00440202" w:rsidRDefault="0006655A" w:rsidP="000C178F">
      <w:pPr>
        <w:rPr>
          <w:rFonts w:ascii="Times New Roman" w:hAnsi="Times New Roman"/>
        </w:rPr>
      </w:pPr>
    </w:p>
    <w:p w14:paraId="7C7F02AC" w14:textId="2D8CEEB2" w:rsidR="00357BE3" w:rsidRPr="00440202" w:rsidRDefault="0006655A" w:rsidP="000C178F">
      <w:pPr>
        <w:pStyle w:val="1"/>
        <w:rPr>
          <w:rFonts w:ascii="Times New Roman" w:hAnsi="Times New Roman"/>
          <w:lang w:eastAsia="ja-JP"/>
        </w:rPr>
      </w:pPr>
      <w:bookmarkStart w:id="32" w:name="_Toc41916567"/>
      <w:r w:rsidRPr="00440202">
        <w:rPr>
          <w:rFonts w:ascii="Times New Roman" w:hAnsi="Times New Roman"/>
        </w:rPr>
        <w:t>Log</w:t>
      </w:r>
      <w:r w:rsidR="00EB727D" w:rsidRPr="00440202">
        <w:rPr>
          <w:rFonts w:ascii="Times New Roman" w:hAnsi="Times New Roman"/>
        </w:rPr>
        <w:t xml:space="preserve"> Output System</w:t>
      </w:r>
      <w:bookmarkEnd w:id="32"/>
    </w:p>
    <w:p w14:paraId="07513CC7" w14:textId="10F098DB" w:rsidR="00910029" w:rsidRPr="00440202" w:rsidRDefault="00910029" w:rsidP="00910029">
      <w:pPr>
        <w:pStyle w:val="body"/>
        <w:ind w:firstLine="210"/>
        <w:rPr>
          <w:rFonts w:ascii="Times New Roman" w:hAnsi="Times New Roman"/>
        </w:rPr>
      </w:pPr>
      <w:r w:rsidRPr="00440202">
        <w:rPr>
          <w:rFonts w:ascii="Times New Roman" w:hAnsi="Times New Roman"/>
        </w:rPr>
        <w:t xml:space="preserve">Record </w:t>
      </w:r>
      <w:r w:rsidRPr="00440202">
        <w:rPr>
          <w:rFonts w:ascii="Times New Roman" w:hAnsi="Times New Roman"/>
          <w:lang w:eastAsia="ja-JP"/>
        </w:rPr>
        <w:t xml:space="preserve">processing </w:t>
      </w:r>
      <w:r w:rsidRPr="00440202">
        <w:rPr>
          <w:rFonts w:ascii="Times New Roman" w:hAnsi="Times New Roman"/>
        </w:rPr>
        <w:t xml:space="preserve">and external linkage in the Portal Server as a log (error log </w:t>
      </w:r>
      <w:r w:rsidR="00161FEF">
        <w:rPr>
          <w:rFonts w:ascii="Times New Roman" w:hAnsi="Times New Roman" w:hint="eastAsia"/>
          <w:lang w:eastAsia="ja-JP"/>
        </w:rPr>
        <w:t>,</w:t>
      </w:r>
      <w:r w:rsidRPr="00440202">
        <w:rPr>
          <w:rFonts w:ascii="Times New Roman" w:hAnsi="Times New Roman"/>
        </w:rPr>
        <w:t xml:space="preserve"> debug log</w:t>
      </w:r>
      <w:r w:rsidR="00161FEF">
        <w:rPr>
          <w:rFonts w:ascii="Times New Roman" w:hAnsi="Times New Roman"/>
        </w:rPr>
        <w:t>, and access log</w:t>
      </w:r>
      <w:r w:rsidRPr="00440202">
        <w:rPr>
          <w:rFonts w:ascii="Times New Roman" w:hAnsi="Times New Roman"/>
        </w:rPr>
        <w:t>). Record console output when starting Common Services as the startup log. If the audit log output setting is enabled, the processing and execution results of user operations are recorded as the audit log (syslog for Linux).</w:t>
      </w:r>
    </w:p>
    <w:p w14:paraId="52955D02" w14:textId="77777777" w:rsidR="00910029" w:rsidRPr="00440202" w:rsidRDefault="00910029" w:rsidP="00910029">
      <w:pPr>
        <w:pStyle w:val="body"/>
        <w:ind w:firstLine="210"/>
        <w:rPr>
          <w:rFonts w:ascii="Times New Roman" w:hAnsi="Times New Roman"/>
        </w:rPr>
      </w:pPr>
      <w:r w:rsidRPr="00440202">
        <w:rPr>
          <w:rFonts w:ascii="Times New Roman" w:hAnsi="Times New Roman"/>
        </w:rPr>
        <w:t>Record the logs at the time of installation and uninstallation in the installation and uninstallation logs. If installation is interrupted, record it in the installation interruption log. Record trace information for each command in the CLI log.</w:t>
      </w:r>
    </w:p>
    <w:p w14:paraId="696E00EF" w14:textId="3CB50C7C" w:rsidR="00D32953" w:rsidRPr="00440202" w:rsidRDefault="003339A2" w:rsidP="00A4412D">
      <w:pPr>
        <w:pStyle w:val="body"/>
        <w:keepNext/>
        <w:ind w:firstLine="210"/>
        <w:jc w:val="center"/>
        <w:rPr>
          <w:rFonts w:ascii="Times New Roman" w:hAnsi="Times New Roman"/>
        </w:rPr>
      </w:pPr>
      <w:r w:rsidRPr="003339A2">
        <w:rPr>
          <w:noProof/>
        </w:rPr>
        <w:t xml:space="preserve"> </w:t>
      </w:r>
      <w:r w:rsidRPr="003339A2">
        <w:rPr>
          <w:rFonts w:ascii="Times New Roman" w:hAnsi="Times New Roman"/>
          <w:noProof/>
        </w:rPr>
        <w:lastRenderedPageBreak/>
        <w:drawing>
          <wp:inline distT="0" distB="0" distL="0" distR="0" wp14:anchorId="191AB5FF" wp14:editId="2F7C9471">
            <wp:extent cx="5939790" cy="3341370"/>
            <wp:effectExtent l="0" t="0" r="3810" b="0"/>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939790" cy="3341370"/>
                    </a:xfrm>
                    <a:prstGeom prst="rect">
                      <a:avLst/>
                    </a:prstGeom>
                  </pic:spPr>
                </pic:pic>
              </a:graphicData>
            </a:graphic>
          </wp:inline>
        </w:drawing>
      </w:r>
    </w:p>
    <w:p w14:paraId="3FE11641" w14:textId="737DAF20" w:rsidR="00F50EBE" w:rsidRPr="00440202" w:rsidRDefault="00D32953" w:rsidP="00031B53">
      <w:pPr>
        <w:pStyle w:val="a6"/>
      </w:pPr>
      <w:bookmarkStart w:id="33" w:name="_Ref38555621"/>
      <w:r w:rsidRPr="00440202">
        <w:t xml:space="preserve">Figure </w:t>
      </w:r>
      <w:r w:rsidR="00B84913" w:rsidRPr="00440202">
        <w:fldChar w:fldCharType="begin"/>
      </w:r>
      <w:r w:rsidR="00B84913" w:rsidRPr="00440202">
        <w:instrText xml:space="preserve"> STYLEREF 1 \s </w:instrText>
      </w:r>
      <w:r w:rsidR="00B84913" w:rsidRPr="00440202">
        <w:fldChar w:fldCharType="separate"/>
      </w:r>
      <w:r w:rsidR="00BF65A4">
        <w:rPr>
          <w:noProof/>
        </w:rPr>
        <w:t>2</w:t>
      </w:r>
      <w:r w:rsidR="00B84913" w:rsidRPr="00440202">
        <w:fldChar w:fldCharType="end"/>
      </w:r>
      <w:r w:rsidR="00B84913" w:rsidRPr="00440202">
        <w:noBreakHyphen/>
      </w:r>
      <w:r w:rsidR="00B84913" w:rsidRPr="00440202">
        <w:fldChar w:fldCharType="begin"/>
      </w:r>
      <w:r w:rsidR="00B84913" w:rsidRPr="00440202">
        <w:instrText xml:space="preserve"> SEQ Figure \* ARABIC \s 1 </w:instrText>
      </w:r>
      <w:r w:rsidR="00B84913" w:rsidRPr="00440202">
        <w:fldChar w:fldCharType="separate"/>
      </w:r>
      <w:r w:rsidR="00BF65A4">
        <w:rPr>
          <w:noProof/>
        </w:rPr>
        <w:t>1</w:t>
      </w:r>
      <w:r w:rsidR="00B84913" w:rsidRPr="00440202">
        <w:fldChar w:fldCharType="end"/>
      </w:r>
      <w:r w:rsidRPr="00440202">
        <w:t xml:space="preserve"> </w:t>
      </w:r>
      <w:r w:rsidR="008749EC" w:rsidRPr="00440202">
        <w:rPr>
          <w:lang w:eastAsia="ja-JP"/>
        </w:rPr>
        <w:t>Log Output System</w:t>
      </w:r>
      <w:bookmarkEnd w:id="33"/>
      <w:r w:rsidR="008749EC" w:rsidRPr="00440202" w:rsidDel="00D32953">
        <w:t xml:space="preserve"> </w:t>
      </w:r>
    </w:p>
    <w:p w14:paraId="391F98E6" w14:textId="77777777" w:rsidR="00F50EBE" w:rsidRPr="00440202" w:rsidRDefault="00F50EBE" w:rsidP="00357BE3">
      <w:pPr>
        <w:pStyle w:val="body"/>
        <w:ind w:firstLineChars="0" w:firstLine="0"/>
        <w:rPr>
          <w:rFonts w:ascii="Times New Roman" w:hAnsi="Times New Roman"/>
        </w:rPr>
      </w:pPr>
    </w:p>
    <w:p w14:paraId="487D637D" w14:textId="5E0AE6F5" w:rsidR="00D10534" w:rsidRPr="00440202" w:rsidRDefault="00AC79BA">
      <w:pPr>
        <w:pStyle w:val="2"/>
        <w:rPr>
          <w:rFonts w:ascii="Times New Roman" w:hAnsi="Times New Roman"/>
        </w:rPr>
      </w:pPr>
      <w:bookmarkStart w:id="34" w:name="_Ref272841425"/>
      <w:bookmarkStart w:id="35" w:name="_Ref272841428"/>
      <w:bookmarkStart w:id="36" w:name="_Toc41916568"/>
      <w:bookmarkStart w:id="37" w:name="_Ref132732566"/>
      <w:bookmarkStart w:id="38" w:name="_Ref132732573"/>
      <w:r w:rsidRPr="00440202">
        <w:rPr>
          <w:rFonts w:ascii="Times New Roman" w:hAnsi="Times New Roman"/>
        </w:rPr>
        <w:t>Log</w:t>
      </w:r>
      <w:r w:rsidR="007D2399" w:rsidRPr="00440202">
        <w:rPr>
          <w:rFonts w:ascii="Times New Roman" w:hAnsi="Times New Roman"/>
          <w:lang w:eastAsia="ja-JP"/>
        </w:rPr>
        <w:t xml:space="preserve"> </w:t>
      </w:r>
      <w:bookmarkEnd w:id="34"/>
      <w:bookmarkEnd w:id="35"/>
      <w:r w:rsidR="007D2399" w:rsidRPr="00440202">
        <w:rPr>
          <w:rFonts w:ascii="Times New Roman" w:hAnsi="Times New Roman"/>
        </w:rPr>
        <w:t>Classifications</w:t>
      </w:r>
      <w:bookmarkEnd w:id="36"/>
      <w:bookmarkEnd w:id="37"/>
      <w:bookmarkEnd w:id="38"/>
    </w:p>
    <w:p w14:paraId="5433164F" w14:textId="4039F730" w:rsidR="001E72D7" w:rsidRPr="00440202" w:rsidRDefault="001E72D7" w:rsidP="00031B53">
      <w:pPr>
        <w:pStyle w:val="a6"/>
      </w:pPr>
      <w:r w:rsidRPr="00440202">
        <w:t xml:space="preserve">Table </w:t>
      </w:r>
      <w:r w:rsidR="000A50CE" w:rsidRPr="00440202">
        <w:fldChar w:fldCharType="begin"/>
      </w:r>
      <w:r w:rsidR="000A50CE" w:rsidRPr="00440202">
        <w:instrText xml:space="preserve"> STYLEREF 1 \s </w:instrText>
      </w:r>
      <w:r w:rsidR="000A50CE" w:rsidRPr="00440202">
        <w:fldChar w:fldCharType="separate"/>
      </w:r>
      <w:r w:rsidR="005114ED">
        <w:rPr>
          <w:noProof/>
        </w:rPr>
        <w:t>2</w:t>
      </w:r>
      <w:r w:rsidR="000A50CE" w:rsidRPr="00440202">
        <w:fldChar w:fldCharType="end"/>
      </w:r>
      <w:r w:rsidR="000A50CE" w:rsidRPr="00440202">
        <w:noBreakHyphen/>
      </w:r>
      <w:r w:rsidR="000A50CE" w:rsidRPr="00440202">
        <w:fldChar w:fldCharType="begin"/>
      </w:r>
      <w:r w:rsidR="000A50CE" w:rsidRPr="00440202">
        <w:instrText xml:space="preserve"> SEQ Table \* ARABIC \s 1 </w:instrText>
      </w:r>
      <w:r w:rsidR="000A50CE" w:rsidRPr="00440202">
        <w:fldChar w:fldCharType="separate"/>
      </w:r>
      <w:r w:rsidR="005114ED">
        <w:rPr>
          <w:noProof/>
        </w:rPr>
        <w:t>1</w:t>
      </w:r>
      <w:r w:rsidR="000A50CE" w:rsidRPr="00440202">
        <w:fldChar w:fldCharType="end"/>
      </w:r>
      <w:r w:rsidRPr="00440202">
        <w:t xml:space="preserve"> </w:t>
      </w:r>
      <w:r w:rsidR="00EB727D" w:rsidRPr="00440202">
        <w:t>Log Output System</w:t>
      </w:r>
    </w:p>
    <w:tbl>
      <w:tblPr>
        <w:tblW w:w="95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421"/>
        <w:gridCol w:w="1968"/>
        <w:gridCol w:w="7154"/>
      </w:tblGrid>
      <w:tr w:rsidR="00AA616C" w:rsidRPr="00440202" w14:paraId="1C5567AE" w14:textId="77777777" w:rsidTr="000C178F">
        <w:tc>
          <w:tcPr>
            <w:tcW w:w="421" w:type="dxa"/>
            <w:tcBorders>
              <w:top w:val="single" w:sz="4" w:space="0" w:color="auto"/>
              <w:left w:val="single" w:sz="4" w:space="0" w:color="auto"/>
              <w:bottom w:val="single" w:sz="4" w:space="0" w:color="auto"/>
              <w:right w:val="single" w:sz="4" w:space="0" w:color="auto"/>
              <w:tl2br w:val="nil"/>
              <w:tr2bl w:val="nil"/>
            </w:tcBorders>
            <w:shd w:val="pct20" w:color="auto" w:fill="auto"/>
          </w:tcPr>
          <w:p w14:paraId="56E03031" w14:textId="7706D4C8" w:rsidR="00AA616C" w:rsidRPr="00440202" w:rsidRDefault="00625588" w:rsidP="003B2947">
            <w:pPr>
              <w:snapToGrid w:val="0"/>
              <w:spacing w:line="0" w:lineRule="atLeast"/>
              <w:rPr>
                <w:rFonts w:ascii="Times New Roman" w:hAnsi="Times New Roman"/>
                <w:sz w:val="16"/>
              </w:rPr>
            </w:pPr>
            <w:r w:rsidRPr="00440202">
              <w:rPr>
                <w:rFonts w:ascii="Times New Roman" w:eastAsia="Arial Narrow" w:hAnsi="Times New Roman"/>
                <w:sz w:val="16"/>
                <w:szCs w:val="16"/>
              </w:rPr>
              <w:t>No</w:t>
            </w:r>
            <w:r w:rsidR="00EF2D56" w:rsidRPr="00440202">
              <w:rPr>
                <w:rFonts w:ascii="Times New Roman" w:eastAsia="Arial Narrow" w:hAnsi="Times New Roman"/>
                <w:sz w:val="16"/>
                <w:szCs w:val="16"/>
              </w:rPr>
              <w:t>.</w:t>
            </w:r>
          </w:p>
        </w:tc>
        <w:tc>
          <w:tcPr>
            <w:tcW w:w="1968" w:type="dxa"/>
            <w:tcBorders>
              <w:top w:val="single" w:sz="4" w:space="0" w:color="auto"/>
              <w:left w:val="single" w:sz="4" w:space="0" w:color="auto"/>
              <w:bottom w:val="single" w:sz="4" w:space="0" w:color="auto"/>
              <w:right w:val="single" w:sz="4" w:space="0" w:color="auto"/>
              <w:tl2br w:val="nil"/>
              <w:tr2bl w:val="nil"/>
            </w:tcBorders>
            <w:shd w:val="pct20" w:color="auto" w:fill="auto"/>
          </w:tcPr>
          <w:p w14:paraId="71A5B15F" w14:textId="04A59F3E" w:rsidR="00AA616C" w:rsidRPr="00440202" w:rsidRDefault="00625588" w:rsidP="003B2947">
            <w:pPr>
              <w:snapToGrid w:val="0"/>
              <w:spacing w:line="0" w:lineRule="atLeast"/>
              <w:rPr>
                <w:rFonts w:ascii="Times New Roman" w:hAnsi="Times New Roman"/>
                <w:sz w:val="16"/>
              </w:rPr>
            </w:pPr>
            <w:r w:rsidRPr="00440202">
              <w:rPr>
                <w:rFonts w:ascii="Times New Roman" w:hAnsi="Times New Roman"/>
                <w:sz w:val="16"/>
              </w:rPr>
              <w:t>Log Classifications</w:t>
            </w:r>
          </w:p>
        </w:tc>
        <w:tc>
          <w:tcPr>
            <w:tcW w:w="7154" w:type="dxa"/>
            <w:tcBorders>
              <w:top w:val="single" w:sz="4" w:space="0" w:color="auto"/>
              <w:left w:val="single" w:sz="4" w:space="0" w:color="auto"/>
              <w:bottom w:val="single" w:sz="4" w:space="0" w:color="auto"/>
              <w:right w:val="single" w:sz="4" w:space="0" w:color="auto"/>
              <w:tl2br w:val="nil"/>
              <w:tr2bl w:val="nil"/>
            </w:tcBorders>
            <w:shd w:val="pct20" w:color="auto" w:fill="auto"/>
          </w:tcPr>
          <w:p w14:paraId="7C928717" w14:textId="60DAC591" w:rsidR="00AA616C" w:rsidRPr="00440202" w:rsidRDefault="00625588" w:rsidP="003B2947">
            <w:pPr>
              <w:snapToGrid w:val="0"/>
              <w:spacing w:line="0" w:lineRule="atLeast"/>
              <w:rPr>
                <w:rFonts w:ascii="Times New Roman" w:hAnsi="Times New Roman"/>
                <w:sz w:val="16"/>
              </w:rPr>
            </w:pPr>
            <w:r w:rsidRPr="00440202">
              <w:rPr>
                <w:rFonts w:ascii="Times New Roman" w:hAnsi="Times New Roman"/>
                <w:sz w:val="16"/>
              </w:rPr>
              <w:t>Outline</w:t>
            </w:r>
          </w:p>
        </w:tc>
      </w:tr>
      <w:tr w:rsidR="00BE3E63" w:rsidRPr="00440202" w14:paraId="1E9AED06" w14:textId="77777777" w:rsidTr="000C178F">
        <w:tc>
          <w:tcPr>
            <w:tcW w:w="421" w:type="dxa"/>
          </w:tcPr>
          <w:p w14:paraId="6A2ECB31" w14:textId="77777777" w:rsidR="00BE3E63" w:rsidRPr="00440202" w:rsidRDefault="00BE3E63" w:rsidP="00822195">
            <w:pPr>
              <w:numPr>
                <w:ilvl w:val="0"/>
                <w:numId w:val="16"/>
              </w:numPr>
              <w:snapToGrid w:val="0"/>
              <w:spacing w:line="0" w:lineRule="atLeast"/>
              <w:jc w:val="right"/>
              <w:rPr>
                <w:rFonts w:ascii="Times New Roman" w:hAnsi="Times New Roman"/>
                <w:sz w:val="16"/>
              </w:rPr>
            </w:pPr>
          </w:p>
        </w:tc>
        <w:tc>
          <w:tcPr>
            <w:tcW w:w="1968" w:type="dxa"/>
          </w:tcPr>
          <w:p w14:paraId="203607DF" w14:textId="27DA5135" w:rsidR="00BE3E63" w:rsidRPr="00440202" w:rsidRDefault="006B12DA" w:rsidP="00EF1AAA">
            <w:pPr>
              <w:snapToGrid w:val="0"/>
              <w:rPr>
                <w:rFonts w:ascii="Times New Roman" w:hAnsi="Times New Roman"/>
                <w:sz w:val="16"/>
              </w:rPr>
            </w:pPr>
            <w:r w:rsidRPr="00440202">
              <w:rPr>
                <w:rFonts w:ascii="Times New Roman" w:hAnsi="Times New Roman"/>
                <w:sz w:val="16"/>
              </w:rPr>
              <w:t>Server log</w:t>
            </w:r>
          </w:p>
        </w:tc>
        <w:tc>
          <w:tcPr>
            <w:tcW w:w="7154" w:type="dxa"/>
          </w:tcPr>
          <w:p w14:paraId="3EA86373" w14:textId="1ED03221" w:rsidR="006B12DA" w:rsidRPr="00440202" w:rsidRDefault="006B12DA" w:rsidP="006B12DA">
            <w:pPr>
              <w:snapToGrid w:val="0"/>
              <w:rPr>
                <w:rFonts w:ascii="Times New Roman" w:hAnsi="Times New Roman"/>
                <w:sz w:val="16"/>
              </w:rPr>
            </w:pPr>
            <w:r w:rsidRPr="00440202">
              <w:rPr>
                <w:rFonts w:ascii="Times New Roman" w:hAnsi="Times New Roman"/>
                <w:sz w:val="16"/>
              </w:rPr>
              <w:t>Portal Server start log</w:t>
            </w:r>
          </w:p>
          <w:p w14:paraId="5CFC0905" w14:textId="77777777" w:rsidR="006B12DA" w:rsidRPr="00440202" w:rsidRDefault="006B12DA" w:rsidP="006B12DA">
            <w:pPr>
              <w:snapToGrid w:val="0"/>
              <w:rPr>
                <w:rFonts w:ascii="Times New Roman" w:hAnsi="Times New Roman"/>
                <w:sz w:val="16"/>
              </w:rPr>
            </w:pPr>
            <w:r w:rsidRPr="00440202">
              <w:rPr>
                <w:rFonts w:ascii="Times New Roman" w:hAnsi="Times New Roman"/>
                <w:sz w:val="16"/>
              </w:rPr>
              <w:t>Portal Server debug log</w:t>
            </w:r>
          </w:p>
          <w:p w14:paraId="4BF2E147" w14:textId="77777777" w:rsidR="006B12DA" w:rsidRPr="00440202" w:rsidRDefault="006B12DA" w:rsidP="006B12DA">
            <w:pPr>
              <w:snapToGrid w:val="0"/>
              <w:rPr>
                <w:rFonts w:ascii="Times New Roman" w:hAnsi="Times New Roman"/>
                <w:sz w:val="16"/>
              </w:rPr>
            </w:pPr>
            <w:r w:rsidRPr="00440202">
              <w:rPr>
                <w:rFonts w:ascii="Times New Roman" w:hAnsi="Times New Roman"/>
                <w:sz w:val="16"/>
              </w:rPr>
              <w:t>Portal Server error log</w:t>
            </w:r>
          </w:p>
          <w:p w14:paraId="7A6CE55F" w14:textId="709ADD11" w:rsidR="006B12DA" w:rsidRDefault="006B12DA" w:rsidP="006B12DA">
            <w:pPr>
              <w:snapToGrid w:val="0"/>
              <w:rPr>
                <w:rFonts w:ascii="Times New Roman" w:hAnsi="Times New Roman"/>
                <w:sz w:val="16"/>
              </w:rPr>
            </w:pPr>
            <w:r w:rsidRPr="00440202">
              <w:rPr>
                <w:rFonts w:ascii="Times New Roman" w:hAnsi="Times New Roman"/>
                <w:sz w:val="16"/>
              </w:rPr>
              <w:t>Audit log</w:t>
            </w:r>
          </w:p>
          <w:p w14:paraId="001FBCF5" w14:textId="2E0F0855" w:rsidR="000E7595" w:rsidRPr="00440202" w:rsidRDefault="000E7595" w:rsidP="006B12DA">
            <w:pPr>
              <w:snapToGrid w:val="0"/>
              <w:rPr>
                <w:rFonts w:ascii="Times New Roman" w:hAnsi="Times New Roman"/>
                <w:sz w:val="16"/>
              </w:rPr>
            </w:pPr>
            <w:r>
              <w:rPr>
                <w:rFonts w:ascii="Times New Roman" w:hAnsi="Times New Roman" w:hint="eastAsia"/>
                <w:sz w:val="16"/>
              </w:rPr>
              <w:t>Acces</w:t>
            </w:r>
            <w:r>
              <w:rPr>
                <w:rFonts w:ascii="Times New Roman" w:hAnsi="Times New Roman"/>
                <w:sz w:val="16"/>
              </w:rPr>
              <w:t>s log</w:t>
            </w:r>
          </w:p>
          <w:p w14:paraId="7C385B4C" w14:textId="24E4A090" w:rsidR="00BE2949" w:rsidRPr="00440202" w:rsidRDefault="00BE2949" w:rsidP="00E3680C">
            <w:pPr>
              <w:snapToGrid w:val="0"/>
              <w:rPr>
                <w:rFonts w:ascii="Times New Roman" w:hAnsi="Times New Roman"/>
                <w:sz w:val="16"/>
              </w:rPr>
            </w:pPr>
            <w:bookmarkStart w:id="39" w:name="_Hlk24462048"/>
            <w:r w:rsidRPr="00440202">
              <w:rPr>
                <w:rFonts w:ascii="Times New Roman" w:hAnsi="Times New Roman"/>
                <w:sz w:val="16"/>
              </w:rPr>
              <w:t>GW</w:t>
            </w:r>
            <w:r w:rsidR="006B12DA" w:rsidRPr="00440202">
              <w:rPr>
                <w:rFonts w:ascii="Times New Roman" w:hAnsi="Times New Roman"/>
                <w:sz w:val="16"/>
              </w:rPr>
              <w:t xml:space="preserve"> access log</w:t>
            </w:r>
          </w:p>
          <w:bookmarkEnd w:id="39"/>
          <w:p w14:paraId="33A0904F" w14:textId="77777777" w:rsidR="006B12DA" w:rsidRPr="00440202" w:rsidRDefault="00BE2949" w:rsidP="006B12DA">
            <w:pPr>
              <w:snapToGrid w:val="0"/>
              <w:rPr>
                <w:rFonts w:ascii="Times New Roman" w:hAnsi="Times New Roman"/>
                <w:sz w:val="16"/>
              </w:rPr>
            </w:pPr>
            <w:r w:rsidRPr="00440202">
              <w:rPr>
                <w:rFonts w:ascii="Times New Roman" w:hAnsi="Times New Roman"/>
                <w:sz w:val="16"/>
              </w:rPr>
              <w:t>GW</w:t>
            </w:r>
            <w:r w:rsidR="006B12DA" w:rsidRPr="00440202">
              <w:rPr>
                <w:rFonts w:ascii="Times New Roman" w:hAnsi="Times New Roman"/>
                <w:sz w:val="16"/>
              </w:rPr>
              <w:t xml:space="preserve"> error log</w:t>
            </w:r>
          </w:p>
          <w:p w14:paraId="76F34581" w14:textId="77777777" w:rsidR="00BE2949" w:rsidRDefault="00BE2949">
            <w:pPr>
              <w:snapToGrid w:val="0"/>
              <w:rPr>
                <w:rFonts w:ascii="Times New Roman" w:hAnsi="Times New Roman"/>
                <w:sz w:val="16"/>
              </w:rPr>
            </w:pPr>
            <w:r w:rsidRPr="00440202">
              <w:rPr>
                <w:rFonts w:ascii="Times New Roman" w:hAnsi="Times New Roman"/>
                <w:sz w:val="16"/>
              </w:rPr>
              <w:t>IDP</w:t>
            </w:r>
            <w:r w:rsidR="006B12DA" w:rsidRPr="00440202">
              <w:rPr>
                <w:rFonts w:ascii="Times New Roman" w:hAnsi="Times New Roman"/>
                <w:sz w:val="16"/>
              </w:rPr>
              <w:t xml:space="preserve"> server log</w:t>
            </w:r>
          </w:p>
          <w:p w14:paraId="64F17824" w14:textId="1C689A0E" w:rsidR="00114D83" w:rsidRPr="00440202" w:rsidRDefault="00114D83">
            <w:pPr>
              <w:snapToGrid w:val="0"/>
              <w:rPr>
                <w:rFonts w:ascii="Times New Roman" w:hAnsi="Times New Roman"/>
                <w:sz w:val="16"/>
              </w:rPr>
            </w:pPr>
            <w:r>
              <w:rPr>
                <w:rFonts w:ascii="Times New Roman" w:hAnsi="Times New Roman" w:hint="eastAsia"/>
                <w:sz w:val="16"/>
              </w:rPr>
              <w:t>I</w:t>
            </w:r>
            <w:r>
              <w:rPr>
                <w:rFonts w:ascii="Times New Roman" w:hAnsi="Times New Roman"/>
                <w:sz w:val="16"/>
              </w:rPr>
              <w:t>DP access log</w:t>
            </w:r>
          </w:p>
        </w:tc>
      </w:tr>
      <w:tr w:rsidR="006B12DA" w:rsidRPr="00440202" w14:paraId="50C498CD" w14:textId="77777777" w:rsidTr="000C178F">
        <w:tc>
          <w:tcPr>
            <w:tcW w:w="421" w:type="dxa"/>
          </w:tcPr>
          <w:p w14:paraId="436A1A74" w14:textId="77777777" w:rsidR="006B12DA" w:rsidRPr="00440202" w:rsidRDefault="006B12DA" w:rsidP="006B12DA">
            <w:pPr>
              <w:numPr>
                <w:ilvl w:val="0"/>
                <w:numId w:val="16"/>
              </w:numPr>
              <w:snapToGrid w:val="0"/>
              <w:spacing w:line="0" w:lineRule="atLeast"/>
              <w:jc w:val="right"/>
              <w:rPr>
                <w:rFonts w:ascii="Times New Roman" w:hAnsi="Times New Roman"/>
                <w:sz w:val="16"/>
              </w:rPr>
            </w:pPr>
          </w:p>
        </w:tc>
        <w:tc>
          <w:tcPr>
            <w:tcW w:w="1968" w:type="dxa"/>
          </w:tcPr>
          <w:p w14:paraId="5885BF36" w14:textId="79C57114" w:rsidR="006B12DA" w:rsidRPr="00440202" w:rsidRDefault="006B12DA" w:rsidP="006B12DA">
            <w:pPr>
              <w:snapToGrid w:val="0"/>
              <w:rPr>
                <w:rFonts w:ascii="Times New Roman" w:hAnsi="Times New Roman"/>
                <w:sz w:val="16"/>
              </w:rPr>
            </w:pPr>
            <w:r w:rsidRPr="00440202">
              <w:rPr>
                <w:rFonts w:ascii="Times New Roman" w:hAnsi="Times New Roman"/>
                <w:sz w:val="16"/>
              </w:rPr>
              <w:t>Installer log</w:t>
            </w:r>
          </w:p>
        </w:tc>
        <w:tc>
          <w:tcPr>
            <w:tcW w:w="7154" w:type="dxa"/>
          </w:tcPr>
          <w:p w14:paraId="3F528DD6" w14:textId="77777777" w:rsidR="006B12DA" w:rsidRPr="00440202" w:rsidRDefault="006B12DA" w:rsidP="006B12DA">
            <w:pPr>
              <w:snapToGrid w:val="0"/>
              <w:rPr>
                <w:rFonts w:ascii="Times New Roman" w:hAnsi="Times New Roman"/>
                <w:sz w:val="16"/>
              </w:rPr>
            </w:pPr>
            <w:r w:rsidRPr="00440202">
              <w:rPr>
                <w:rFonts w:ascii="Times New Roman" w:hAnsi="Times New Roman"/>
                <w:sz w:val="16"/>
              </w:rPr>
              <w:t>Installation log</w:t>
            </w:r>
          </w:p>
          <w:p w14:paraId="5D181213" w14:textId="77777777" w:rsidR="006B12DA" w:rsidRPr="00440202" w:rsidRDefault="006B12DA" w:rsidP="006B12DA">
            <w:pPr>
              <w:snapToGrid w:val="0"/>
              <w:rPr>
                <w:rFonts w:ascii="Times New Roman" w:hAnsi="Times New Roman"/>
                <w:sz w:val="16"/>
              </w:rPr>
            </w:pPr>
            <w:r w:rsidRPr="00440202">
              <w:rPr>
                <w:rFonts w:ascii="Times New Roman" w:hAnsi="Times New Roman"/>
                <w:sz w:val="16"/>
              </w:rPr>
              <w:t>Installation interruption log</w:t>
            </w:r>
          </w:p>
          <w:p w14:paraId="1E056A1D" w14:textId="695C82DA" w:rsidR="006B12DA" w:rsidRPr="00440202" w:rsidRDefault="006B12DA" w:rsidP="006B12DA">
            <w:pPr>
              <w:snapToGrid w:val="0"/>
              <w:rPr>
                <w:rFonts w:ascii="Times New Roman" w:hAnsi="Times New Roman"/>
                <w:sz w:val="16"/>
              </w:rPr>
            </w:pPr>
            <w:r w:rsidRPr="00440202">
              <w:rPr>
                <w:rFonts w:ascii="Times New Roman" w:hAnsi="Times New Roman"/>
                <w:sz w:val="16"/>
              </w:rPr>
              <w:t>Uninstallation log</w:t>
            </w:r>
          </w:p>
        </w:tc>
      </w:tr>
      <w:tr w:rsidR="006B12DA" w:rsidRPr="00440202" w14:paraId="0848EAB7" w14:textId="77777777" w:rsidTr="000C178F">
        <w:tc>
          <w:tcPr>
            <w:tcW w:w="421" w:type="dxa"/>
          </w:tcPr>
          <w:p w14:paraId="5E8E46C4" w14:textId="77777777" w:rsidR="006B12DA" w:rsidRPr="00440202" w:rsidRDefault="006B12DA" w:rsidP="006B12DA">
            <w:pPr>
              <w:numPr>
                <w:ilvl w:val="0"/>
                <w:numId w:val="16"/>
              </w:numPr>
              <w:snapToGrid w:val="0"/>
              <w:spacing w:line="0" w:lineRule="atLeast"/>
              <w:jc w:val="right"/>
              <w:rPr>
                <w:rFonts w:ascii="Times New Roman" w:hAnsi="Times New Roman"/>
                <w:sz w:val="16"/>
              </w:rPr>
            </w:pPr>
          </w:p>
        </w:tc>
        <w:tc>
          <w:tcPr>
            <w:tcW w:w="1968" w:type="dxa"/>
          </w:tcPr>
          <w:p w14:paraId="133DBD86" w14:textId="454F9020" w:rsidR="006B12DA" w:rsidRPr="00440202" w:rsidRDefault="006B12DA" w:rsidP="006B12DA">
            <w:pPr>
              <w:snapToGrid w:val="0"/>
              <w:rPr>
                <w:rFonts w:ascii="Times New Roman" w:hAnsi="Times New Roman"/>
                <w:sz w:val="16"/>
              </w:rPr>
            </w:pPr>
            <w:r w:rsidRPr="00440202">
              <w:rPr>
                <w:rFonts w:ascii="Times New Roman" w:hAnsi="Times New Roman"/>
                <w:sz w:val="16"/>
              </w:rPr>
              <w:t>CLI log</w:t>
            </w:r>
          </w:p>
        </w:tc>
        <w:tc>
          <w:tcPr>
            <w:tcW w:w="7154" w:type="dxa"/>
          </w:tcPr>
          <w:p w14:paraId="7857B6FE" w14:textId="77777777" w:rsidR="006B12DA" w:rsidRPr="00440202" w:rsidRDefault="006B12DA" w:rsidP="006B12DA">
            <w:pPr>
              <w:snapToGrid w:val="0"/>
              <w:rPr>
                <w:rFonts w:ascii="Times New Roman" w:hAnsi="Times New Roman"/>
                <w:sz w:val="16"/>
              </w:rPr>
            </w:pPr>
            <w:r w:rsidRPr="00440202">
              <w:rPr>
                <w:rFonts w:ascii="Times New Roman" w:hAnsi="Times New Roman"/>
                <w:sz w:val="16"/>
              </w:rPr>
              <w:t>cschgconnect command log</w:t>
            </w:r>
          </w:p>
          <w:p w14:paraId="5814191F" w14:textId="77777777" w:rsidR="006B12DA" w:rsidRPr="00440202" w:rsidRDefault="006B12DA" w:rsidP="006B12DA">
            <w:pPr>
              <w:snapToGrid w:val="0"/>
              <w:rPr>
                <w:rFonts w:ascii="Times New Roman" w:hAnsi="Times New Roman"/>
                <w:sz w:val="16"/>
              </w:rPr>
            </w:pPr>
            <w:r w:rsidRPr="00440202">
              <w:rPr>
                <w:rFonts w:ascii="Times New Roman" w:hAnsi="Times New Roman"/>
                <w:sz w:val="16"/>
              </w:rPr>
              <w:t>csbackup command log</w:t>
            </w:r>
          </w:p>
          <w:p w14:paraId="16149501" w14:textId="77777777" w:rsidR="006B12DA" w:rsidRPr="00440202" w:rsidRDefault="006B12DA" w:rsidP="006B12DA">
            <w:pPr>
              <w:snapToGrid w:val="0"/>
              <w:rPr>
                <w:rFonts w:ascii="Times New Roman" w:hAnsi="Times New Roman"/>
                <w:sz w:val="16"/>
              </w:rPr>
            </w:pPr>
            <w:r w:rsidRPr="00440202">
              <w:rPr>
                <w:rFonts w:ascii="Times New Roman" w:hAnsi="Times New Roman"/>
                <w:sz w:val="16"/>
              </w:rPr>
              <w:t>csrestore command log</w:t>
            </w:r>
          </w:p>
          <w:p w14:paraId="7FDC1686" w14:textId="77777777" w:rsidR="006B12DA" w:rsidRDefault="006B12DA" w:rsidP="006B12DA">
            <w:pPr>
              <w:snapToGrid w:val="0"/>
              <w:rPr>
                <w:rFonts w:ascii="Times New Roman" w:hAnsi="Times New Roman"/>
                <w:sz w:val="16"/>
              </w:rPr>
            </w:pPr>
            <w:r w:rsidRPr="00440202">
              <w:rPr>
                <w:rFonts w:ascii="Times New Roman" w:hAnsi="Times New Roman"/>
                <w:sz w:val="16"/>
              </w:rPr>
              <w:t>csgetras command log</w:t>
            </w:r>
          </w:p>
          <w:p w14:paraId="634E1BEF" w14:textId="77777777" w:rsidR="00FF64D3" w:rsidRDefault="00FF64D3" w:rsidP="006B12DA">
            <w:pPr>
              <w:snapToGrid w:val="0"/>
              <w:rPr>
                <w:rFonts w:ascii="Times New Roman" w:hAnsi="Times New Roman"/>
                <w:sz w:val="16"/>
              </w:rPr>
            </w:pPr>
            <w:r>
              <w:rPr>
                <w:rFonts w:ascii="Times New Roman" w:hAnsi="Times New Roman" w:hint="eastAsia"/>
                <w:sz w:val="16"/>
              </w:rPr>
              <w:t>c</w:t>
            </w:r>
            <w:r>
              <w:rPr>
                <w:rFonts w:ascii="Times New Roman" w:hAnsi="Times New Roman"/>
                <w:sz w:val="16"/>
              </w:rPr>
              <w:t>ssslsetup</w:t>
            </w:r>
            <w:r w:rsidRPr="00440202">
              <w:rPr>
                <w:rFonts w:ascii="Times New Roman" w:hAnsi="Times New Roman"/>
                <w:sz w:val="16"/>
              </w:rPr>
              <w:t xml:space="preserve"> command log</w:t>
            </w:r>
          </w:p>
          <w:p w14:paraId="09C20916" w14:textId="4D75B5BB" w:rsidR="00B42CA9" w:rsidRDefault="00B42CA9" w:rsidP="00B42CA9">
            <w:pPr>
              <w:snapToGrid w:val="0"/>
              <w:rPr>
                <w:sz w:val="16"/>
              </w:rPr>
            </w:pPr>
            <w:r w:rsidRPr="00A36FD8">
              <w:rPr>
                <w:rFonts w:ascii="Times New Roman" w:hAnsi="Times New Roman"/>
                <w:sz w:val="16"/>
              </w:rPr>
              <w:t xml:space="preserve">cschgscale </w:t>
            </w:r>
            <w:r w:rsidRPr="00440202">
              <w:rPr>
                <w:rFonts w:ascii="Times New Roman" w:hAnsi="Times New Roman"/>
                <w:sz w:val="16"/>
              </w:rPr>
              <w:t>command log</w:t>
            </w:r>
          </w:p>
          <w:p w14:paraId="691B9F9A" w14:textId="77777777" w:rsidR="00B42CA9" w:rsidRDefault="00B42CA9" w:rsidP="00B42CA9">
            <w:pPr>
              <w:snapToGrid w:val="0"/>
              <w:rPr>
                <w:rFonts w:ascii="Times New Roman" w:hAnsi="Times New Roman"/>
                <w:sz w:val="16"/>
              </w:rPr>
            </w:pPr>
            <w:r w:rsidRPr="00A36FD8">
              <w:rPr>
                <w:rFonts w:ascii="Times New Roman" w:hAnsi="Times New Roman"/>
                <w:sz w:val="16"/>
              </w:rPr>
              <w:t xml:space="preserve">csbackupprescript </w:t>
            </w:r>
            <w:r w:rsidRPr="00440202">
              <w:rPr>
                <w:rFonts w:ascii="Times New Roman" w:hAnsi="Times New Roman"/>
                <w:sz w:val="16"/>
              </w:rPr>
              <w:t>command log</w:t>
            </w:r>
          </w:p>
          <w:p w14:paraId="4800D0FD" w14:textId="77777777" w:rsidR="00A36FD8" w:rsidRDefault="00A36FD8" w:rsidP="00B42CA9">
            <w:pPr>
              <w:snapToGrid w:val="0"/>
              <w:rPr>
                <w:rFonts w:ascii="Times New Roman" w:hAnsi="Times New Roman"/>
                <w:sz w:val="16"/>
              </w:rPr>
            </w:pPr>
            <w:r>
              <w:rPr>
                <w:rFonts w:ascii="Times New Roman" w:hAnsi="Times New Roman" w:hint="eastAsia"/>
                <w:sz w:val="16"/>
              </w:rPr>
              <w:t>c</w:t>
            </w:r>
            <w:r>
              <w:rPr>
                <w:rFonts w:ascii="Times New Roman" w:hAnsi="Times New Roman"/>
                <w:sz w:val="16"/>
              </w:rPr>
              <w:t>sdbmigration command log</w:t>
            </w:r>
          </w:p>
          <w:p w14:paraId="429C7BDF" w14:textId="7B27D273" w:rsidR="00A36FD8" w:rsidRPr="00440202" w:rsidRDefault="00A36FD8" w:rsidP="00B42CA9">
            <w:pPr>
              <w:snapToGrid w:val="0"/>
              <w:rPr>
                <w:rFonts w:ascii="Times New Roman" w:hAnsi="Times New Roman"/>
                <w:sz w:val="16"/>
              </w:rPr>
            </w:pPr>
            <w:r>
              <w:rPr>
                <w:rFonts w:ascii="Times New Roman" w:hAnsi="Times New Roman" w:hint="eastAsia"/>
                <w:sz w:val="16"/>
              </w:rPr>
              <w:t>c</w:t>
            </w:r>
            <w:r>
              <w:rPr>
                <w:rFonts w:ascii="Times New Roman" w:hAnsi="Times New Roman"/>
                <w:sz w:val="16"/>
              </w:rPr>
              <w:t>spostdbmigration command log</w:t>
            </w:r>
          </w:p>
        </w:tc>
      </w:tr>
    </w:tbl>
    <w:p w14:paraId="6C4C54F2" w14:textId="77777777" w:rsidR="007A26CE" w:rsidRPr="00440202" w:rsidRDefault="007A26CE">
      <w:pPr>
        <w:widowControl/>
        <w:jc w:val="left"/>
        <w:rPr>
          <w:rFonts w:ascii="Times New Roman" w:hAnsi="Times New Roman"/>
          <w:lang w:val="x-none" w:eastAsia="x-none"/>
        </w:rPr>
      </w:pPr>
      <w:r w:rsidRPr="00440202">
        <w:rPr>
          <w:rFonts w:ascii="Times New Roman" w:hAnsi="Times New Roman"/>
        </w:rPr>
        <w:br w:type="page"/>
      </w:r>
    </w:p>
    <w:p w14:paraId="0D80AAD0" w14:textId="57DC37B5" w:rsidR="001B6385" w:rsidRPr="00440202" w:rsidRDefault="001B6385" w:rsidP="00031B53">
      <w:pPr>
        <w:pStyle w:val="a6"/>
        <w:rPr>
          <w:lang w:val="en-CA"/>
        </w:rPr>
      </w:pPr>
      <w:bookmarkStart w:id="40" w:name="_Ref38378517"/>
      <w:bookmarkStart w:id="41" w:name="_Ref423524306"/>
      <w:bookmarkStart w:id="42" w:name="_Ref423511593"/>
      <w:r w:rsidRPr="00440202">
        <w:lastRenderedPageBreak/>
        <w:t xml:space="preserve">Table </w:t>
      </w:r>
      <w:r w:rsidR="000A50CE" w:rsidRPr="00440202">
        <w:fldChar w:fldCharType="begin"/>
      </w:r>
      <w:r w:rsidR="000A50CE" w:rsidRPr="00440202">
        <w:instrText xml:space="preserve"> STYLEREF 1 \s </w:instrText>
      </w:r>
      <w:r w:rsidR="000A50CE" w:rsidRPr="00440202">
        <w:fldChar w:fldCharType="separate"/>
      </w:r>
      <w:r w:rsidR="005114ED">
        <w:rPr>
          <w:noProof/>
        </w:rPr>
        <w:t>2</w:t>
      </w:r>
      <w:r w:rsidR="000A50CE" w:rsidRPr="00440202">
        <w:fldChar w:fldCharType="end"/>
      </w:r>
      <w:r w:rsidR="000A50CE" w:rsidRPr="00440202">
        <w:noBreakHyphen/>
      </w:r>
      <w:r w:rsidR="000A50CE" w:rsidRPr="00440202">
        <w:fldChar w:fldCharType="begin"/>
      </w:r>
      <w:r w:rsidR="000A50CE" w:rsidRPr="00440202">
        <w:instrText xml:space="preserve"> SEQ Table \* ARABIC \s 1 </w:instrText>
      </w:r>
      <w:r w:rsidR="000A50CE" w:rsidRPr="00440202">
        <w:fldChar w:fldCharType="separate"/>
      </w:r>
      <w:r w:rsidR="005114ED">
        <w:rPr>
          <w:noProof/>
        </w:rPr>
        <w:t>2</w:t>
      </w:r>
      <w:r w:rsidR="000A50CE" w:rsidRPr="00440202">
        <w:fldChar w:fldCharType="end"/>
      </w:r>
      <w:r w:rsidRPr="00440202">
        <w:t xml:space="preserve"> Server</w:t>
      </w:r>
      <w:r w:rsidR="00C34429" w:rsidRPr="00440202">
        <w:rPr>
          <w:lang w:eastAsia="ja-JP"/>
        </w:rPr>
        <w:t>Log File List</w:t>
      </w:r>
      <w:bookmarkEnd w:id="40"/>
    </w:p>
    <w:p w14:paraId="3D4CCC5E" w14:textId="77777777" w:rsidR="0005087E" w:rsidRPr="00440202" w:rsidRDefault="0005087E" w:rsidP="0005087E">
      <w:pPr>
        <w:snapToGrid w:val="0"/>
        <w:rPr>
          <w:rFonts w:ascii="Times New Roman" w:hAnsi="Times New Roman"/>
          <w:sz w:val="16"/>
          <w:szCs w:val="20"/>
        </w:rPr>
      </w:pPr>
    </w:p>
    <w:tbl>
      <w:tblPr>
        <w:tblW w:w="9929" w:type="dxa"/>
        <w:tblInd w:w="-1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568"/>
        <w:gridCol w:w="2693"/>
        <w:gridCol w:w="2977"/>
        <w:gridCol w:w="708"/>
        <w:gridCol w:w="2983"/>
      </w:tblGrid>
      <w:tr w:rsidR="000C178F" w:rsidRPr="00440202" w14:paraId="322AA284" w14:textId="77777777" w:rsidTr="000C178F">
        <w:trPr>
          <w:trHeight w:val="343"/>
        </w:trPr>
        <w:tc>
          <w:tcPr>
            <w:tcW w:w="568" w:type="dxa"/>
            <w:tcBorders>
              <w:bottom w:val="single" w:sz="6" w:space="0" w:color="auto"/>
            </w:tcBorders>
            <w:shd w:val="clear" w:color="auto" w:fill="C0C0C0"/>
            <w:vAlign w:val="center"/>
          </w:tcPr>
          <w:p w14:paraId="46490445" w14:textId="489706FC" w:rsidR="00962BEA" w:rsidRPr="00440202" w:rsidRDefault="00962BEA" w:rsidP="00962BEA">
            <w:pPr>
              <w:rPr>
                <w:rFonts w:ascii="Times New Roman" w:hAnsi="Times New Roman"/>
                <w:sz w:val="16"/>
                <w:szCs w:val="20"/>
              </w:rPr>
            </w:pPr>
            <w:r w:rsidRPr="00440202">
              <w:rPr>
                <w:rFonts w:ascii="Times New Roman" w:hAnsi="Times New Roman"/>
                <w:sz w:val="16"/>
                <w:szCs w:val="20"/>
              </w:rPr>
              <w:t>No</w:t>
            </w:r>
            <w:r w:rsidR="00FE4409" w:rsidRPr="00440202">
              <w:rPr>
                <w:rFonts w:ascii="Times New Roman" w:hAnsi="Times New Roman"/>
                <w:sz w:val="16"/>
                <w:szCs w:val="20"/>
              </w:rPr>
              <w:t>.</w:t>
            </w:r>
          </w:p>
        </w:tc>
        <w:tc>
          <w:tcPr>
            <w:tcW w:w="2693" w:type="dxa"/>
            <w:tcBorders>
              <w:bottom w:val="single" w:sz="6" w:space="0" w:color="auto"/>
            </w:tcBorders>
            <w:shd w:val="clear" w:color="auto" w:fill="C0C0C0"/>
            <w:vAlign w:val="center"/>
          </w:tcPr>
          <w:p w14:paraId="57D99466" w14:textId="0FBF6EC0" w:rsidR="00962BEA" w:rsidRPr="00440202" w:rsidRDefault="00962BEA" w:rsidP="00962BEA">
            <w:pPr>
              <w:rPr>
                <w:rFonts w:ascii="Times New Roman" w:hAnsi="Times New Roman"/>
                <w:sz w:val="16"/>
                <w:szCs w:val="20"/>
              </w:rPr>
            </w:pPr>
            <w:r w:rsidRPr="00440202">
              <w:rPr>
                <w:rFonts w:ascii="Times New Roman" w:hAnsi="Times New Roman"/>
                <w:sz w:val="16"/>
                <w:szCs w:val="20"/>
              </w:rPr>
              <w:t>Log file name</w:t>
            </w:r>
          </w:p>
        </w:tc>
        <w:tc>
          <w:tcPr>
            <w:tcW w:w="2977" w:type="dxa"/>
            <w:tcBorders>
              <w:bottom w:val="single" w:sz="6" w:space="0" w:color="auto"/>
            </w:tcBorders>
            <w:shd w:val="clear" w:color="auto" w:fill="C0C0C0"/>
            <w:vAlign w:val="center"/>
          </w:tcPr>
          <w:p w14:paraId="7A35A7E6" w14:textId="532BE2D3" w:rsidR="00962BEA" w:rsidRPr="00440202" w:rsidRDefault="00962BEA" w:rsidP="00962BEA">
            <w:pPr>
              <w:rPr>
                <w:rFonts w:ascii="Times New Roman" w:hAnsi="Times New Roman"/>
                <w:sz w:val="16"/>
                <w:szCs w:val="20"/>
              </w:rPr>
            </w:pPr>
            <w:r w:rsidRPr="00440202">
              <w:rPr>
                <w:rFonts w:ascii="Times New Roman" w:hAnsi="Times New Roman"/>
                <w:sz w:val="16"/>
                <w:szCs w:val="20"/>
              </w:rPr>
              <w:t>Output directory</w:t>
            </w:r>
          </w:p>
        </w:tc>
        <w:tc>
          <w:tcPr>
            <w:tcW w:w="708" w:type="dxa"/>
            <w:tcBorders>
              <w:bottom w:val="single" w:sz="6" w:space="0" w:color="auto"/>
              <w:right w:val="single" w:sz="4" w:space="0" w:color="auto"/>
            </w:tcBorders>
            <w:shd w:val="clear" w:color="auto" w:fill="C0C0C0"/>
            <w:vAlign w:val="center"/>
          </w:tcPr>
          <w:p w14:paraId="30CADACF" w14:textId="61606C6D" w:rsidR="00962BEA" w:rsidRPr="00440202" w:rsidRDefault="00962BEA" w:rsidP="00962BEA">
            <w:pPr>
              <w:rPr>
                <w:rFonts w:ascii="Times New Roman" w:hAnsi="Times New Roman"/>
                <w:sz w:val="16"/>
                <w:szCs w:val="20"/>
              </w:rPr>
            </w:pPr>
            <w:r w:rsidRPr="00440202">
              <w:rPr>
                <w:rFonts w:ascii="Times New Roman" w:hAnsi="Times New Roman"/>
                <w:sz w:val="16"/>
                <w:szCs w:val="20"/>
              </w:rPr>
              <w:t>Lin</w:t>
            </w:r>
            <w:r w:rsidR="00B75E02" w:rsidRPr="00440202">
              <w:rPr>
                <w:rFonts w:ascii="Times New Roman" w:hAnsi="Times New Roman"/>
                <w:sz w:val="16"/>
                <w:szCs w:val="20"/>
              </w:rPr>
              <w:t>ux</w:t>
            </w:r>
          </w:p>
        </w:tc>
        <w:tc>
          <w:tcPr>
            <w:tcW w:w="2983" w:type="dxa"/>
            <w:tcBorders>
              <w:left w:val="single" w:sz="4" w:space="0" w:color="auto"/>
              <w:bottom w:val="single" w:sz="6" w:space="0" w:color="auto"/>
            </w:tcBorders>
            <w:shd w:val="clear" w:color="auto" w:fill="C0C0C0"/>
            <w:vAlign w:val="center"/>
          </w:tcPr>
          <w:p w14:paraId="7138FC0E" w14:textId="55A99E41" w:rsidR="00962BEA" w:rsidRPr="00440202" w:rsidRDefault="00962BEA" w:rsidP="00962BEA">
            <w:pPr>
              <w:rPr>
                <w:rFonts w:ascii="Times New Roman" w:hAnsi="Times New Roman"/>
                <w:sz w:val="16"/>
                <w:szCs w:val="20"/>
              </w:rPr>
            </w:pPr>
            <w:r w:rsidRPr="00440202">
              <w:rPr>
                <w:rFonts w:ascii="Times New Roman" w:hAnsi="Times New Roman"/>
                <w:sz w:val="16"/>
                <w:szCs w:val="20"/>
              </w:rPr>
              <w:t>Output information</w:t>
            </w:r>
          </w:p>
        </w:tc>
      </w:tr>
      <w:tr w:rsidR="00324BC2" w:rsidRPr="00440202" w14:paraId="56880C92" w14:textId="77777777" w:rsidTr="000C178F">
        <w:tc>
          <w:tcPr>
            <w:tcW w:w="568" w:type="dxa"/>
          </w:tcPr>
          <w:p w14:paraId="28A97E7E" w14:textId="77777777" w:rsidR="00324BC2" w:rsidRPr="00440202" w:rsidRDefault="00324BC2" w:rsidP="00962BEA">
            <w:pPr>
              <w:rPr>
                <w:rFonts w:ascii="Times New Roman" w:hAnsi="Times New Roman"/>
                <w:sz w:val="16"/>
                <w:szCs w:val="20"/>
              </w:rPr>
            </w:pPr>
            <w:r w:rsidRPr="00440202">
              <w:rPr>
                <w:rFonts w:ascii="Times New Roman" w:hAnsi="Times New Roman"/>
                <w:sz w:val="16"/>
                <w:szCs w:val="20"/>
              </w:rPr>
              <w:t>1</w:t>
            </w:r>
          </w:p>
        </w:tc>
        <w:tc>
          <w:tcPr>
            <w:tcW w:w="2693" w:type="dxa"/>
          </w:tcPr>
          <w:p w14:paraId="27243DA7" w14:textId="2AB86B73" w:rsidR="00324BC2" w:rsidRPr="00440202" w:rsidRDefault="00324BC2" w:rsidP="00962BEA">
            <w:pPr>
              <w:rPr>
                <w:rFonts w:ascii="Times New Roman" w:hAnsi="Times New Roman"/>
                <w:sz w:val="16"/>
                <w:szCs w:val="20"/>
              </w:rPr>
            </w:pPr>
            <w:r w:rsidRPr="00440202">
              <w:rPr>
                <w:rFonts w:ascii="Times New Roman" w:hAnsi="Times New Roman"/>
                <w:sz w:val="16"/>
                <w:szCs w:val="20"/>
              </w:rPr>
              <w:t>csportal.log</w:t>
            </w:r>
          </w:p>
        </w:tc>
        <w:tc>
          <w:tcPr>
            <w:tcW w:w="2977" w:type="dxa"/>
            <w:vMerge w:val="restart"/>
          </w:tcPr>
          <w:p w14:paraId="096667C4" w14:textId="2481EB15" w:rsidR="00324BC2" w:rsidRPr="00440202" w:rsidRDefault="00324BC2" w:rsidP="00962BEA">
            <w:pPr>
              <w:rPr>
                <w:rFonts w:ascii="Times New Roman" w:hAnsi="Times New Roman"/>
                <w:i/>
                <w:iCs/>
                <w:sz w:val="16"/>
                <w:szCs w:val="20"/>
              </w:rPr>
            </w:pPr>
            <w:r w:rsidRPr="00440202">
              <w:rPr>
                <w:rFonts w:ascii="Times New Roman" w:hAnsi="Times New Roman"/>
                <w:i/>
                <w:iCs/>
                <w:sz w:val="16"/>
                <w:szCs w:val="20"/>
              </w:rPr>
              <w:t>&lt;log-directory&gt;</w:t>
            </w:r>
          </w:p>
        </w:tc>
        <w:tc>
          <w:tcPr>
            <w:tcW w:w="708" w:type="dxa"/>
            <w:tcBorders>
              <w:right w:val="single" w:sz="4" w:space="0" w:color="auto"/>
            </w:tcBorders>
          </w:tcPr>
          <w:p w14:paraId="0D3F85DE" w14:textId="2B1BEBC7" w:rsidR="00324BC2" w:rsidRPr="00440202" w:rsidRDefault="00324BC2" w:rsidP="00962BEA">
            <w:pPr>
              <w:jc w:val="center"/>
              <w:rPr>
                <w:rFonts w:ascii="Times New Roman" w:hAnsi="Times New Roman"/>
                <w:sz w:val="16"/>
                <w:szCs w:val="20"/>
              </w:rPr>
            </w:pPr>
            <w:r>
              <w:rPr>
                <w:rFonts w:ascii="Times New Roman" w:hAnsi="Times New Roman" w:hint="eastAsia"/>
                <w:sz w:val="16"/>
                <w:szCs w:val="20"/>
              </w:rPr>
              <w:t>A</w:t>
            </w:r>
          </w:p>
        </w:tc>
        <w:tc>
          <w:tcPr>
            <w:tcW w:w="2983" w:type="dxa"/>
            <w:tcBorders>
              <w:left w:val="single" w:sz="4" w:space="0" w:color="auto"/>
            </w:tcBorders>
          </w:tcPr>
          <w:p w14:paraId="58FF55B6" w14:textId="2C5088A4" w:rsidR="00324BC2" w:rsidRPr="00440202" w:rsidRDefault="00324BC2" w:rsidP="00962BEA">
            <w:pPr>
              <w:rPr>
                <w:rFonts w:ascii="Times New Roman" w:hAnsi="Times New Roman"/>
                <w:sz w:val="16"/>
                <w:szCs w:val="20"/>
              </w:rPr>
            </w:pPr>
            <w:r w:rsidRPr="00440202">
              <w:rPr>
                <w:rFonts w:ascii="Times New Roman" w:hAnsi="Times New Roman"/>
                <w:sz w:val="16"/>
              </w:rPr>
              <w:t>Portal Server start log</w:t>
            </w:r>
          </w:p>
        </w:tc>
      </w:tr>
      <w:tr w:rsidR="00324BC2" w:rsidRPr="00440202" w14:paraId="4F01F201" w14:textId="77777777" w:rsidTr="000C178F">
        <w:tc>
          <w:tcPr>
            <w:tcW w:w="568" w:type="dxa"/>
          </w:tcPr>
          <w:p w14:paraId="3C5714A1" w14:textId="77777777" w:rsidR="00324BC2" w:rsidRPr="00440202" w:rsidRDefault="00324BC2" w:rsidP="00962BEA">
            <w:pPr>
              <w:rPr>
                <w:rFonts w:ascii="Times New Roman" w:hAnsi="Times New Roman"/>
                <w:sz w:val="16"/>
                <w:szCs w:val="20"/>
              </w:rPr>
            </w:pPr>
            <w:r w:rsidRPr="00440202">
              <w:rPr>
                <w:rFonts w:ascii="Times New Roman" w:hAnsi="Times New Roman"/>
                <w:sz w:val="16"/>
                <w:szCs w:val="20"/>
              </w:rPr>
              <w:t>2</w:t>
            </w:r>
          </w:p>
        </w:tc>
        <w:tc>
          <w:tcPr>
            <w:tcW w:w="2693" w:type="dxa"/>
          </w:tcPr>
          <w:p w14:paraId="2AD73B0C" w14:textId="7FFED6A4" w:rsidR="00324BC2" w:rsidRPr="00440202" w:rsidRDefault="00324BC2" w:rsidP="00962BEA">
            <w:pPr>
              <w:rPr>
                <w:rFonts w:ascii="Times New Roman" w:hAnsi="Times New Roman"/>
                <w:sz w:val="16"/>
                <w:szCs w:val="20"/>
              </w:rPr>
            </w:pPr>
            <w:r w:rsidRPr="00440202">
              <w:rPr>
                <w:rFonts w:ascii="Times New Roman" w:hAnsi="Times New Roman"/>
                <w:sz w:val="16"/>
                <w:szCs w:val="20"/>
              </w:rPr>
              <w:t>debug.log</w:t>
            </w:r>
          </w:p>
        </w:tc>
        <w:tc>
          <w:tcPr>
            <w:tcW w:w="2977" w:type="dxa"/>
            <w:vMerge/>
          </w:tcPr>
          <w:p w14:paraId="73BF4B49" w14:textId="5C079B21" w:rsidR="00324BC2" w:rsidRPr="00440202" w:rsidRDefault="00324BC2" w:rsidP="00962BEA">
            <w:pPr>
              <w:rPr>
                <w:rFonts w:ascii="Times New Roman" w:hAnsi="Times New Roman"/>
                <w:sz w:val="16"/>
                <w:szCs w:val="20"/>
              </w:rPr>
            </w:pPr>
          </w:p>
        </w:tc>
        <w:tc>
          <w:tcPr>
            <w:tcW w:w="708" w:type="dxa"/>
            <w:tcBorders>
              <w:right w:val="single" w:sz="4" w:space="0" w:color="auto"/>
            </w:tcBorders>
          </w:tcPr>
          <w:p w14:paraId="12420FFD" w14:textId="655784A1" w:rsidR="00324BC2" w:rsidRPr="00440202" w:rsidRDefault="00324BC2" w:rsidP="00962BEA">
            <w:pPr>
              <w:jc w:val="center"/>
              <w:rPr>
                <w:rFonts w:ascii="Times New Roman" w:hAnsi="Times New Roman"/>
                <w:sz w:val="16"/>
                <w:szCs w:val="20"/>
              </w:rPr>
            </w:pPr>
            <w:r>
              <w:rPr>
                <w:rFonts w:ascii="Times New Roman" w:hAnsi="Times New Roman"/>
                <w:sz w:val="16"/>
                <w:szCs w:val="20"/>
              </w:rPr>
              <w:t>A</w:t>
            </w:r>
          </w:p>
        </w:tc>
        <w:tc>
          <w:tcPr>
            <w:tcW w:w="2983" w:type="dxa"/>
            <w:tcBorders>
              <w:left w:val="single" w:sz="4" w:space="0" w:color="auto"/>
            </w:tcBorders>
          </w:tcPr>
          <w:p w14:paraId="0B6C2632" w14:textId="3919AE80" w:rsidR="00324BC2" w:rsidRPr="00440202" w:rsidRDefault="00324BC2" w:rsidP="00962BEA">
            <w:pPr>
              <w:rPr>
                <w:rFonts w:ascii="Times New Roman" w:hAnsi="Times New Roman"/>
                <w:sz w:val="16"/>
                <w:szCs w:val="20"/>
              </w:rPr>
            </w:pPr>
            <w:r w:rsidRPr="00440202">
              <w:rPr>
                <w:rFonts w:ascii="Times New Roman" w:hAnsi="Times New Roman"/>
                <w:sz w:val="16"/>
              </w:rPr>
              <w:t>Portal Server debug log</w:t>
            </w:r>
          </w:p>
        </w:tc>
      </w:tr>
      <w:tr w:rsidR="00324BC2" w:rsidRPr="00440202" w14:paraId="02308306" w14:textId="77777777" w:rsidTr="000C178F">
        <w:tc>
          <w:tcPr>
            <w:tcW w:w="568" w:type="dxa"/>
          </w:tcPr>
          <w:p w14:paraId="18ADDFCA" w14:textId="77777777" w:rsidR="00324BC2" w:rsidRPr="00440202" w:rsidRDefault="00324BC2" w:rsidP="00962BEA">
            <w:pPr>
              <w:rPr>
                <w:rFonts w:ascii="Times New Roman" w:hAnsi="Times New Roman"/>
                <w:sz w:val="16"/>
                <w:szCs w:val="20"/>
              </w:rPr>
            </w:pPr>
            <w:r w:rsidRPr="00440202">
              <w:rPr>
                <w:rFonts w:ascii="Times New Roman" w:hAnsi="Times New Roman"/>
                <w:sz w:val="16"/>
                <w:szCs w:val="20"/>
              </w:rPr>
              <w:t>3</w:t>
            </w:r>
          </w:p>
        </w:tc>
        <w:tc>
          <w:tcPr>
            <w:tcW w:w="2693" w:type="dxa"/>
          </w:tcPr>
          <w:p w14:paraId="6C664271" w14:textId="6E7D56CC" w:rsidR="00324BC2" w:rsidRPr="00440202" w:rsidRDefault="00324BC2" w:rsidP="00962BEA">
            <w:pPr>
              <w:rPr>
                <w:rFonts w:ascii="Times New Roman" w:hAnsi="Times New Roman"/>
                <w:sz w:val="16"/>
                <w:szCs w:val="20"/>
              </w:rPr>
            </w:pPr>
            <w:r w:rsidRPr="00440202">
              <w:rPr>
                <w:rFonts w:ascii="Times New Roman" w:hAnsi="Times New Roman"/>
                <w:sz w:val="16"/>
                <w:szCs w:val="20"/>
              </w:rPr>
              <w:t>error.log</w:t>
            </w:r>
          </w:p>
        </w:tc>
        <w:tc>
          <w:tcPr>
            <w:tcW w:w="2977" w:type="dxa"/>
            <w:vMerge/>
          </w:tcPr>
          <w:p w14:paraId="616F1089" w14:textId="504118EE" w:rsidR="00324BC2" w:rsidRPr="00440202" w:rsidRDefault="00324BC2" w:rsidP="00962BEA">
            <w:pPr>
              <w:rPr>
                <w:rFonts w:ascii="Times New Roman" w:hAnsi="Times New Roman"/>
                <w:sz w:val="16"/>
                <w:szCs w:val="20"/>
              </w:rPr>
            </w:pPr>
          </w:p>
        </w:tc>
        <w:tc>
          <w:tcPr>
            <w:tcW w:w="708" w:type="dxa"/>
            <w:tcBorders>
              <w:right w:val="single" w:sz="4" w:space="0" w:color="auto"/>
            </w:tcBorders>
          </w:tcPr>
          <w:p w14:paraId="5EF7E26E" w14:textId="20DA06A7" w:rsidR="00324BC2" w:rsidRPr="00440202" w:rsidRDefault="00324BC2" w:rsidP="00962BEA">
            <w:pPr>
              <w:jc w:val="center"/>
              <w:rPr>
                <w:rFonts w:ascii="Times New Roman" w:hAnsi="Times New Roman"/>
                <w:sz w:val="16"/>
                <w:szCs w:val="20"/>
              </w:rPr>
            </w:pPr>
            <w:r>
              <w:rPr>
                <w:rFonts w:ascii="Times New Roman" w:hAnsi="Times New Roman"/>
                <w:sz w:val="16"/>
                <w:szCs w:val="20"/>
              </w:rPr>
              <w:t>A</w:t>
            </w:r>
          </w:p>
        </w:tc>
        <w:tc>
          <w:tcPr>
            <w:tcW w:w="2983" w:type="dxa"/>
            <w:tcBorders>
              <w:left w:val="single" w:sz="4" w:space="0" w:color="auto"/>
            </w:tcBorders>
          </w:tcPr>
          <w:p w14:paraId="66B67EEF" w14:textId="4F988ECD" w:rsidR="00324BC2" w:rsidRPr="00440202" w:rsidRDefault="00324BC2" w:rsidP="000C178F">
            <w:pPr>
              <w:jc w:val="left"/>
              <w:rPr>
                <w:rFonts w:ascii="Times New Roman" w:hAnsi="Times New Roman"/>
                <w:sz w:val="16"/>
                <w:szCs w:val="20"/>
              </w:rPr>
            </w:pPr>
            <w:r w:rsidRPr="00440202">
              <w:rPr>
                <w:rFonts w:ascii="Times New Roman" w:hAnsi="Times New Roman"/>
                <w:sz w:val="16"/>
              </w:rPr>
              <w:t>Portal Server error log</w:t>
            </w:r>
            <w:r w:rsidRPr="00440202">
              <w:rPr>
                <w:rFonts w:ascii="Times New Roman" w:hAnsi="Times New Roman"/>
                <w:sz w:val="16"/>
                <w:szCs w:val="20"/>
              </w:rPr>
              <w:t xml:space="preserve"> (Only error information in the debug log is output.)</w:t>
            </w:r>
          </w:p>
        </w:tc>
      </w:tr>
      <w:tr w:rsidR="00324BC2" w:rsidRPr="00440202" w14:paraId="5544B05F" w14:textId="77777777" w:rsidTr="000C178F">
        <w:tc>
          <w:tcPr>
            <w:tcW w:w="568" w:type="dxa"/>
          </w:tcPr>
          <w:p w14:paraId="6955E436" w14:textId="472F12F0" w:rsidR="00324BC2" w:rsidRPr="00440202" w:rsidRDefault="00324BC2" w:rsidP="004F0E2A">
            <w:pPr>
              <w:rPr>
                <w:rFonts w:ascii="Times New Roman" w:hAnsi="Times New Roman"/>
                <w:sz w:val="16"/>
                <w:szCs w:val="20"/>
              </w:rPr>
            </w:pPr>
            <w:r>
              <w:rPr>
                <w:rFonts w:ascii="Times New Roman" w:hAnsi="Times New Roman" w:hint="eastAsia"/>
                <w:sz w:val="16"/>
                <w:szCs w:val="20"/>
              </w:rPr>
              <w:t>4</w:t>
            </w:r>
          </w:p>
        </w:tc>
        <w:tc>
          <w:tcPr>
            <w:tcW w:w="2693" w:type="dxa"/>
          </w:tcPr>
          <w:p w14:paraId="1F20E767" w14:textId="31D24A4C" w:rsidR="00324BC2" w:rsidRPr="00440202" w:rsidRDefault="00324BC2" w:rsidP="004F0E2A">
            <w:pPr>
              <w:rPr>
                <w:rFonts w:ascii="Times New Roman" w:hAnsi="Times New Roman"/>
                <w:sz w:val="16"/>
                <w:szCs w:val="20"/>
              </w:rPr>
            </w:pPr>
            <w:r w:rsidRPr="00C71765">
              <w:rPr>
                <w:sz w:val="16"/>
                <w:szCs w:val="20"/>
              </w:rPr>
              <w:t>access.log</w:t>
            </w:r>
          </w:p>
        </w:tc>
        <w:tc>
          <w:tcPr>
            <w:tcW w:w="2977" w:type="dxa"/>
            <w:vMerge/>
          </w:tcPr>
          <w:p w14:paraId="4C5A1097" w14:textId="77777777" w:rsidR="00324BC2" w:rsidRPr="00440202" w:rsidRDefault="00324BC2" w:rsidP="004F0E2A">
            <w:pPr>
              <w:rPr>
                <w:rFonts w:ascii="Times New Roman" w:hAnsi="Times New Roman"/>
                <w:sz w:val="16"/>
                <w:szCs w:val="20"/>
              </w:rPr>
            </w:pPr>
          </w:p>
        </w:tc>
        <w:tc>
          <w:tcPr>
            <w:tcW w:w="708" w:type="dxa"/>
            <w:tcBorders>
              <w:right w:val="single" w:sz="4" w:space="0" w:color="auto"/>
            </w:tcBorders>
          </w:tcPr>
          <w:p w14:paraId="363B5735" w14:textId="6BDABEF6" w:rsidR="00324BC2" w:rsidRDefault="00324BC2" w:rsidP="004F0E2A">
            <w:pPr>
              <w:jc w:val="center"/>
              <w:rPr>
                <w:rFonts w:ascii="Times New Roman" w:hAnsi="Times New Roman"/>
                <w:sz w:val="16"/>
                <w:szCs w:val="20"/>
              </w:rPr>
            </w:pPr>
            <w:r>
              <w:rPr>
                <w:rFonts w:ascii="Times New Roman" w:hAnsi="Times New Roman" w:hint="eastAsia"/>
                <w:sz w:val="16"/>
                <w:szCs w:val="20"/>
              </w:rPr>
              <w:t>A</w:t>
            </w:r>
          </w:p>
        </w:tc>
        <w:tc>
          <w:tcPr>
            <w:tcW w:w="2983" w:type="dxa"/>
            <w:tcBorders>
              <w:left w:val="single" w:sz="4" w:space="0" w:color="auto"/>
            </w:tcBorders>
          </w:tcPr>
          <w:p w14:paraId="1D8D6ABE" w14:textId="0B66E7BA" w:rsidR="00324BC2" w:rsidRPr="00440202" w:rsidRDefault="002B55A0" w:rsidP="004F0E2A">
            <w:pPr>
              <w:jc w:val="left"/>
              <w:rPr>
                <w:rFonts w:ascii="Times New Roman" w:hAnsi="Times New Roman"/>
                <w:sz w:val="16"/>
              </w:rPr>
            </w:pPr>
            <w:r w:rsidRPr="00440202">
              <w:rPr>
                <w:rFonts w:ascii="Times New Roman" w:hAnsi="Times New Roman"/>
                <w:sz w:val="16"/>
              </w:rPr>
              <w:t>Portal Server</w:t>
            </w:r>
            <w:r>
              <w:rPr>
                <w:rFonts w:ascii="Times New Roman" w:hAnsi="Times New Roman"/>
                <w:sz w:val="16"/>
              </w:rPr>
              <w:t xml:space="preserve"> </w:t>
            </w:r>
            <w:r w:rsidRPr="00440202">
              <w:rPr>
                <w:rFonts w:ascii="Times New Roman" w:hAnsi="Times New Roman"/>
                <w:sz w:val="16"/>
              </w:rPr>
              <w:t>access log</w:t>
            </w:r>
          </w:p>
        </w:tc>
      </w:tr>
      <w:tr w:rsidR="00324BC2" w:rsidRPr="00440202" w14:paraId="6AFEA7F9" w14:textId="77777777" w:rsidTr="000C178F">
        <w:tc>
          <w:tcPr>
            <w:tcW w:w="568" w:type="dxa"/>
          </w:tcPr>
          <w:p w14:paraId="32DC12D9" w14:textId="73F666A3" w:rsidR="00324BC2" w:rsidRPr="00440202" w:rsidRDefault="00324BC2" w:rsidP="004F0E2A">
            <w:pPr>
              <w:rPr>
                <w:rFonts w:ascii="Times New Roman" w:hAnsi="Times New Roman"/>
                <w:sz w:val="16"/>
                <w:szCs w:val="20"/>
              </w:rPr>
            </w:pPr>
            <w:r>
              <w:rPr>
                <w:rFonts w:ascii="Times New Roman" w:hAnsi="Times New Roman" w:hint="eastAsia"/>
                <w:sz w:val="16"/>
                <w:szCs w:val="20"/>
              </w:rPr>
              <w:t>5</w:t>
            </w:r>
          </w:p>
        </w:tc>
        <w:tc>
          <w:tcPr>
            <w:tcW w:w="2693" w:type="dxa"/>
          </w:tcPr>
          <w:p w14:paraId="3FCBEA78" w14:textId="0D773DB9" w:rsidR="00324BC2" w:rsidRPr="00440202" w:rsidRDefault="00324BC2" w:rsidP="004F0E2A">
            <w:pPr>
              <w:rPr>
                <w:rFonts w:ascii="Times New Roman" w:hAnsi="Times New Roman"/>
                <w:sz w:val="16"/>
                <w:szCs w:val="20"/>
              </w:rPr>
            </w:pPr>
            <w:r w:rsidRPr="00A43115">
              <w:rPr>
                <w:rFonts w:hint="eastAsia"/>
                <w:sz w:val="16"/>
                <w:szCs w:val="20"/>
              </w:rPr>
              <w:t>management_access.log</w:t>
            </w:r>
          </w:p>
        </w:tc>
        <w:tc>
          <w:tcPr>
            <w:tcW w:w="2977" w:type="dxa"/>
            <w:vMerge/>
          </w:tcPr>
          <w:p w14:paraId="0CEEDD0E" w14:textId="77777777" w:rsidR="00324BC2" w:rsidRPr="00440202" w:rsidRDefault="00324BC2" w:rsidP="004F0E2A">
            <w:pPr>
              <w:rPr>
                <w:rFonts w:ascii="Times New Roman" w:hAnsi="Times New Roman"/>
                <w:sz w:val="16"/>
                <w:szCs w:val="20"/>
              </w:rPr>
            </w:pPr>
          </w:p>
        </w:tc>
        <w:tc>
          <w:tcPr>
            <w:tcW w:w="708" w:type="dxa"/>
            <w:tcBorders>
              <w:right w:val="single" w:sz="4" w:space="0" w:color="auto"/>
            </w:tcBorders>
          </w:tcPr>
          <w:p w14:paraId="42A3254C" w14:textId="41DCD87B" w:rsidR="00324BC2" w:rsidRDefault="00324BC2" w:rsidP="004F0E2A">
            <w:pPr>
              <w:jc w:val="center"/>
              <w:rPr>
                <w:rFonts w:ascii="Times New Roman" w:hAnsi="Times New Roman"/>
                <w:sz w:val="16"/>
                <w:szCs w:val="20"/>
              </w:rPr>
            </w:pPr>
            <w:r>
              <w:rPr>
                <w:rFonts w:ascii="Times New Roman" w:hAnsi="Times New Roman" w:hint="eastAsia"/>
                <w:sz w:val="16"/>
                <w:szCs w:val="20"/>
              </w:rPr>
              <w:t>A</w:t>
            </w:r>
          </w:p>
        </w:tc>
        <w:tc>
          <w:tcPr>
            <w:tcW w:w="2983" w:type="dxa"/>
            <w:tcBorders>
              <w:left w:val="single" w:sz="4" w:space="0" w:color="auto"/>
            </w:tcBorders>
          </w:tcPr>
          <w:p w14:paraId="07DAABD4" w14:textId="6C3DA430" w:rsidR="00324BC2" w:rsidRPr="00440202" w:rsidRDefault="002B55A0" w:rsidP="004F0E2A">
            <w:pPr>
              <w:jc w:val="left"/>
              <w:rPr>
                <w:rFonts w:ascii="Times New Roman" w:hAnsi="Times New Roman"/>
                <w:sz w:val="16"/>
              </w:rPr>
            </w:pPr>
            <w:r w:rsidRPr="00440202">
              <w:rPr>
                <w:rFonts w:ascii="Times New Roman" w:hAnsi="Times New Roman"/>
                <w:sz w:val="16"/>
              </w:rPr>
              <w:t>Portal Server</w:t>
            </w:r>
            <w:r>
              <w:rPr>
                <w:rFonts w:ascii="Times New Roman" w:hAnsi="Times New Roman"/>
                <w:sz w:val="16"/>
              </w:rPr>
              <w:t xml:space="preserve"> </w:t>
            </w:r>
            <w:r w:rsidRPr="00440202">
              <w:rPr>
                <w:rFonts w:ascii="Times New Roman" w:hAnsi="Times New Roman"/>
                <w:sz w:val="16"/>
              </w:rPr>
              <w:t>access log</w:t>
            </w:r>
            <w:r w:rsidR="00895DF0">
              <w:rPr>
                <w:rFonts w:ascii="Times New Roman" w:hAnsi="Times New Roman"/>
                <w:sz w:val="16"/>
              </w:rPr>
              <w:t xml:space="preserve"> for </w:t>
            </w:r>
            <w:r w:rsidR="00895DF0" w:rsidRPr="00895DF0">
              <w:rPr>
                <w:rFonts w:ascii="Times New Roman" w:hAnsi="Times New Roman"/>
                <w:sz w:val="16"/>
              </w:rPr>
              <w:t>internal management functions</w:t>
            </w:r>
          </w:p>
        </w:tc>
      </w:tr>
      <w:tr w:rsidR="004F0E2A" w:rsidRPr="00440202" w14:paraId="224AB929" w14:textId="77777777" w:rsidTr="000C178F">
        <w:tc>
          <w:tcPr>
            <w:tcW w:w="568" w:type="dxa"/>
          </w:tcPr>
          <w:p w14:paraId="230C9C65" w14:textId="15514D80" w:rsidR="004F0E2A" w:rsidRPr="00440202" w:rsidRDefault="004F0E2A" w:rsidP="004F0E2A">
            <w:pPr>
              <w:rPr>
                <w:rFonts w:ascii="Times New Roman" w:hAnsi="Times New Roman"/>
                <w:sz w:val="16"/>
                <w:szCs w:val="20"/>
              </w:rPr>
            </w:pPr>
            <w:r>
              <w:rPr>
                <w:rFonts w:ascii="Times New Roman" w:hAnsi="Times New Roman"/>
                <w:sz w:val="16"/>
                <w:szCs w:val="20"/>
              </w:rPr>
              <w:t>6</w:t>
            </w:r>
          </w:p>
        </w:tc>
        <w:tc>
          <w:tcPr>
            <w:tcW w:w="2693" w:type="dxa"/>
          </w:tcPr>
          <w:p w14:paraId="49B380D2" w14:textId="5977CED0" w:rsidR="004F0E2A" w:rsidRPr="00440202" w:rsidRDefault="004F0E2A" w:rsidP="004F0E2A">
            <w:pPr>
              <w:rPr>
                <w:rFonts w:ascii="Times New Roman" w:hAnsi="Times New Roman"/>
                <w:sz w:val="16"/>
                <w:szCs w:val="20"/>
              </w:rPr>
            </w:pPr>
            <w:r w:rsidRPr="00440202">
              <w:rPr>
                <w:rFonts w:ascii="Times New Roman" w:hAnsi="Times New Roman"/>
                <w:sz w:val="16"/>
                <w:szCs w:val="20"/>
              </w:rPr>
              <w:t>access.log</w:t>
            </w:r>
          </w:p>
        </w:tc>
        <w:tc>
          <w:tcPr>
            <w:tcW w:w="2977" w:type="dxa"/>
            <w:vMerge w:val="restart"/>
          </w:tcPr>
          <w:p w14:paraId="35D89520" w14:textId="39BE7E81" w:rsidR="004F0E2A" w:rsidRPr="00440202" w:rsidRDefault="004F0E2A" w:rsidP="004F0E2A">
            <w:pPr>
              <w:rPr>
                <w:rFonts w:ascii="Times New Roman" w:hAnsi="Times New Roman"/>
                <w:sz w:val="16"/>
                <w:szCs w:val="20"/>
              </w:rPr>
            </w:pPr>
            <w:r w:rsidRPr="00440202">
              <w:rPr>
                <w:rFonts w:ascii="Times New Roman" w:hAnsi="Times New Roman"/>
                <w:i/>
                <w:iCs/>
                <w:sz w:val="16"/>
                <w:szCs w:val="20"/>
              </w:rPr>
              <w:t>&lt;log-directory&gt;</w:t>
            </w:r>
            <w:r w:rsidRPr="00440202">
              <w:rPr>
                <w:rFonts w:ascii="Times New Roman" w:hAnsi="Times New Roman"/>
                <w:sz w:val="16"/>
                <w:szCs w:val="20"/>
              </w:rPr>
              <w:t>/nginx</w:t>
            </w:r>
          </w:p>
        </w:tc>
        <w:tc>
          <w:tcPr>
            <w:tcW w:w="708" w:type="dxa"/>
            <w:tcBorders>
              <w:right w:val="single" w:sz="4" w:space="0" w:color="auto"/>
            </w:tcBorders>
          </w:tcPr>
          <w:p w14:paraId="659825F9" w14:textId="4F838825" w:rsidR="004F0E2A" w:rsidRPr="00440202" w:rsidRDefault="004F0E2A" w:rsidP="004F0E2A">
            <w:pPr>
              <w:jc w:val="center"/>
              <w:rPr>
                <w:rFonts w:ascii="Times New Roman" w:hAnsi="Times New Roman"/>
                <w:sz w:val="16"/>
                <w:szCs w:val="20"/>
              </w:rPr>
            </w:pPr>
            <w:r>
              <w:rPr>
                <w:rFonts w:ascii="Times New Roman" w:hAnsi="Times New Roman"/>
                <w:sz w:val="16"/>
                <w:szCs w:val="20"/>
              </w:rPr>
              <w:t>A</w:t>
            </w:r>
          </w:p>
        </w:tc>
        <w:tc>
          <w:tcPr>
            <w:tcW w:w="2983" w:type="dxa"/>
            <w:tcBorders>
              <w:left w:val="single" w:sz="4" w:space="0" w:color="auto"/>
            </w:tcBorders>
          </w:tcPr>
          <w:p w14:paraId="18F5A1BE" w14:textId="10B20779" w:rsidR="004F0E2A" w:rsidRPr="00440202" w:rsidRDefault="004F0E2A" w:rsidP="004F0E2A">
            <w:pPr>
              <w:rPr>
                <w:rFonts w:ascii="Times New Roman" w:hAnsi="Times New Roman"/>
                <w:sz w:val="16"/>
              </w:rPr>
            </w:pPr>
            <w:r w:rsidRPr="00440202">
              <w:rPr>
                <w:rFonts w:ascii="Times New Roman" w:hAnsi="Times New Roman"/>
                <w:sz w:val="16"/>
              </w:rPr>
              <w:t>GW access log</w:t>
            </w:r>
          </w:p>
        </w:tc>
      </w:tr>
      <w:tr w:rsidR="004F0E2A" w:rsidRPr="00440202" w14:paraId="620E969E" w14:textId="77777777" w:rsidTr="000C178F">
        <w:tc>
          <w:tcPr>
            <w:tcW w:w="568" w:type="dxa"/>
          </w:tcPr>
          <w:p w14:paraId="1094386F" w14:textId="691D407F" w:rsidR="004F0E2A" w:rsidRPr="00440202" w:rsidRDefault="004F0E2A" w:rsidP="004F0E2A">
            <w:pPr>
              <w:rPr>
                <w:rFonts w:ascii="Times New Roman" w:hAnsi="Times New Roman"/>
                <w:sz w:val="16"/>
                <w:szCs w:val="20"/>
              </w:rPr>
            </w:pPr>
            <w:r>
              <w:rPr>
                <w:rFonts w:ascii="Times New Roman" w:hAnsi="Times New Roman"/>
                <w:sz w:val="16"/>
                <w:szCs w:val="20"/>
              </w:rPr>
              <w:t>7</w:t>
            </w:r>
          </w:p>
        </w:tc>
        <w:tc>
          <w:tcPr>
            <w:tcW w:w="2693" w:type="dxa"/>
          </w:tcPr>
          <w:p w14:paraId="74BE446B" w14:textId="6445E165" w:rsidR="004F0E2A" w:rsidRPr="00440202" w:rsidRDefault="004F0E2A" w:rsidP="004F0E2A">
            <w:pPr>
              <w:rPr>
                <w:rFonts w:ascii="Times New Roman" w:hAnsi="Times New Roman"/>
                <w:sz w:val="16"/>
                <w:szCs w:val="20"/>
              </w:rPr>
            </w:pPr>
            <w:r w:rsidRPr="00440202">
              <w:rPr>
                <w:rFonts w:ascii="Times New Roman" w:hAnsi="Times New Roman"/>
                <w:sz w:val="16"/>
                <w:szCs w:val="20"/>
              </w:rPr>
              <w:t>error.log</w:t>
            </w:r>
          </w:p>
        </w:tc>
        <w:tc>
          <w:tcPr>
            <w:tcW w:w="2977" w:type="dxa"/>
            <w:vMerge/>
          </w:tcPr>
          <w:p w14:paraId="2145BFC9" w14:textId="5174466A" w:rsidR="004F0E2A" w:rsidRPr="00440202" w:rsidRDefault="004F0E2A" w:rsidP="004F0E2A">
            <w:pPr>
              <w:rPr>
                <w:rFonts w:ascii="Times New Roman" w:hAnsi="Times New Roman"/>
                <w:sz w:val="16"/>
                <w:szCs w:val="20"/>
              </w:rPr>
            </w:pPr>
          </w:p>
        </w:tc>
        <w:tc>
          <w:tcPr>
            <w:tcW w:w="708" w:type="dxa"/>
            <w:tcBorders>
              <w:right w:val="single" w:sz="4" w:space="0" w:color="auto"/>
            </w:tcBorders>
          </w:tcPr>
          <w:p w14:paraId="75D0A196" w14:textId="2D04D9BE" w:rsidR="004F0E2A" w:rsidRPr="00440202" w:rsidRDefault="004F0E2A" w:rsidP="004F0E2A">
            <w:pPr>
              <w:jc w:val="center"/>
              <w:rPr>
                <w:rFonts w:ascii="Times New Roman" w:hAnsi="Times New Roman"/>
                <w:sz w:val="16"/>
                <w:szCs w:val="20"/>
              </w:rPr>
            </w:pPr>
            <w:r>
              <w:rPr>
                <w:rFonts w:ascii="Times New Roman" w:hAnsi="Times New Roman"/>
                <w:sz w:val="16"/>
                <w:szCs w:val="20"/>
              </w:rPr>
              <w:t>A</w:t>
            </w:r>
          </w:p>
        </w:tc>
        <w:tc>
          <w:tcPr>
            <w:tcW w:w="2983" w:type="dxa"/>
            <w:tcBorders>
              <w:left w:val="single" w:sz="4" w:space="0" w:color="auto"/>
            </w:tcBorders>
          </w:tcPr>
          <w:p w14:paraId="5FD3F944" w14:textId="6350956B" w:rsidR="004F0E2A" w:rsidRPr="00440202" w:rsidRDefault="004F0E2A" w:rsidP="004F0E2A">
            <w:pPr>
              <w:rPr>
                <w:rFonts w:ascii="Times New Roman" w:hAnsi="Times New Roman"/>
                <w:sz w:val="16"/>
              </w:rPr>
            </w:pPr>
            <w:r w:rsidRPr="00440202">
              <w:rPr>
                <w:rFonts w:ascii="Times New Roman" w:hAnsi="Times New Roman"/>
                <w:sz w:val="16"/>
              </w:rPr>
              <w:t>GW error log</w:t>
            </w:r>
          </w:p>
        </w:tc>
      </w:tr>
      <w:tr w:rsidR="009A7802" w:rsidRPr="00440202" w14:paraId="00116C9C" w14:textId="77777777" w:rsidTr="000C178F">
        <w:tc>
          <w:tcPr>
            <w:tcW w:w="568" w:type="dxa"/>
          </w:tcPr>
          <w:p w14:paraId="1DABF97D" w14:textId="13AEAB1D" w:rsidR="009A7802" w:rsidRPr="00440202" w:rsidRDefault="009A7802" w:rsidP="004F0E2A">
            <w:pPr>
              <w:rPr>
                <w:rFonts w:ascii="Times New Roman" w:hAnsi="Times New Roman"/>
                <w:sz w:val="16"/>
                <w:szCs w:val="20"/>
              </w:rPr>
            </w:pPr>
            <w:r>
              <w:rPr>
                <w:rFonts w:ascii="Times New Roman" w:hAnsi="Times New Roman"/>
                <w:sz w:val="16"/>
                <w:szCs w:val="20"/>
              </w:rPr>
              <w:t>8</w:t>
            </w:r>
          </w:p>
        </w:tc>
        <w:tc>
          <w:tcPr>
            <w:tcW w:w="2693" w:type="dxa"/>
          </w:tcPr>
          <w:p w14:paraId="2170488D" w14:textId="67E4C5BE" w:rsidR="009A7802" w:rsidRPr="00440202" w:rsidRDefault="009A7802" w:rsidP="004F0E2A">
            <w:pPr>
              <w:rPr>
                <w:rFonts w:ascii="Times New Roman" w:hAnsi="Times New Roman"/>
                <w:sz w:val="16"/>
                <w:szCs w:val="20"/>
              </w:rPr>
            </w:pPr>
            <w:r w:rsidRPr="00440202">
              <w:rPr>
                <w:rFonts w:ascii="Times New Roman" w:hAnsi="Times New Roman"/>
                <w:sz w:val="16"/>
                <w:szCs w:val="20"/>
              </w:rPr>
              <w:t>server.log</w:t>
            </w:r>
          </w:p>
        </w:tc>
        <w:tc>
          <w:tcPr>
            <w:tcW w:w="2977" w:type="dxa"/>
            <w:vMerge w:val="restart"/>
          </w:tcPr>
          <w:p w14:paraId="698F00CE" w14:textId="63832A01" w:rsidR="009A7802" w:rsidRPr="00440202" w:rsidRDefault="009A7802" w:rsidP="004F0E2A">
            <w:pPr>
              <w:rPr>
                <w:rFonts w:ascii="Times New Roman" w:hAnsi="Times New Roman"/>
                <w:sz w:val="16"/>
                <w:szCs w:val="20"/>
              </w:rPr>
            </w:pPr>
            <w:r w:rsidRPr="00440202">
              <w:rPr>
                <w:rFonts w:ascii="Times New Roman" w:hAnsi="Times New Roman"/>
                <w:i/>
                <w:iCs/>
                <w:sz w:val="16"/>
                <w:szCs w:val="20"/>
              </w:rPr>
              <w:t>&lt;log-directory&gt;</w:t>
            </w:r>
            <w:r w:rsidRPr="00440202">
              <w:rPr>
                <w:rFonts w:ascii="Times New Roman" w:hAnsi="Times New Roman"/>
                <w:sz w:val="16"/>
                <w:szCs w:val="20"/>
              </w:rPr>
              <w:t>/idp/log</w:t>
            </w:r>
          </w:p>
        </w:tc>
        <w:tc>
          <w:tcPr>
            <w:tcW w:w="708" w:type="dxa"/>
            <w:tcBorders>
              <w:right w:val="single" w:sz="4" w:space="0" w:color="auto"/>
            </w:tcBorders>
          </w:tcPr>
          <w:p w14:paraId="70CCBAE6" w14:textId="6FC7964C" w:rsidR="009A7802" w:rsidRPr="00440202" w:rsidRDefault="009A7802" w:rsidP="004F0E2A">
            <w:pPr>
              <w:jc w:val="center"/>
              <w:rPr>
                <w:rFonts w:ascii="Times New Roman" w:hAnsi="Times New Roman"/>
                <w:sz w:val="16"/>
                <w:szCs w:val="20"/>
              </w:rPr>
            </w:pPr>
            <w:r>
              <w:rPr>
                <w:rFonts w:ascii="Times New Roman" w:hAnsi="Times New Roman"/>
                <w:sz w:val="16"/>
                <w:szCs w:val="20"/>
              </w:rPr>
              <w:t>A</w:t>
            </w:r>
          </w:p>
        </w:tc>
        <w:tc>
          <w:tcPr>
            <w:tcW w:w="2983" w:type="dxa"/>
            <w:tcBorders>
              <w:left w:val="single" w:sz="4" w:space="0" w:color="auto"/>
            </w:tcBorders>
          </w:tcPr>
          <w:p w14:paraId="792AF54C" w14:textId="772D30A5" w:rsidR="009A7802" w:rsidRPr="00440202" w:rsidRDefault="009A7802" w:rsidP="004F0E2A">
            <w:pPr>
              <w:rPr>
                <w:rFonts w:ascii="Times New Roman" w:hAnsi="Times New Roman"/>
                <w:sz w:val="16"/>
              </w:rPr>
            </w:pPr>
            <w:r w:rsidRPr="00440202">
              <w:rPr>
                <w:rFonts w:ascii="Times New Roman" w:hAnsi="Times New Roman"/>
                <w:sz w:val="16"/>
              </w:rPr>
              <w:t>IDP server log</w:t>
            </w:r>
          </w:p>
        </w:tc>
      </w:tr>
      <w:tr w:rsidR="009A7802" w:rsidRPr="00440202" w14:paraId="7CF91D67" w14:textId="77777777" w:rsidTr="000C178F">
        <w:tc>
          <w:tcPr>
            <w:tcW w:w="568" w:type="dxa"/>
          </w:tcPr>
          <w:p w14:paraId="50B10D79" w14:textId="690FB766" w:rsidR="009A7802" w:rsidRDefault="009A7802" w:rsidP="004F0E2A">
            <w:pPr>
              <w:rPr>
                <w:rFonts w:ascii="Times New Roman" w:hAnsi="Times New Roman"/>
                <w:sz w:val="16"/>
                <w:szCs w:val="20"/>
              </w:rPr>
            </w:pPr>
            <w:r>
              <w:rPr>
                <w:rFonts w:ascii="Times New Roman" w:hAnsi="Times New Roman" w:hint="eastAsia"/>
                <w:sz w:val="16"/>
                <w:szCs w:val="20"/>
              </w:rPr>
              <w:t>9</w:t>
            </w:r>
          </w:p>
        </w:tc>
        <w:tc>
          <w:tcPr>
            <w:tcW w:w="2693" w:type="dxa"/>
          </w:tcPr>
          <w:p w14:paraId="335EAE21" w14:textId="2BE07BE8" w:rsidR="009A7802" w:rsidRPr="00440202" w:rsidRDefault="009A7802" w:rsidP="004F0E2A">
            <w:pPr>
              <w:rPr>
                <w:rFonts w:ascii="Times New Roman" w:hAnsi="Times New Roman"/>
                <w:sz w:val="16"/>
                <w:szCs w:val="20"/>
              </w:rPr>
            </w:pPr>
            <w:r w:rsidRPr="00440202">
              <w:rPr>
                <w:rFonts w:ascii="Times New Roman" w:hAnsi="Times New Roman"/>
                <w:sz w:val="16"/>
                <w:szCs w:val="20"/>
              </w:rPr>
              <w:t>access.log</w:t>
            </w:r>
          </w:p>
        </w:tc>
        <w:tc>
          <w:tcPr>
            <w:tcW w:w="2977" w:type="dxa"/>
            <w:vMerge/>
          </w:tcPr>
          <w:p w14:paraId="524AF34A" w14:textId="77777777" w:rsidR="009A7802" w:rsidRPr="00440202" w:rsidRDefault="009A7802" w:rsidP="004F0E2A">
            <w:pPr>
              <w:rPr>
                <w:rFonts w:ascii="Times New Roman" w:hAnsi="Times New Roman"/>
                <w:i/>
                <w:iCs/>
                <w:sz w:val="16"/>
                <w:szCs w:val="20"/>
              </w:rPr>
            </w:pPr>
          </w:p>
        </w:tc>
        <w:tc>
          <w:tcPr>
            <w:tcW w:w="708" w:type="dxa"/>
            <w:tcBorders>
              <w:right w:val="single" w:sz="4" w:space="0" w:color="auto"/>
            </w:tcBorders>
          </w:tcPr>
          <w:p w14:paraId="20644CC7" w14:textId="5CC814A0" w:rsidR="009A7802" w:rsidRDefault="009A7802" w:rsidP="004F0E2A">
            <w:pPr>
              <w:jc w:val="center"/>
              <w:rPr>
                <w:rFonts w:ascii="Times New Roman" w:hAnsi="Times New Roman"/>
                <w:sz w:val="16"/>
                <w:szCs w:val="20"/>
              </w:rPr>
            </w:pPr>
            <w:r>
              <w:rPr>
                <w:rFonts w:ascii="Times New Roman" w:hAnsi="Times New Roman" w:hint="eastAsia"/>
                <w:sz w:val="16"/>
                <w:szCs w:val="20"/>
              </w:rPr>
              <w:t>A</w:t>
            </w:r>
          </w:p>
        </w:tc>
        <w:tc>
          <w:tcPr>
            <w:tcW w:w="2983" w:type="dxa"/>
            <w:tcBorders>
              <w:left w:val="single" w:sz="4" w:space="0" w:color="auto"/>
            </w:tcBorders>
          </w:tcPr>
          <w:p w14:paraId="42E2418A" w14:textId="5DD9CB09" w:rsidR="009A7802" w:rsidRPr="00440202" w:rsidRDefault="009A7802" w:rsidP="004F0E2A">
            <w:pPr>
              <w:rPr>
                <w:rFonts w:ascii="Times New Roman" w:hAnsi="Times New Roman"/>
                <w:sz w:val="16"/>
              </w:rPr>
            </w:pPr>
            <w:r>
              <w:rPr>
                <w:rFonts w:ascii="Times New Roman" w:hAnsi="Times New Roman" w:hint="eastAsia"/>
                <w:sz w:val="16"/>
              </w:rPr>
              <w:t>I</w:t>
            </w:r>
            <w:r>
              <w:rPr>
                <w:rFonts w:ascii="Times New Roman" w:hAnsi="Times New Roman"/>
                <w:sz w:val="16"/>
              </w:rPr>
              <w:t>DP access log</w:t>
            </w:r>
          </w:p>
        </w:tc>
      </w:tr>
      <w:tr w:rsidR="004F0E2A" w:rsidRPr="00440202" w14:paraId="5290A5CB" w14:textId="77777777" w:rsidTr="000C178F">
        <w:tc>
          <w:tcPr>
            <w:tcW w:w="568" w:type="dxa"/>
          </w:tcPr>
          <w:p w14:paraId="1A1F3BBF" w14:textId="64062AFB" w:rsidR="004F0E2A" w:rsidRPr="00440202" w:rsidRDefault="009A7802" w:rsidP="004F0E2A">
            <w:pPr>
              <w:rPr>
                <w:rFonts w:ascii="Times New Roman" w:hAnsi="Times New Roman"/>
                <w:sz w:val="16"/>
                <w:szCs w:val="20"/>
              </w:rPr>
            </w:pPr>
            <w:r>
              <w:rPr>
                <w:rFonts w:ascii="Times New Roman" w:hAnsi="Times New Roman"/>
                <w:sz w:val="16"/>
                <w:szCs w:val="20"/>
              </w:rPr>
              <w:t>10</w:t>
            </w:r>
          </w:p>
        </w:tc>
        <w:tc>
          <w:tcPr>
            <w:tcW w:w="2693" w:type="dxa"/>
          </w:tcPr>
          <w:p w14:paraId="61C44038" w14:textId="4E82F2FF" w:rsidR="004F0E2A" w:rsidRPr="00440202" w:rsidRDefault="004F0E2A" w:rsidP="004F0E2A">
            <w:pPr>
              <w:snapToGrid w:val="0"/>
              <w:jc w:val="left"/>
              <w:rPr>
                <w:rFonts w:ascii="Times New Roman" w:hAnsi="Times New Roman"/>
                <w:sz w:val="16"/>
                <w:szCs w:val="20"/>
              </w:rPr>
            </w:pPr>
            <w:r w:rsidRPr="00440202">
              <w:rPr>
                <w:rFonts w:ascii="Times New Roman" w:hAnsi="Times New Roman"/>
                <w:sz w:val="16"/>
                <w:szCs w:val="20"/>
              </w:rPr>
              <w:t>syslog</w:t>
            </w:r>
          </w:p>
        </w:tc>
        <w:tc>
          <w:tcPr>
            <w:tcW w:w="2977" w:type="dxa"/>
          </w:tcPr>
          <w:p w14:paraId="3B43DB91" w14:textId="75A05CD8" w:rsidR="004F0E2A" w:rsidRPr="00440202" w:rsidRDefault="004F0E2A" w:rsidP="004F0E2A">
            <w:pPr>
              <w:snapToGrid w:val="0"/>
              <w:jc w:val="left"/>
              <w:rPr>
                <w:rFonts w:ascii="Times New Roman" w:hAnsi="Times New Roman"/>
                <w:sz w:val="16"/>
                <w:szCs w:val="20"/>
              </w:rPr>
            </w:pPr>
            <w:r w:rsidRPr="00440202">
              <w:rPr>
                <w:rFonts w:ascii="Times New Roman" w:hAnsi="Times New Roman"/>
                <w:sz w:val="16"/>
                <w:szCs w:val="20"/>
              </w:rPr>
              <w:t>Output directory specified for /etc/syslog.conf or /etc/rsyslog.conf of the syslog server specified for the CS_PORTAL_AUDIT_SYSLOGHOST property of &lt;</w:t>
            </w:r>
            <w:r w:rsidRPr="00440202">
              <w:rPr>
                <w:rFonts w:ascii="Times New Roman" w:hAnsi="Times New Roman"/>
                <w:i/>
                <w:iCs/>
                <w:sz w:val="16"/>
                <w:szCs w:val="20"/>
              </w:rPr>
              <w:t>user-data-directory</w:t>
            </w:r>
            <w:r w:rsidRPr="00440202">
              <w:rPr>
                <w:rFonts w:ascii="Times New Roman" w:hAnsi="Times New Roman"/>
                <w:sz w:val="16"/>
                <w:szCs w:val="20"/>
              </w:rPr>
              <w:t>&gt; /userconf/config_user.properties.</w:t>
            </w:r>
          </w:p>
        </w:tc>
        <w:tc>
          <w:tcPr>
            <w:tcW w:w="708" w:type="dxa"/>
            <w:tcBorders>
              <w:right w:val="single" w:sz="4" w:space="0" w:color="auto"/>
            </w:tcBorders>
          </w:tcPr>
          <w:p w14:paraId="1CD54531" w14:textId="19DEF24B" w:rsidR="004F0E2A" w:rsidRPr="00440202" w:rsidRDefault="004F0E2A" w:rsidP="004F0E2A">
            <w:pPr>
              <w:jc w:val="center"/>
              <w:rPr>
                <w:rFonts w:ascii="Times New Roman" w:hAnsi="Times New Roman"/>
                <w:sz w:val="16"/>
                <w:szCs w:val="20"/>
              </w:rPr>
            </w:pPr>
            <w:r>
              <w:rPr>
                <w:rFonts w:ascii="Times New Roman" w:hAnsi="Times New Roman"/>
                <w:sz w:val="16"/>
                <w:szCs w:val="20"/>
              </w:rPr>
              <w:t>A</w:t>
            </w:r>
          </w:p>
        </w:tc>
        <w:tc>
          <w:tcPr>
            <w:tcW w:w="2983" w:type="dxa"/>
            <w:tcBorders>
              <w:left w:val="single" w:sz="4" w:space="0" w:color="auto"/>
            </w:tcBorders>
          </w:tcPr>
          <w:p w14:paraId="335C45C0" w14:textId="77777777" w:rsidR="004F0E2A" w:rsidRPr="00440202" w:rsidRDefault="004F0E2A" w:rsidP="004F0E2A">
            <w:pPr>
              <w:rPr>
                <w:rFonts w:ascii="Times New Roman" w:hAnsi="Times New Roman"/>
                <w:sz w:val="16"/>
                <w:szCs w:val="20"/>
              </w:rPr>
            </w:pPr>
            <w:r w:rsidRPr="00440202">
              <w:rPr>
                <w:rFonts w:ascii="Times New Roman" w:hAnsi="Times New Roman"/>
                <w:sz w:val="16"/>
                <w:szCs w:val="20"/>
              </w:rPr>
              <w:t>Linux system log</w:t>
            </w:r>
          </w:p>
          <w:p w14:paraId="7DCA3CEF" w14:textId="534DDA68" w:rsidR="004F0E2A" w:rsidRPr="00440202" w:rsidRDefault="004F0E2A" w:rsidP="004F0E2A">
            <w:pPr>
              <w:rPr>
                <w:rFonts w:ascii="Times New Roman" w:hAnsi="Times New Roman"/>
                <w:sz w:val="16"/>
              </w:rPr>
            </w:pPr>
            <w:r w:rsidRPr="00440202">
              <w:rPr>
                <w:rFonts w:ascii="Times New Roman" w:hAnsi="Times New Roman"/>
                <w:sz w:val="16"/>
                <w:szCs w:val="20"/>
              </w:rPr>
              <w:t>Audit log</w:t>
            </w:r>
          </w:p>
        </w:tc>
      </w:tr>
      <w:tr w:rsidR="004F0E2A" w:rsidRPr="00440202" w14:paraId="24A6E001" w14:textId="77777777" w:rsidTr="000C178F">
        <w:tc>
          <w:tcPr>
            <w:tcW w:w="568" w:type="dxa"/>
          </w:tcPr>
          <w:p w14:paraId="12353816" w14:textId="5BABCCF4" w:rsidR="004F0E2A" w:rsidRPr="00440202" w:rsidRDefault="004F0E2A" w:rsidP="004F0E2A">
            <w:pPr>
              <w:rPr>
                <w:rFonts w:ascii="Times New Roman" w:hAnsi="Times New Roman"/>
                <w:sz w:val="16"/>
                <w:szCs w:val="20"/>
              </w:rPr>
            </w:pPr>
            <w:r>
              <w:rPr>
                <w:rFonts w:ascii="Times New Roman" w:hAnsi="Times New Roman"/>
                <w:sz w:val="16"/>
                <w:szCs w:val="20"/>
              </w:rPr>
              <w:t>1</w:t>
            </w:r>
            <w:r w:rsidR="009A7802">
              <w:rPr>
                <w:rFonts w:ascii="Times New Roman" w:hAnsi="Times New Roman"/>
                <w:sz w:val="16"/>
                <w:szCs w:val="20"/>
              </w:rPr>
              <w:t>1</w:t>
            </w:r>
          </w:p>
        </w:tc>
        <w:tc>
          <w:tcPr>
            <w:tcW w:w="2693" w:type="dxa"/>
          </w:tcPr>
          <w:p w14:paraId="53F1C3B3" w14:textId="3B19DB06" w:rsidR="004F0E2A" w:rsidRPr="00440202" w:rsidRDefault="004F0E2A" w:rsidP="004F0E2A">
            <w:pPr>
              <w:jc w:val="left"/>
              <w:rPr>
                <w:rFonts w:ascii="Times New Roman" w:hAnsi="Times New Roman"/>
                <w:sz w:val="16"/>
                <w:szCs w:val="20"/>
              </w:rPr>
            </w:pPr>
            <w:r w:rsidRPr="00440202">
              <w:rPr>
                <w:rFonts w:ascii="Times New Roman" w:hAnsi="Times New Roman"/>
                <w:sz w:val="16"/>
                <w:szCs w:val="20"/>
              </w:rPr>
              <w:t>comserv_inst_</w:t>
            </w:r>
            <w:r w:rsidRPr="00440202">
              <w:rPr>
                <w:rFonts w:ascii="Times New Roman" w:hAnsi="Times New Roman"/>
                <w:i/>
                <w:iCs/>
                <w:sz w:val="16"/>
                <w:szCs w:val="20"/>
              </w:rPr>
              <w:t>day-time</w:t>
            </w:r>
            <w:r w:rsidRPr="00440202">
              <w:rPr>
                <w:rFonts w:ascii="Times New Roman" w:hAnsi="Times New Roman"/>
                <w:sz w:val="16"/>
                <w:szCs w:val="20"/>
              </w:rPr>
              <w:t>.log</w:t>
            </w:r>
          </w:p>
        </w:tc>
        <w:tc>
          <w:tcPr>
            <w:tcW w:w="2977" w:type="dxa"/>
          </w:tcPr>
          <w:p w14:paraId="1EB56794" w14:textId="36EAEC94" w:rsidR="004F0E2A" w:rsidRPr="00440202" w:rsidRDefault="004F0E2A" w:rsidP="004F0E2A">
            <w:pPr>
              <w:jc w:val="left"/>
              <w:rPr>
                <w:rFonts w:ascii="Times New Roman" w:hAnsi="Times New Roman"/>
                <w:sz w:val="16"/>
                <w:szCs w:val="20"/>
              </w:rPr>
            </w:pPr>
            <w:r w:rsidRPr="00440202">
              <w:rPr>
                <w:rFonts w:ascii="Times New Roman" w:hAnsi="Times New Roman"/>
                <w:i/>
                <w:iCs/>
                <w:sz w:val="16"/>
                <w:szCs w:val="20"/>
              </w:rPr>
              <w:t>&lt;log-directory&gt;</w:t>
            </w:r>
            <w:r w:rsidRPr="00440202">
              <w:rPr>
                <w:rFonts w:ascii="Times New Roman" w:hAnsi="Times New Roman"/>
                <w:sz w:val="16"/>
                <w:szCs w:val="20"/>
              </w:rPr>
              <w:t>/inst</w:t>
            </w:r>
          </w:p>
        </w:tc>
        <w:tc>
          <w:tcPr>
            <w:tcW w:w="708" w:type="dxa"/>
            <w:tcBorders>
              <w:right w:val="single" w:sz="4" w:space="0" w:color="auto"/>
            </w:tcBorders>
          </w:tcPr>
          <w:p w14:paraId="0B74C097" w14:textId="7A1EFB1F" w:rsidR="004F0E2A" w:rsidRPr="00440202" w:rsidRDefault="004F0E2A" w:rsidP="004F0E2A">
            <w:pPr>
              <w:jc w:val="center"/>
              <w:rPr>
                <w:rFonts w:ascii="Times New Roman" w:hAnsi="Times New Roman"/>
                <w:sz w:val="16"/>
                <w:szCs w:val="20"/>
              </w:rPr>
            </w:pPr>
            <w:r>
              <w:rPr>
                <w:rFonts w:ascii="Times New Roman" w:hAnsi="Times New Roman"/>
                <w:sz w:val="16"/>
                <w:szCs w:val="20"/>
              </w:rPr>
              <w:t>A</w:t>
            </w:r>
          </w:p>
        </w:tc>
        <w:tc>
          <w:tcPr>
            <w:tcW w:w="2983" w:type="dxa"/>
            <w:tcBorders>
              <w:left w:val="single" w:sz="4" w:space="0" w:color="auto"/>
            </w:tcBorders>
          </w:tcPr>
          <w:p w14:paraId="190D0C8B" w14:textId="6D82BD4F" w:rsidR="004F0E2A" w:rsidRPr="00440202" w:rsidRDefault="004F0E2A" w:rsidP="004F0E2A">
            <w:pPr>
              <w:rPr>
                <w:rFonts w:ascii="Times New Roman" w:hAnsi="Times New Roman"/>
                <w:sz w:val="16"/>
                <w:szCs w:val="20"/>
              </w:rPr>
            </w:pPr>
            <w:r w:rsidRPr="00440202">
              <w:rPr>
                <w:rFonts w:ascii="Times New Roman" w:hAnsi="Times New Roman"/>
                <w:sz w:val="16"/>
                <w:szCs w:val="20"/>
              </w:rPr>
              <w:t>Installation log</w:t>
            </w:r>
          </w:p>
        </w:tc>
      </w:tr>
      <w:tr w:rsidR="004F0E2A" w:rsidRPr="00440202" w14:paraId="28B13D45" w14:textId="77777777" w:rsidTr="000C178F">
        <w:tc>
          <w:tcPr>
            <w:tcW w:w="568" w:type="dxa"/>
          </w:tcPr>
          <w:p w14:paraId="30EC3FFC" w14:textId="68E28A73" w:rsidR="004F0E2A" w:rsidRPr="00440202" w:rsidRDefault="004F0E2A" w:rsidP="004F0E2A">
            <w:pPr>
              <w:rPr>
                <w:rFonts w:ascii="Times New Roman" w:hAnsi="Times New Roman"/>
                <w:sz w:val="16"/>
                <w:szCs w:val="20"/>
              </w:rPr>
            </w:pPr>
            <w:r>
              <w:rPr>
                <w:rFonts w:ascii="Times New Roman" w:hAnsi="Times New Roman"/>
                <w:sz w:val="16"/>
                <w:szCs w:val="20"/>
              </w:rPr>
              <w:t>1</w:t>
            </w:r>
            <w:r w:rsidR="009A7802">
              <w:rPr>
                <w:rFonts w:ascii="Times New Roman" w:hAnsi="Times New Roman"/>
                <w:sz w:val="16"/>
                <w:szCs w:val="20"/>
              </w:rPr>
              <w:t>2</w:t>
            </w:r>
          </w:p>
        </w:tc>
        <w:tc>
          <w:tcPr>
            <w:tcW w:w="2693" w:type="dxa"/>
          </w:tcPr>
          <w:p w14:paraId="3BD2A0F6" w14:textId="76C43C8B" w:rsidR="004F0E2A" w:rsidRPr="00440202" w:rsidRDefault="004F0E2A" w:rsidP="004F0E2A">
            <w:pPr>
              <w:jc w:val="left"/>
              <w:rPr>
                <w:rFonts w:ascii="Times New Roman" w:hAnsi="Times New Roman"/>
                <w:sz w:val="16"/>
                <w:szCs w:val="20"/>
              </w:rPr>
            </w:pPr>
            <w:r w:rsidRPr="00440202">
              <w:rPr>
                <w:rFonts w:ascii="Times New Roman" w:hAnsi="Times New Roman"/>
                <w:sz w:val="16"/>
                <w:szCs w:val="20"/>
              </w:rPr>
              <w:t>comserv_inst_</w:t>
            </w:r>
            <w:r w:rsidRPr="00440202">
              <w:rPr>
                <w:rFonts w:ascii="Times New Roman" w:hAnsi="Times New Roman"/>
                <w:i/>
                <w:iCs/>
                <w:sz w:val="16"/>
                <w:szCs w:val="20"/>
              </w:rPr>
              <w:t>day-time</w:t>
            </w:r>
            <w:r w:rsidRPr="00440202">
              <w:rPr>
                <w:rFonts w:ascii="Times New Roman" w:hAnsi="Times New Roman"/>
                <w:sz w:val="16"/>
                <w:szCs w:val="20"/>
              </w:rPr>
              <w:t>.log</w:t>
            </w:r>
          </w:p>
        </w:tc>
        <w:tc>
          <w:tcPr>
            <w:tcW w:w="2977" w:type="dxa"/>
            <w:vMerge w:val="restart"/>
          </w:tcPr>
          <w:p w14:paraId="725F742B" w14:textId="7F6E9063" w:rsidR="004F0E2A" w:rsidRPr="00440202" w:rsidRDefault="004F0E2A" w:rsidP="004F0E2A">
            <w:pPr>
              <w:jc w:val="left"/>
              <w:rPr>
                <w:rFonts w:ascii="Times New Roman" w:hAnsi="Times New Roman"/>
                <w:sz w:val="16"/>
                <w:szCs w:val="20"/>
              </w:rPr>
            </w:pPr>
            <w:r w:rsidRPr="00440202">
              <w:rPr>
                <w:rFonts w:ascii="Times New Roman" w:hAnsi="Times New Roman"/>
                <w:sz w:val="16"/>
                <w:szCs w:val="20"/>
              </w:rPr>
              <w:t>[Linux] /tmp</w:t>
            </w:r>
          </w:p>
        </w:tc>
        <w:tc>
          <w:tcPr>
            <w:tcW w:w="708" w:type="dxa"/>
            <w:tcBorders>
              <w:right w:val="single" w:sz="4" w:space="0" w:color="auto"/>
            </w:tcBorders>
          </w:tcPr>
          <w:p w14:paraId="26A10581" w14:textId="155FCE4A" w:rsidR="004F0E2A" w:rsidRPr="00440202" w:rsidRDefault="004F0E2A" w:rsidP="004F0E2A">
            <w:pPr>
              <w:jc w:val="center"/>
              <w:rPr>
                <w:rFonts w:ascii="Times New Roman" w:hAnsi="Times New Roman"/>
                <w:sz w:val="16"/>
                <w:szCs w:val="20"/>
              </w:rPr>
            </w:pPr>
            <w:r>
              <w:rPr>
                <w:rFonts w:ascii="Times New Roman" w:hAnsi="Times New Roman"/>
                <w:sz w:val="16"/>
                <w:szCs w:val="20"/>
              </w:rPr>
              <w:t>A</w:t>
            </w:r>
          </w:p>
        </w:tc>
        <w:tc>
          <w:tcPr>
            <w:tcW w:w="2983" w:type="dxa"/>
            <w:tcBorders>
              <w:left w:val="single" w:sz="4" w:space="0" w:color="auto"/>
            </w:tcBorders>
          </w:tcPr>
          <w:p w14:paraId="0A5CE45B" w14:textId="2473D1E9" w:rsidR="004F0E2A" w:rsidRPr="00440202" w:rsidRDefault="004F0E2A" w:rsidP="004F0E2A">
            <w:pPr>
              <w:rPr>
                <w:rFonts w:ascii="Times New Roman" w:hAnsi="Times New Roman"/>
                <w:sz w:val="16"/>
                <w:szCs w:val="20"/>
              </w:rPr>
            </w:pPr>
            <w:r w:rsidRPr="00440202">
              <w:rPr>
                <w:rFonts w:ascii="Times New Roman" w:hAnsi="Times New Roman"/>
                <w:sz w:val="16"/>
              </w:rPr>
              <w:t>Installation interruption log</w:t>
            </w:r>
          </w:p>
        </w:tc>
      </w:tr>
      <w:tr w:rsidR="004F0E2A" w:rsidRPr="00440202" w14:paraId="0F20263E" w14:textId="77777777" w:rsidTr="000C178F">
        <w:tc>
          <w:tcPr>
            <w:tcW w:w="568" w:type="dxa"/>
          </w:tcPr>
          <w:p w14:paraId="32883B1C" w14:textId="55E64780" w:rsidR="004F0E2A" w:rsidRPr="00440202" w:rsidRDefault="004F0E2A" w:rsidP="004F0E2A">
            <w:pPr>
              <w:rPr>
                <w:rFonts w:ascii="Times New Roman" w:hAnsi="Times New Roman"/>
                <w:sz w:val="16"/>
                <w:szCs w:val="20"/>
              </w:rPr>
            </w:pPr>
            <w:r w:rsidRPr="00440202">
              <w:rPr>
                <w:rFonts w:ascii="Times New Roman" w:hAnsi="Times New Roman"/>
                <w:sz w:val="16"/>
                <w:szCs w:val="20"/>
              </w:rPr>
              <w:t>1</w:t>
            </w:r>
            <w:r w:rsidR="009A7802">
              <w:rPr>
                <w:rFonts w:ascii="Times New Roman" w:hAnsi="Times New Roman"/>
                <w:sz w:val="16"/>
                <w:szCs w:val="20"/>
              </w:rPr>
              <w:t>3</w:t>
            </w:r>
          </w:p>
        </w:tc>
        <w:tc>
          <w:tcPr>
            <w:tcW w:w="2693" w:type="dxa"/>
          </w:tcPr>
          <w:p w14:paraId="7A6946F2" w14:textId="661E9FE0" w:rsidR="004F0E2A" w:rsidRPr="00440202" w:rsidRDefault="004F0E2A" w:rsidP="004F0E2A">
            <w:pPr>
              <w:jc w:val="left"/>
              <w:rPr>
                <w:rFonts w:ascii="Times New Roman" w:hAnsi="Times New Roman"/>
                <w:sz w:val="16"/>
                <w:szCs w:val="20"/>
              </w:rPr>
            </w:pPr>
            <w:r w:rsidRPr="00440202">
              <w:rPr>
                <w:rFonts w:ascii="Times New Roman" w:hAnsi="Times New Roman"/>
                <w:sz w:val="16"/>
                <w:szCs w:val="20"/>
              </w:rPr>
              <w:t>comserv_uninst.log</w:t>
            </w:r>
          </w:p>
        </w:tc>
        <w:tc>
          <w:tcPr>
            <w:tcW w:w="2977" w:type="dxa"/>
            <w:vMerge/>
          </w:tcPr>
          <w:p w14:paraId="2F50801B" w14:textId="1687FFB4" w:rsidR="004F0E2A" w:rsidRPr="00440202" w:rsidRDefault="004F0E2A" w:rsidP="004F0E2A">
            <w:pPr>
              <w:jc w:val="left"/>
              <w:rPr>
                <w:rFonts w:ascii="Times New Roman" w:hAnsi="Times New Roman"/>
                <w:sz w:val="16"/>
                <w:szCs w:val="20"/>
              </w:rPr>
            </w:pPr>
          </w:p>
        </w:tc>
        <w:tc>
          <w:tcPr>
            <w:tcW w:w="708" w:type="dxa"/>
            <w:tcBorders>
              <w:right w:val="single" w:sz="4" w:space="0" w:color="auto"/>
            </w:tcBorders>
          </w:tcPr>
          <w:p w14:paraId="07C779CC" w14:textId="304058A3" w:rsidR="004F0E2A" w:rsidRPr="00440202" w:rsidRDefault="004F0E2A" w:rsidP="004F0E2A">
            <w:pPr>
              <w:jc w:val="center"/>
              <w:rPr>
                <w:rFonts w:ascii="Times New Roman" w:hAnsi="Times New Roman"/>
                <w:sz w:val="16"/>
                <w:szCs w:val="20"/>
              </w:rPr>
            </w:pPr>
            <w:r>
              <w:rPr>
                <w:rFonts w:ascii="Times New Roman" w:hAnsi="Times New Roman"/>
                <w:sz w:val="16"/>
                <w:szCs w:val="20"/>
              </w:rPr>
              <w:t>A</w:t>
            </w:r>
          </w:p>
        </w:tc>
        <w:tc>
          <w:tcPr>
            <w:tcW w:w="2983" w:type="dxa"/>
            <w:tcBorders>
              <w:left w:val="single" w:sz="4" w:space="0" w:color="auto"/>
            </w:tcBorders>
          </w:tcPr>
          <w:p w14:paraId="0A984873" w14:textId="1D6F8607" w:rsidR="004F0E2A" w:rsidRPr="00440202" w:rsidRDefault="004F0E2A" w:rsidP="004F0E2A">
            <w:pPr>
              <w:rPr>
                <w:rFonts w:ascii="Times New Roman" w:hAnsi="Times New Roman"/>
                <w:sz w:val="16"/>
                <w:szCs w:val="20"/>
              </w:rPr>
            </w:pPr>
            <w:r w:rsidRPr="00440202">
              <w:rPr>
                <w:rFonts w:ascii="Times New Roman" w:hAnsi="Times New Roman"/>
                <w:sz w:val="16"/>
              </w:rPr>
              <w:t>Uninstallation log</w:t>
            </w:r>
          </w:p>
        </w:tc>
      </w:tr>
      <w:tr w:rsidR="004F0E2A" w:rsidRPr="00440202" w14:paraId="41D81C5B" w14:textId="77777777" w:rsidTr="000C178F">
        <w:tc>
          <w:tcPr>
            <w:tcW w:w="568" w:type="dxa"/>
          </w:tcPr>
          <w:p w14:paraId="5F67D06B" w14:textId="7E51DEA6" w:rsidR="004F0E2A" w:rsidRPr="00440202" w:rsidRDefault="004F0E2A" w:rsidP="004F0E2A">
            <w:pPr>
              <w:rPr>
                <w:rFonts w:ascii="Times New Roman" w:hAnsi="Times New Roman"/>
                <w:sz w:val="16"/>
                <w:szCs w:val="20"/>
              </w:rPr>
            </w:pPr>
            <w:r w:rsidRPr="00440202">
              <w:rPr>
                <w:rFonts w:ascii="Times New Roman" w:hAnsi="Times New Roman"/>
                <w:sz w:val="16"/>
                <w:szCs w:val="20"/>
              </w:rPr>
              <w:t>1</w:t>
            </w:r>
            <w:r w:rsidR="009A7802">
              <w:rPr>
                <w:rFonts w:ascii="Times New Roman" w:hAnsi="Times New Roman"/>
                <w:sz w:val="16"/>
                <w:szCs w:val="20"/>
              </w:rPr>
              <w:t>4</w:t>
            </w:r>
          </w:p>
        </w:tc>
        <w:tc>
          <w:tcPr>
            <w:tcW w:w="2693" w:type="dxa"/>
          </w:tcPr>
          <w:p w14:paraId="03B321ED" w14:textId="281F4E1C" w:rsidR="004F0E2A" w:rsidRPr="00440202" w:rsidRDefault="004F0E2A" w:rsidP="004F0E2A">
            <w:pPr>
              <w:rPr>
                <w:rFonts w:ascii="Times New Roman" w:hAnsi="Times New Roman"/>
                <w:sz w:val="16"/>
                <w:szCs w:val="20"/>
              </w:rPr>
            </w:pPr>
            <w:r w:rsidRPr="00440202">
              <w:rPr>
                <w:rFonts w:ascii="Times New Roman" w:hAnsi="Times New Roman"/>
                <w:sz w:val="16"/>
                <w:szCs w:val="20"/>
              </w:rPr>
              <w:t>cschgconnect_</w:t>
            </w:r>
            <w:r w:rsidRPr="00440202">
              <w:rPr>
                <w:rFonts w:ascii="Times New Roman" w:hAnsi="Times New Roman"/>
                <w:i/>
                <w:iCs/>
                <w:sz w:val="16"/>
                <w:szCs w:val="20"/>
              </w:rPr>
              <w:t>year-month-day-hour-minute-second.</w:t>
            </w:r>
            <w:r w:rsidRPr="00440202">
              <w:rPr>
                <w:rFonts w:ascii="Times New Roman" w:hAnsi="Times New Roman"/>
                <w:sz w:val="16"/>
                <w:szCs w:val="20"/>
              </w:rPr>
              <w:t>log</w:t>
            </w:r>
          </w:p>
        </w:tc>
        <w:tc>
          <w:tcPr>
            <w:tcW w:w="2977" w:type="dxa"/>
            <w:vMerge w:val="restart"/>
          </w:tcPr>
          <w:p w14:paraId="2CB3860B" w14:textId="6A7FB425" w:rsidR="004F0E2A" w:rsidRPr="00440202" w:rsidRDefault="004F0E2A" w:rsidP="004F0E2A">
            <w:pPr>
              <w:rPr>
                <w:rFonts w:ascii="Times New Roman" w:hAnsi="Times New Roman"/>
                <w:sz w:val="16"/>
                <w:szCs w:val="20"/>
              </w:rPr>
            </w:pPr>
            <w:r w:rsidRPr="00440202">
              <w:rPr>
                <w:rFonts w:ascii="Times New Roman" w:hAnsi="Times New Roman"/>
                <w:i/>
                <w:iCs/>
                <w:sz w:val="16"/>
                <w:szCs w:val="20"/>
              </w:rPr>
              <w:t>&lt;log-directory&gt;</w:t>
            </w:r>
            <w:r w:rsidRPr="00440202">
              <w:rPr>
                <w:rFonts w:ascii="Times New Roman" w:hAnsi="Times New Roman"/>
                <w:sz w:val="16"/>
                <w:szCs w:val="20"/>
              </w:rPr>
              <w:t>/utility</w:t>
            </w:r>
          </w:p>
        </w:tc>
        <w:tc>
          <w:tcPr>
            <w:tcW w:w="708" w:type="dxa"/>
            <w:tcBorders>
              <w:right w:val="single" w:sz="4" w:space="0" w:color="auto"/>
            </w:tcBorders>
          </w:tcPr>
          <w:p w14:paraId="312AB391" w14:textId="0B533141" w:rsidR="004F0E2A" w:rsidRPr="00440202" w:rsidRDefault="004F0E2A" w:rsidP="004F0E2A">
            <w:pPr>
              <w:jc w:val="center"/>
              <w:rPr>
                <w:rFonts w:ascii="Times New Roman" w:hAnsi="Times New Roman"/>
                <w:sz w:val="16"/>
                <w:szCs w:val="20"/>
              </w:rPr>
            </w:pPr>
            <w:r>
              <w:rPr>
                <w:rFonts w:ascii="Times New Roman" w:hAnsi="Times New Roman"/>
                <w:sz w:val="16"/>
                <w:szCs w:val="20"/>
              </w:rPr>
              <w:t>A</w:t>
            </w:r>
          </w:p>
        </w:tc>
        <w:tc>
          <w:tcPr>
            <w:tcW w:w="2983" w:type="dxa"/>
            <w:tcBorders>
              <w:left w:val="single" w:sz="4" w:space="0" w:color="auto"/>
            </w:tcBorders>
          </w:tcPr>
          <w:p w14:paraId="4E377D8B" w14:textId="5FE3AA32" w:rsidR="004F0E2A" w:rsidRPr="00440202" w:rsidRDefault="004F0E2A" w:rsidP="004F0E2A">
            <w:pPr>
              <w:rPr>
                <w:rFonts w:ascii="Times New Roman" w:hAnsi="Times New Roman"/>
                <w:sz w:val="16"/>
                <w:szCs w:val="20"/>
              </w:rPr>
            </w:pPr>
            <w:r w:rsidRPr="00440202">
              <w:rPr>
                <w:rFonts w:ascii="Times New Roman" w:hAnsi="Times New Roman"/>
                <w:sz w:val="16"/>
                <w:szCs w:val="20"/>
              </w:rPr>
              <w:t>cschgconnect command log</w:t>
            </w:r>
          </w:p>
        </w:tc>
      </w:tr>
      <w:tr w:rsidR="004F0E2A" w:rsidRPr="00440202" w14:paraId="0AFF79FF" w14:textId="77777777" w:rsidTr="000C178F">
        <w:tc>
          <w:tcPr>
            <w:tcW w:w="568" w:type="dxa"/>
          </w:tcPr>
          <w:p w14:paraId="1AC4A740" w14:textId="25D78EC0" w:rsidR="004F0E2A" w:rsidRPr="00440202" w:rsidRDefault="004F0E2A" w:rsidP="004F0E2A">
            <w:pPr>
              <w:rPr>
                <w:rFonts w:ascii="Times New Roman" w:hAnsi="Times New Roman"/>
                <w:sz w:val="16"/>
                <w:szCs w:val="20"/>
              </w:rPr>
            </w:pPr>
            <w:r w:rsidRPr="00440202">
              <w:rPr>
                <w:rFonts w:ascii="Times New Roman" w:hAnsi="Times New Roman"/>
                <w:sz w:val="16"/>
                <w:szCs w:val="20"/>
              </w:rPr>
              <w:t>1</w:t>
            </w:r>
            <w:r w:rsidR="009A7802">
              <w:rPr>
                <w:rFonts w:ascii="Times New Roman" w:hAnsi="Times New Roman"/>
                <w:sz w:val="16"/>
                <w:szCs w:val="20"/>
              </w:rPr>
              <w:t>5</w:t>
            </w:r>
          </w:p>
        </w:tc>
        <w:tc>
          <w:tcPr>
            <w:tcW w:w="2693" w:type="dxa"/>
          </w:tcPr>
          <w:p w14:paraId="5F5F1B4F" w14:textId="14B825CD" w:rsidR="00756173" w:rsidRDefault="00756173" w:rsidP="004F0E2A">
            <w:pPr>
              <w:rPr>
                <w:rFonts w:ascii="Times New Roman" w:hAnsi="Times New Roman"/>
                <w:sz w:val="16"/>
                <w:szCs w:val="20"/>
              </w:rPr>
            </w:pPr>
            <w:r>
              <w:rPr>
                <w:rFonts w:ascii="Times New Roman" w:hAnsi="Times New Roman"/>
                <w:sz w:val="16"/>
                <w:szCs w:val="20"/>
              </w:rPr>
              <w:t>Before 10.9.1</w:t>
            </w:r>
          </w:p>
          <w:p w14:paraId="04E4D275" w14:textId="77777777" w:rsidR="004F0E2A" w:rsidRDefault="004F0E2A" w:rsidP="004F0E2A">
            <w:pPr>
              <w:rPr>
                <w:rFonts w:ascii="Times New Roman" w:hAnsi="Times New Roman"/>
                <w:sz w:val="16"/>
                <w:szCs w:val="20"/>
              </w:rPr>
            </w:pPr>
            <w:r w:rsidRPr="00440202">
              <w:rPr>
                <w:rFonts w:ascii="Times New Roman" w:hAnsi="Times New Roman"/>
                <w:sz w:val="16"/>
                <w:szCs w:val="20"/>
              </w:rPr>
              <w:t>csbackup_</w:t>
            </w:r>
            <w:r w:rsidRPr="00440202">
              <w:rPr>
                <w:rFonts w:ascii="Times New Roman" w:hAnsi="Times New Roman"/>
                <w:i/>
                <w:iCs/>
                <w:sz w:val="16"/>
                <w:szCs w:val="20"/>
              </w:rPr>
              <w:t>year-month-day-hour-minute-second.</w:t>
            </w:r>
            <w:r w:rsidRPr="00440202">
              <w:rPr>
                <w:rFonts w:ascii="Times New Roman" w:hAnsi="Times New Roman"/>
                <w:sz w:val="16"/>
                <w:szCs w:val="20"/>
              </w:rPr>
              <w:t>log</w:t>
            </w:r>
          </w:p>
          <w:p w14:paraId="6F1914D2" w14:textId="77777777" w:rsidR="00756173" w:rsidRDefault="00756173" w:rsidP="004F0E2A">
            <w:pPr>
              <w:rPr>
                <w:rFonts w:ascii="Times New Roman" w:hAnsi="Times New Roman"/>
                <w:sz w:val="16"/>
                <w:szCs w:val="20"/>
              </w:rPr>
            </w:pPr>
            <w:r>
              <w:rPr>
                <w:rFonts w:ascii="Times New Roman" w:hAnsi="Times New Roman" w:hint="eastAsia"/>
                <w:sz w:val="16"/>
                <w:szCs w:val="20"/>
              </w:rPr>
              <w:t>A</w:t>
            </w:r>
            <w:r>
              <w:rPr>
                <w:rFonts w:ascii="Times New Roman" w:hAnsi="Times New Roman"/>
                <w:sz w:val="16"/>
                <w:szCs w:val="20"/>
              </w:rPr>
              <w:t>fter 10.9.2</w:t>
            </w:r>
          </w:p>
          <w:p w14:paraId="13BD3D42" w14:textId="27ED4EDE" w:rsidR="00756173" w:rsidRPr="00440202" w:rsidRDefault="00970AA8" w:rsidP="004F0E2A">
            <w:pPr>
              <w:rPr>
                <w:rFonts w:ascii="Times New Roman" w:hAnsi="Times New Roman"/>
                <w:sz w:val="16"/>
                <w:szCs w:val="20"/>
              </w:rPr>
            </w:pPr>
            <w:r w:rsidRPr="008A34F6">
              <w:rPr>
                <w:sz w:val="16"/>
                <w:szCs w:val="20"/>
              </w:rPr>
              <w:t>csbackup</w:t>
            </w:r>
            <w:r w:rsidRPr="008A34F6">
              <w:rPr>
                <w:rFonts w:hint="eastAsia"/>
                <w:sz w:val="16"/>
                <w:szCs w:val="20"/>
              </w:rPr>
              <w:t>.</w:t>
            </w:r>
            <w:r w:rsidRPr="008A34F6">
              <w:rPr>
                <w:sz w:val="16"/>
                <w:szCs w:val="20"/>
              </w:rPr>
              <w:t>log</w:t>
            </w:r>
          </w:p>
        </w:tc>
        <w:tc>
          <w:tcPr>
            <w:tcW w:w="2977" w:type="dxa"/>
            <w:vMerge/>
          </w:tcPr>
          <w:p w14:paraId="05511413" w14:textId="45561DAD" w:rsidR="004F0E2A" w:rsidRPr="00440202" w:rsidRDefault="004F0E2A" w:rsidP="004F0E2A">
            <w:pPr>
              <w:rPr>
                <w:rFonts w:ascii="Times New Roman" w:hAnsi="Times New Roman"/>
                <w:sz w:val="16"/>
                <w:szCs w:val="20"/>
              </w:rPr>
            </w:pPr>
          </w:p>
        </w:tc>
        <w:tc>
          <w:tcPr>
            <w:tcW w:w="708" w:type="dxa"/>
            <w:tcBorders>
              <w:right w:val="single" w:sz="4" w:space="0" w:color="auto"/>
            </w:tcBorders>
          </w:tcPr>
          <w:p w14:paraId="34FB53A2" w14:textId="24D7F167" w:rsidR="004F0E2A" w:rsidRPr="00440202" w:rsidRDefault="004F0E2A" w:rsidP="004F0E2A">
            <w:pPr>
              <w:jc w:val="center"/>
              <w:rPr>
                <w:rFonts w:ascii="Times New Roman" w:hAnsi="Times New Roman"/>
                <w:sz w:val="16"/>
                <w:szCs w:val="20"/>
              </w:rPr>
            </w:pPr>
            <w:r>
              <w:rPr>
                <w:rFonts w:ascii="Times New Roman" w:hAnsi="Times New Roman"/>
                <w:sz w:val="16"/>
                <w:szCs w:val="20"/>
              </w:rPr>
              <w:t>A</w:t>
            </w:r>
          </w:p>
        </w:tc>
        <w:tc>
          <w:tcPr>
            <w:tcW w:w="2983" w:type="dxa"/>
            <w:tcBorders>
              <w:left w:val="single" w:sz="4" w:space="0" w:color="auto"/>
            </w:tcBorders>
          </w:tcPr>
          <w:p w14:paraId="28C43A5B" w14:textId="6E75D40D" w:rsidR="004F0E2A" w:rsidRPr="00440202" w:rsidRDefault="004F0E2A" w:rsidP="004F0E2A">
            <w:pPr>
              <w:rPr>
                <w:rFonts w:ascii="Times New Roman" w:hAnsi="Times New Roman"/>
                <w:sz w:val="16"/>
                <w:szCs w:val="20"/>
              </w:rPr>
            </w:pPr>
            <w:r w:rsidRPr="00440202">
              <w:rPr>
                <w:rFonts w:ascii="Times New Roman" w:hAnsi="Times New Roman"/>
                <w:sz w:val="16"/>
                <w:szCs w:val="20"/>
              </w:rPr>
              <w:t>csbackup command log</w:t>
            </w:r>
          </w:p>
        </w:tc>
      </w:tr>
      <w:tr w:rsidR="004F0E2A" w:rsidRPr="00440202" w14:paraId="44C3719D" w14:textId="77777777" w:rsidTr="000C178F">
        <w:tc>
          <w:tcPr>
            <w:tcW w:w="568" w:type="dxa"/>
          </w:tcPr>
          <w:p w14:paraId="05F7E350" w14:textId="598C2CBF" w:rsidR="004F0E2A" w:rsidRPr="00440202" w:rsidRDefault="004F0E2A" w:rsidP="004F0E2A">
            <w:pPr>
              <w:rPr>
                <w:rFonts w:ascii="Times New Roman" w:hAnsi="Times New Roman"/>
                <w:sz w:val="16"/>
                <w:szCs w:val="20"/>
              </w:rPr>
            </w:pPr>
            <w:r w:rsidRPr="00440202">
              <w:rPr>
                <w:rFonts w:ascii="Times New Roman" w:hAnsi="Times New Roman"/>
                <w:sz w:val="16"/>
                <w:szCs w:val="20"/>
              </w:rPr>
              <w:t>1</w:t>
            </w:r>
            <w:r w:rsidR="009A7802">
              <w:rPr>
                <w:rFonts w:ascii="Times New Roman" w:hAnsi="Times New Roman"/>
                <w:sz w:val="16"/>
                <w:szCs w:val="20"/>
              </w:rPr>
              <w:t>6</w:t>
            </w:r>
          </w:p>
        </w:tc>
        <w:tc>
          <w:tcPr>
            <w:tcW w:w="2693" w:type="dxa"/>
          </w:tcPr>
          <w:p w14:paraId="5863389C" w14:textId="6E36E98E" w:rsidR="004F0E2A" w:rsidRPr="00440202" w:rsidRDefault="004F0E2A" w:rsidP="004F0E2A">
            <w:pPr>
              <w:rPr>
                <w:rFonts w:ascii="Times New Roman" w:hAnsi="Times New Roman"/>
                <w:sz w:val="16"/>
                <w:szCs w:val="20"/>
              </w:rPr>
            </w:pPr>
            <w:r w:rsidRPr="00440202">
              <w:rPr>
                <w:rFonts w:ascii="Times New Roman" w:hAnsi="Times New Roman"/>
                <w:sz w:val="16"/>
                <w:szCs w:val="20"/>
              </w:rPr>
              <w:t>csrestore_</w:t>
            </w:r>
            <w:r w:rsidRPr="00440202">
              <w:rPr>
                <w:rFonts w:ascii="Times New Roman" w:hAnsi="Times New Roman"/>
                <w:i/>
                <w:iCs/>
                <w:sz w:val="16"/>
                <w:szCs w:val="20"/>
              </w:rPr>
              <w:t>year-month-day-hour-minute-second.</w:t>
            </w:r>
            <w:r w:rsidRPr="00440202">
              <w:rPr>
                <w:rFonts w:ascii="Times New Roman" w:hAnsi="Times New Roman"/>
                <w:sz w:val="16"/>
                <w:szCs w:val="20"/>
              </w:rPr>
              <w:t>log</w:t>
            </w:r>
          </w:p>
        </w:tc>
        <w:tc>
          <w:tcPr>
            <w:tcW w:w="2977" w:type="dxa"/>
            <w:vMerge/>
          </w:tcPr>
          <w:p w14:paraId="11D825F8" w14:textId="61DC3828" w:rsidR="004F0E2A" w:rsidRPr="00440202" w:rsidRDefault="004F0E2A" w:rsidP="004F0E2A">
            <w:pPr>
              <w:rPr>
                <w:rFonts w:ascii="Times New Roman" w:hAnsi="Times New Roman"/>
                <w:sz w:val="16"/>
                <w:szCs w:val="20"/>
              </w:rPr>
            </w:pPr>
          </w:p>
        </w:tc>
        <w:tc>
          <w:tcPr>
            <w:tcW w:w="708" w:type="dxa"/>
            <w:tcBorders>
              <w:right w:val="single" w:sz="4" w:space="0" w:color="auto"/>
            </w:tcBorders>
          </w:tcPr>
          <w:p w14:paraId="13EBCA86" w14:textId="4B908E7E" w:rsidR="004F0E2A" w:rsidRPr="00440202" w:rsidRDefault="004F0E2A" w:rsidP="004F0E2A">
            <w:pPr>
              <w:jc w:val="center"/>
              <w:rPr>
                <w:rFonts w:ascii="Times New Roman" w:hAnsi="Times New Roman"/>
                <w:sz w:val="16"/>
                <w:szCs w:val="20"/>
              </w:rPr>
            </w:pPr>
            <w:r>
              <w:rPr>
                <w:rFonts w:ascii="Times New Roman" w:hAnsi="Times New Roman"/>
                <w:sz w:val="16"/>
                <w:szCs w:val="20"/>
              </w:rPr>
              <w:t>A</w:t>
            </w:r>
          </w:p>
        </w:tc>
        <w:tc>
          <w:tcPr>
            <w:tcW w:w="2983" w:type="dxa"/>
            <w:tcBorders>
              <w:left w:val="single" w:sz="4" w:space="0" w:color="auto"/>
            </w:tcBorders>
          </w:tcPr>
          <w:p w14:paraId="57C53D09" w14:textId="099DFDBB" w:rsidR="004F0E2A" w:rsidRPr="00440202" w:rsidRDefault="004F0E2A" w:rsidP="004F0E2A">
            <w:pPr>
              <w:rPr>
                <w:rFonts w:ascii="Times New Roman" w:hAnsi="Times New Roman"/>
                <w:sz w:val="16"/>
                <w:szCs w:val="20"/>
              </w:rPr>
            </w:pPr>
            <w:r w:rsidRPr="00440202">
              <w:rPr>
                <w:rFonts w:ascii="Times New Roman" w:hAnsi="Times New Roman"/>
                <w:sz w:val="16"/>
                <w:szCs w:val="20"/>
              </w:rPr>
              <w:t>csrestore command log</w:t>
            </w:r>
          </w:p>
        </w:tc>
      </w:tr>
      <w:tr w:rsidR="004F0E2A" w:rsidRPr="00440202" w14:paraId="32D39D5A" w14:textId="77777777" w:rsidTr="000C178F">
        <w:tc>
          <w:tcPr>
            <w:tcW w:w="568" w:type="dxa"/>
          </w:tcPr>
          <w:p w14:paraId="18EA6ABB" w14:textId="719D82C9" w:rsidR="004F0E2A" w:rsidRPr="00440202" w:rsidRDefault="004F0E2A" w:rsidP="004F0E2A">
            <w:pPr>
              <w:rPr>
                <w:rFonts w:ascii="Times New Roman" w:hAnsi="Times New Roman"/>
                <w:sz w:val="16"/>
                <w:szCs w:val="20"/>
              </w:rPr>
            </w:pPr>
            <w:r w:rsidRPr="00440202">
              <w:rPr>
                <w:rFonts w:ascii="Times New Roman" w:hAnsi="Times New Roman"/>
                <w:sz w:val="16"/>
                <w:szCs w:val="20"/>
              </w:rPr>
              <w:t>1</w:t>
            </w:r>
            <w:r w:rsidR="009A7802">
              <w:rPr>
                <w:rFonts w:ascii="Times New Roman" w:hAnsi="Times New Roman"/>
                <w:sz w:val="16"/>
                <w:szCs w:val="20"/>
              </w:rPr>
              <w:t>7</w:t>
            </w:r>
          </w:p>
        </w:tc>
        <w:tc>
          <w:tcPr>
            <w:tcW w:w="2693" w:type="dxa"/>
          </w:tcPr>
          <w:p w14:paraId="2E446FB8" w14:textId="43752468" w:rsidR="004F0E2A" w:rsidRPr="00440202" w:rsidRDefault="004F0E2A" w:rsidP="004F0E2A">
            <w:pPr>
              <w:rPr>
                <w:rFonts w:ascii="Times New Roman" w:hAnsi="Times New Roman"/>
                <w:sz w:val="16"/>
                <w:szCs w:val="20"/>
              </w:rPr>
            </w:pPr>
            <w:r w:rsidRPr="00440202">
              <w:rPr>
                <w:rFonts w:ascii="Times New Roman" w:hAnsi="Times New Roman"/>
                <w:sz w:val="16"/>
                <w:szCs w:val="20"/>
              </w:rPr>
              <w:t>csgetras.log</w:t>
            </w:r>
          </w:p>
        </w:tc>
        <w:tc>
          <w:tcPr>
            <w:tcW w:w="2977" w:type="dxa"/>
          </w:tcPr>
          <w:p w14:paraId="740D417A" w14:textId="1F81BF16" w:rsidR="004F0E2A" w:rsidRPr="00440202" w:rsidRDefault="004F0E2A" w:rsidP="004F0E2A">
            <w:pPr>
              <w:rPr>
                <w:rFonts w:ascii="Times New Roman" w:hAnsi="Times New Roman"/>
                <w:sz w:val="16"/>
                <w:szCs w:val="20"/>
              </w:rPr>
            </w:pPr>
            <w:r w:rsidRPr="00440202">
              <w:rPr>
                <w:rFonts w:ascii="Times New Roman" w:hAnsi="Times New Roman"/>
                <w:sz w:val="16"/>
                <w:szCs w:val="20"/>
              </w:rPr>
              <w:t>&lt;</w:t>
            </w:r>
            <w:r w:rsidRPr="00440202">
              <w:rPr>
                <w:rFonts w:ascii="Times New Roman" w:hAnsi="Times New Roman"/>
                <w:i/>
                <w:iCs/>
                <w:sz w:val="16"/>
                <w:szCs w:val="20"/>
              </w:rPr>
              <w:t>directory-specified-in-dir-option-of-csgetras-command</w:t>
            </w:r>
            <w:r w:rsidRPr="00440202">
              <w:rPr>
                <w:rFonts w:ascii="Times New Roman" w:hAnsi="Times New Roman"/>
                <w:sz w:val="16"/>
                <w:szCs w:val="20"/>
              </w:rPr>
              <w:t>&gt;</w:t>
            </w:r>
          </w:p>
        </w:tc>
        <w:tc>
          <w:tcPr>
            <w:tcW w:w="708" w:type="dxa"/>
            <w:tcBorders>
              <w:right w:val="single" w:sz="4" w:space="0" w:color="auto"/>
            </w:tcBorders>
          </w:tcPr>
          <w:p w14:paraId="7DB33888" w14:textId="29FC6EA2" w:rsidR="004F0E2A" w:rsidRPr="00440202" w:rsidRDefault="004F0E2A" w:rsidP="004F0E2A">
            <w:pPr>
              <w:jc w:val="center"/>
              <w:rPr>
                <w:rFonts w:ascii="Times New Roman" w:hAnsi="Times New Roman"/>
                <w:strike/>
                <w:sz w:val="16"/>
                <w:szCs w:val="20"/>
              </w:rPr>
            </w:pPr>
            <w:r>
              <w:rPr>
                <w:rFonts w:ascii="Times New Roman" w:hAnsi="Times New Roman"/>
                <w:sz w:val="16"/>
                <w:szCs w:val="20"/>
              </w:rPr>
              <w:t>A</w:t>
            </w:r>
          </w:p>
        </w:tc>
        <w:tc>
          <w:tcPr>
            <w:tcW w:w="2983" w:type="dxa"/>
            <w:tcBorders>
              <w:left w:val="single" w:sz="4" w:space="0" w:color="auto"/>
            </w:tcBorders>
          </w:tcPr>
          <w:p w14:paraId="5F8CACF2" w14:textId="5A92E5C5" w:rsidR="004F0E2A" w:rsidRPr="00440202" w:rsidRDefault="004F0E2A" w:rsidP="004F0E2A">
            <w:pPr>
              <w:rPr>
                <w:rFonts w:ascii="Times New Roman" w:hAnsi="Times New Roman"/>
                <w:strike/>
                <w:sz w:val="16"/>
                <w:szCs w:val="20"/>
              </w:rPr>
            </w:pPr>
            <w:r w:rsidRPr="00440202">
              <w:rPr>
                <w:rFonts w:ascii="Times New Roman" w:hAnsi="Times New Roman"/>
                <w:sz w:val="16"/>
                <w:szCs w:val="20"/>
              </w:rPr>
              <w:t>csgetras command log</w:t>
            </w:r>
          </w:p>
        </w:tc>
      </w:tr>
      <w:tr w:rsidR="00FF64D3" w:rsidRPr="00440202" w14:paraId="1958585B" w14:textId="77777777" w:rsidTr="000C178F">
        <w:tc>
          <w:tcPr>
            <w:tcW w:w="568" w:type="dxa"/>
          </w:tcPr>
          <w:p w14:paraId="26A7D0C3" w14:textId="42AF4C56" w:rsidR="00FF64D3" w:rsidRPr="00440202" w:rsidRDefault="00FF64D3" w:rsidP="004F0E2A">
            <w:pPr>
              <w:rPr>
                <w:rFonts w:ascii="Times New Roman" w:hAnsi="Times New Roman"/>
                <w:sz w:val="16"/>
                <w:szCs w:val="20"/>
              </w:rPr>
            </w:pPr>
            <w:r>
              <w:rPr>
                <w:rFonts w:ascii="Times New Roman" w:hAnsi="Times New Roman" w:hint="eastAsia"/>
                <w:sz w:val="16"/>
                <w:szCs w:val="20"/>
              </w:rPr>
              <w:t>1</w:t>
            </w:r>
            <w:r w:rsidR="009A7802">
              <w:rPr>
                <w:rFonts w:ascii="Times New Roman" w:hAnsi="Times New Roman"/>
                <w:sz w:val="16"/>
                <w:szCs w:val="20"/>
              </w:rPr>
              <w:t>8</w:t>
            </w:r>
          </w:p>
        </w:tc>
        <w:tc>
          <w:tcPr>
            <w:tcW w:w="2693" w:type="dxa"/>
          </w:tcPr>
          <w:p w14:paraId="0F008A08" w14:textId="7738049E" w:rsidR="00FF64D3" w:rsidRPr="00440202" w:rsidRDefault="00FF64D3" w:rsidP="004F0E2A">
            <w:pPr>
              <w:rPr>
                <w:rFonts w:ascii="Times New Roman" w:hAnsi="Times New Roman"/>
                <w:sz w:val="16"/>
                <w:szCs w:val="20"/>
              </w:rPr>
            </w:pPr>
            <w:r>
              <w:rPr>
                <w:rFonts w:ascii="Times New Roman" w:hAnsi="Times New Roman" w:hint="eastAsia"/>
                <w:sz w:val="16"/>
                <w:szCs w:val="20"/>
              </w:rPr>
              <w:t>c</w:t>
            </w:r>
            <w:r>
              <w:rPr>
                <w:rFonts w:ascii="Times New Roman" w:hAnsi="Times New Roman"/>
                <w:sz w:val="16"/>
                <w:szCs w:val="20"/>
              </w:rPr>
              <w:t>ssslsetup</w:t>
            </w:r>
            <w:r w:rsidRPr="00440202">
              <w:rPr>
                <w:rFonts w:ascii="Times New Roman" w:hAnsi="Times New Roman"/>
                <w:sz w:val="16"/>
                <w:szCs w:val="20"/>
              </w:rPr>
              <w:t>_</w:t>
            </w:r>
            <w:r w:rsidRPr="00440202">
              <w:rPr>
                <w:rFonts w:ascii="Times New Roman" w:hAnsi="Times New Roman"/>
                <w:i/>
                <w:iCs/>
                <w:sz w:val="16"/>
                <w:szCs w:val="20"/>
              </w:rPr>
              <w:t>year-month-day-hour-minute-second.</w:t>
            </w:r>
            <w:r w:rsidRPr="00440202">
              <w:rPr>
                <w:rFonts w:ascii="Times New Roman" w:hAnsi="Times New Roman"/>
                <w:sz w:val="16"/>
                <w:szCs w:val="20"/>
              </w:rPr>
              <w:t>log</w:t>
            </w:r>
          </w:p>
        </w:tc>
        <w:tc>
          <w:tcPr>
            <w:tcW w:w="2977" w:type="dxa"/>
          </w:tcPr>
          <w:p w14:paraId="22BC096F" w14:textId="497E0502" w:rsidR="00FF64D3" w:rsidRPr="00440202" w:rsidRDefault="00FF64D3" w:rsidP="004F0E2A">
            <w:pPr>
              <w:rPr>
                <w:rFonts w:ascii="Times New Roman" w:hAnsi="Times New Roman"/>
                <w:sz w:val="16"/>
                <w:szCs w:val="20"/>
              </w:rPr>
            </w:pPr>
            <w:r w:rsidRPr="00440202">
              <w:rPr>
                <w:rFonts w:ascii="Times New Roman" w:hAnsi="Times New Roman"/>
                <w:i/>
                <w:iCs/>
                <w:sz w:val="16"/>
                <w:szCs w:val="20"/>
              </w:rPr>
              <w:t>&lt;log-directory&gt;</w:t>
            </w:r>
            <w:r w:rsidRPr="00440202">
              <w:rPr>
                <w:rFonts w:ascii="Times New Roman" w:hAnsi="Times New Roman"/>
                <w:sz w:val="16"/>
                <w:szCs w:val="20"/>
              </w:rPr>
              <w:t>/utility</w:t>
            </w:r>
          </w:p>
        </w:tc>
        <w:tc>
          <w:tcPr>
            <w:tcW w:w="708" w:type="dxa"/>
            <w:tcBorders>
              <w:right w:val="single" w:sz="4" w:space="0" w:color="auto"/>
            </w:tcBorders>
          </w:tcPr>
          <w:p w14:paraId="22C2A777" w14:textId="1B745F87" w:rsidR="00B42A74" w:rsidRDefault="00B42A74" w:rsidP="00B42A74">
            <w:pPr>
              <w:jc w:val="center"/>
              <w:rPr>
                <w:rFonts w:ascii="Times New Roman" w:hAnsi="Times New Roman"/>
                <w:sz w:val="16"/>
                <w:szCs w:val="20"/>
              </w:rPr>
            </w:pPr>
            <w:r>
              <w:rPr>
                <w:rFonts w:ascii="Times New Roman" w:hAnsi="Times New Roman" w:hint="eastAsia"/>
                <w:sz w:val="16"/>
                <w:szCs w:val="20"/>
              </w:rPr>
              <w:t>A</w:t>
            </w:r>
          </w:p>
        </w:tc>
        <w:tc>
          <w:tcPr>
            <w:tcW w:w="2983" w:type="dxa"/>
            <w:tcBorders>
              <w:left w:val="single" w:sz="4" w:space="0" w:color="auto"/>
            </w:tcBorders>
          </w:tcPr>
          <w:p w14:paraId="209F464A" w14:textId="50F84330" w:rsidR="00FF64D3" w:rsidRPr="00440202" w:rsidRDefault="00FF64D3" w:rsidP="004F0E2A">
            <w:pPr>
              <w:rPr>
                <w:rFonts w:ascii="Times New Roman" w:hAnsi="Times New Roman"/>
                <w:sz w:val="16"/>
                <w:szCs w:val="20"/>
              </w:rPr>
            </w:pPr>
            <w:r>
              <w:rPr>
                <w:rFonts w:ascii="Times New Roman" w:hAnsi="Times New Roman" w:hint="eastAsia"/>
                <w:sz w:val="16"/>
                <w:szCs w:val="20"/>
              </w:rPr>
              <w:t>c</w:t>
            </w:r>
            <w:r>
              <w:rPr>
                <w:rFonts w:ascii="Times New Roman" w:hAnsi="Times New Roman"/>
                <w:sz w:val="16"/>
                <w:szCs w:val="20"/>
              </w:rPr>
              <w:t>ssslsetup</w:t>
            </w:r>
            <w:r w:rsidRPr="00440202">
              <w:rPr>
                <w:rFonts w:ascii="Times New Roman" w:hAnsi="Times New Roman"/>
                <w:sz w:val="16"/>
                <w:szCs w:val="20"/>
              </w:rPr>
              <w:t xml:space="preserve"> command log</w:t>
            </w:r>
          </w:p>
        </w:tc>
      </w:tr>
      <w:tr w:rsidR="00F557B2" w:rsidRPr="00440202" w14:paraId="34589086" w14:textId="77777777" w:rsidTr="000C178F">
        <w:tc>
          <w:tcPr>
            <w:tcW w:w="568" w:type="dxa"/>
          </w:tcPr>
          <w:p w14:paraId="1D83511B" w14:textId="4CA7F3F3" w:rsidR="00F557B2" w:rsidRDefault="00F557B2" w:rsidP="00F557B2">
            <w:pPr>
              <w:rPr>
                <w:rFonts w:ascii="Times New Roman" w:hAnsi="Times New Roman"/>
                <w:sz w:val="16"/>
                <w:szCs w:val="20"/>
              </w:rPr>
            </w:pPr>
            <w:r>
              <w:rPr>
                <w:rFonts w:ascii="Times New Roman" w:hAnsi="Times New Roman" w:hint="eastAsia"/>
                <w:sz w:val="16"/>
                <w:szCs w:val="20"/>
              </w:rPr>
              <w:t>1</w:t>
            </w:r>
            <w:r>
              <w:rPr>
                <w:rFonts w:ascii="Times New Roman" w:hAnsi="Times New Roman"/>
                <w:sz w:val="16"/>
                <w:szCs w:val="20"/>
              </w:rPr>
              <w:t>9</w:t>
            </w:r>
          </w:p>
        </w:tc>
        <w:tc>
          <w:tcPr>
            <w:tcW w:w="2693" w:type="dxa"/>
          </w:tcPr>
          <w:p w14:paraId="51CB2AEF" w14:textId="6055F26F" w:rsidR="00F557B2" w:rsidRDefault="00F557B2" w:rsidP="00F557B2">
            <w:pPr>
              <w:rPr>
                <w:rFonts w:ascii="Times New Roman" w:hAnsi="Times New Roman"/>
                <w:sz w:val="16"/>
                <w:szCs w:val="20"/>
              </w:rPr>
            </w:pPr>
            <w:r>
              <w:rPr>
                <w:rFonts w:ascii="Times New Roman" w:hAnsi="Times New Roman" w:hint="eastAsia"/>
                <w:sz w:val="16"/>
                <w:szCs w:val="20"/>
              </w:rPr>
              <w:t>c</w:t>
            </w:r>
            <w:r>
              <w:rPr>
                <w:rFonts w:ascii="Times New Roman" w:hAnsi="Times New Roman"/>
                <w:sz w:val="16"/>
                <w:szCs w:val="20"/>
              </w:rPr>
              <w:t>schgscale</w:t>
            </w:r>
            <w:r w:rsidRPr="00440202">
              <w:rPr>
                <w:rFonts w:ascii="Times New Roman" w:hAnsi="Times New Roman"/>
                <w:sz w:val="16"/>
                <w:szCs w:val="20"/>
              </w:rPr>
              <w:t>_</w:t>
            </w:r>
            <w:r w:rsidRPr="00440202">
              <w:rPr>
                <w:rFonts w:ascii="Times New Roman" w:hAnsi="Times New Roman"/>
                <w:i/>
                <w:iCs/>
                <w:sz w:val="16"/>
                <w:szCs w:val="20"/>
              </w:rPr>
              <w:t>year-month-day-hour-minute-second.</w:t>
            </w:r>
            <w:r w:rsidRPr="00440202">
              <w:rPr>
                <w:rFonts w:ascii="Times New Roman" w:hAnsi="Times New Roman"/>
                <w:sz w:val="16"/>
                <w:szCs w:val="20"/>
              </w:rPr>
              <w:t>log</w:t>
            </w:r>
          </w:p>
        </w:tc>
        <w:tc>
          <w:tcPr>
            <w:tcW w:w="2977" w:type="dxa"/>
          </w:tcPr>
          <w:p w14:paraId="7A3B0084" w14:textId="6E82EFFD" w:rsidR="00F557B2" w:rsidRPr="00440202" w:rsidRDefault="00F557B2" w:rsidP="00F557B2">
            <w:pPr>
              <w:rPr>
                <w:rFonts w:ascii="Times New Roman" w:hAnsi="Times New Roman"/>
                <w:i/>
                <w:iCs/>
                <w:sz w:val="16"/>
                <w:szCs w:val="20"/>
              </w:rPr>
            </w:pPr>
            <w:r w:rsidRPr="00440202">
              <w:rPr>
                <w:rFonts w:ascii="Times New Roman" w:hAnsi="Times New Roman"/>
                <w:i/>
                <w:iCs/>
                <w:sz w:val="16"/>
                <w:szCs w:val="20"/>
              </w:rPr>
              <w:t>&lt;log-directory&gt;</w:t>
            </w:r>
            <w:r w:rsidRPr="00440202">
              <w:rPr>
                <w:rFonts w:ascii="Times New Roman" w:hAnsi="Times New Roman"/>
                <w:sz w:val="16"/>
                <w:szCs w:val="20"/>
              </w:rPr>
              <w:t>/utility</w:t>
            </w:r>
          </w:p>
        </w:tc>
        <w:tc>
          <w:tcPr>
            <w:tcW w:w="708" w:type="dxa"/>
            <w:tcBorders>
              <w:right w:val="single" w:sz="4" w:space="0" w:color="auto"/>
            </w:tcBorders>
          </w:tcPr>
          <w:p w14:paraId="448FC529" w14:textId="4BDD4FA9" w:rsidR="00F557B2" w:rsidRDefault="00F557B2" w:rsidP="00F557B2">
            <w:pPr>
              <w:jc w:val="center"/>
              <w:rPr>
                <w:rFonts w:ascii="Times New Roman" w:hAnsi="Times New Roman"/>
                <w:sz w:val="16"/>
                <w:szCs w:val="20"/>
              </w:rPr>
            </w:pPr>
            <w:r>
              <w:rPr>
                <w:rFonts w:ascii="Times New Roman" w:hAnsi="Times New Roman" w:hint="eastAsia"/>
                <w:sz w:val="16"/>
                <w:szCs w:val="20"/>
              </w:rPr>
              <w:t>A</w:t>
            </w:r>
          </w:p>
        </w:tc>
        <w:tc>
          <w:tcPr>
            <w:tcW w:w="2983" w:type="dxa"/>
            <w:tcBorders>
              <w:left w:val="single" w:sz="4" w:space="0" w:color="auto"/>
            </w:tcBorders>
          </w:tcPr>
          <w:p w14:paraId="5A8B7D73" w14:textId="6CECD085" w:rsidR="00F557B2" w:rsidRDefault="00F557B2" w:rsidP="00F557B2">
            <w:pPr>
              <w:rPr>
                <w:rFonts w:ascii="Times New Roman" w:hAnsi="Times New Roman"/>
                <w:sz w:val="16"/>
                <w:szCs w:val="20"/>
              </w:rPr>
            </w:pPr>
            <w:r>
              <w:rPr>
                <w:rFonts w:ascii="Times New Roman" w:hAnsi="Times New Roman" w:hint="eastAsia"/>
                <w:sz w:val="16"/>
                <w:szCs w:val="20"/>
              </w:rPr>
              <w:t>c</w:t>
            </w:r>
            <w:r>
              <w:rPr>
                <w:rFonts w:ascii="Times New Roman" w:hAnsi="Times New Roman"/>
                <w:sz w:val="16"/>
                <w:szCs w:val="20"/>
              </w:rPr>
              <w:t>s</w:t>
            </w:r>
            <w:r w:rsidR="00A64352">
              <w:rPr>
                <w:rFonts w:ascii="Times New Roman" w:hAnsi="Times New Roman"/>
                <w:sz w:val="16"/>
                <w:szCs w:val="20"/>
              </w:rPr>
              <w:t>chgscale</w:t>
            </w:r>
            <w:r w:rsidRPr="00440202">
              <w:rPr>
                <w:rFonts w:ascii="Times New Roman" w:hAnsi="Times New Roman"/>
                <w:sz w:val="16"/>
                <w:szCs w:val="20"/>
              </w:rPr>
              <w:t xml:space="preserve"> command log</w:t>
            </w:r>
          </w:p>
        </w:tc>
      </w:tr>
      <w:tr w:rsidR="00BC767C" w:rsidRPr="00440202" w14:paraId="7E7F78AC" w14:textId="77777777" w:rsidTr="000C178F">
        <w:tc>
          <w:tcPr>
            <w:tcW w:w="568" w:type="dxa"/>
          </w:tcPr>
          <w:p w14:paraId="062993DE" w14:textId="6BA1A1F1" w:rsidR="00BC767C" w:rsidRDefault="00BC767C" w:rsidP="00BC767C">
            <w:pPr>
              <w:rPr>
                <w:rFonts w:ascii="Times New Roman" w:hAnsi="Times New Roman"/>
                <w:sz w:val="16"/>
                <w:szCs w:val="20"/>
              </w:rPr>
            </w:pPr>
            <w:r>
              <w:rPr>
                <w:rFonts w:ascii="Times New Roman" w:hAnsi="Times New Roman" w:hint="eastAsia"/>
                <w:sz w:val="16"/>
                <w:szCs w:val="20"/>
              </w:rPr>
              <w:t>2</w:t>
            </w:r>
            <w:r>
              <w:rPr>
                <w:rFonts w:ascii="Times New Roman" w:hAnsi="Times New Roman"/>
                <w:sz w:val="16"/>
                <w:szCs w:val="20"/>
              </w:rPr>
              <w:t>0</w:t>
            </w:r>
          </w:p>
        </w:tc>
        <w:tc>
          <w:tcPr>
            <w:tcW w:w="2693" w:type="dxa"/>
          </w:tcPr>
          <w:p w14:paraId="041A5935" w14:textId="78E30F79" w:rsidR="00BC767C" w:rsidRDefault="00BC767C" w:rsidP="00BC767C">
            <w:pPr>
              <w:rPr>
                <w:rFonts w:ascii="Times New Roman" w:hAnsi="Times New Roman"/>
                <w:sz w:val="16"/>
                <w:szCs w:val="20"/>
              </w:rPr>
            </w:pPr>
            <w:r>
              <w:rPr>
                <w:rFonts w:hint="eastAsia"/>
                <w:sz w:val="16"/>
                <w:szCs w:val="20"/>
              </w:rPr>
              <w:t>c</w:t>
            </w:r>
            <w:r>
              <w:rPr>
                <w:sz w:val="16"/>
                <w:szCs w:val="20"/>
              </w:rPr>
              <w:t>sbackupprescript.log</w:t>
            </w:r>
          </w:p>
        </w:tc>
        <w:tc>
          <w:tcPr>
            <w:tcW w:w="2977" w:type="dxa"/>
          </w:tcPr>
          <w:p w14:paraId="01DD0A85" w14:textId="3331C660" w:rsidR="00BC767C" w:rsidRPr="00440202" w:rsidRDefault="00BC767C" w:rsidP="00BC767C">
            <w:pPr>
              <w:rPr>
                <w:rFonts w:ascii="Times New Roman" w:hAnsi="Times New Roman"/>
                <w:i/>
                <w:iCs/>
                <w:sz w:val="16"/>
                <w:szCs w:val="20"/>
              </w:rPr>
            </w:pPr>
            <w:r w:rsidRPr="00A250EF">
              <w:rPr>
                <w:i/>
                <w:iCs/>
                <w:sz w:val="16"/>
                <w:szCs w:val="20"/>
              </w:rPr>
              <w:t>&lt;log-directory&gt;</w:t>
            </w:r>
            <w:r w:rsidRPr="008A34F6">
              <w:rPr>
                <w:sz w:val="16"/>
                <w:szCs w:val="20"/>
              </w:rPr>
              <w:t>/u</w:t>
            </w:r>
            <w:r>
              <w:rPr>
                <w:sz w:val="16"/>
                <w:szCs w:val="20"/>
              </w:rPr>
              <w:t>bi</w:t>
            </w:r>
          </w:p>
        </w:tc>
        <w:tc>
          <w:tcPr>
            <w:tcW w:w="708" w:type="dxa"/>
            <w:tcBorders>
              <w:right w:val="single" w:sz="4" w:space="0" w:color="auto"/>
            </w:tcBorders>
          </w:tcPr>
          <w:p w14:paraId="17E92FA4" w14:textId="3BD472D8" w:rsidR="00BC767C" w:rsidRDefault="00BC767C" w:rsidP="00BC767C">
            <w:pPr>
              <w:jc w:val="center"/>
              <w:rPr>
                <w:rFonts w:ascii="Times New Roman" w:hAnsi="Times New Roman"/>
                <w:sz w:val="16"/>
                <w:szCs w:val="20"/>
              </w:rPr>
            </w:pPr>
            <w:r>
              <w:rPr>
                <w:rFonts w:ascii="Times New Roman" w:hAnsi="Times New Roman" w:hint="eastAsia"/>
                <w:sz w:val="16"/>
                <w:szCs w:val="20"/>
              </w:rPr>
              <w:t>A</w:t>
            </w:r>
          </w:p>
        </w:tc>
        <w:tc>
          <w:tcPr>
            <w:tcW w:w="2983" w:type="dxa"/>
            <w:tcBorders>
              <w:left w:val="single" w:sz="4" w:space="0" w:color="auto"/>
            </w:tcBorders>
          </w:tcPr>
          <w:p w14:paraId="67D55735" w14:textId="57624F91" w:rsidR="00BC767C" w:rsidRDefault="00DA648D" w:rsidP="00BC767C">
            <w:pPr>
              <w:rPr>
                <w:rFonts w:ascii="Times New Roman" w:hAnsi="Times New Roman"/>
                <w:sz w:val="16"/>
                <w:szCs w:val="20"/>
              </w:rPr>
            </w:pPr>
            <w:r>
              <w:rPr>
                <w:rFonts w:hint="eastAsia"/>
                <w:sz w:val="16"/>
                <w:szCs w:val="20"/>
              </w:rPr>
              <w:t>c</w:t>
            </w:r>
            <w:r>
              <w:rPr>
                <w:sz w:val="16"/>
                <w:szCs w:val="20"/>
              </w:rPr>
              <w:t>sbackupprescript</w:t>
            </w:r>
            <w:r w:rsidR="00BC767C" w:rsidRPr="00440202">
              <w:rPr>
                <w:rFonts w:ascii="Times New Roman" w:hAnsi="Times New Roman"/>
                <w:sz w:val="16"/>
                <w:szCs w:val="20"/>
              </w:rPr>
              <w:t xml:space="preserve"> command log</w:t>
            </w:r>
          </w:p>
        </w:tc>
      </w:tr>
      <w:tr w:rsidR="00A36FD8" w:rsidRPr="00440202" w14:paraId="16B34A12" w14:textId="77777777" w:rsidTr="000C178F">
        <w:tc>
          <w:tcPr>
            <w:tcW w:w="568" w:type="dxa"/>
          </w:tcPr>
          <w:p w14:paraId="3850644C" w14:textId="08E099A9" w:rsidR="00A36FD8" w:rsidRDefault="00A36FD8" w:rsidP="00BC767C">
            <w:pPr>
              <w:rPr>
                <w:rFonts w:ascii="Times New Roman" w:hAnsi="Times New Roman"/>
                <w:sz w:val="16"/>
                <w:szCs w:val="20"/>
              </w:rPr>
            </w:pPr>
            <w:r>
              <w:rPr>
                <w:rFonts w:ascii="Times New Roman" w:hAnsi="Times New Roman" w:hint="eastAsia"/>
                <w:sz w:val="16"/>
                <w:szCs w:val="20"/>
              </w:rPr>
              <w:t>21</w:t>
            </w:r>
          </w:p>
        </w:tc>
        <w:tc>
          <w:tcPr>
            <w:tcW w:w="2693" w:type="dxa"/>
          </w:tcPr>
          <w:p w14:paraId="7F248562" w14:textId="62F23D5B" w:rsidR="00A36FD8" w:rsidRDefault="00A36FD8" w:rsidP="00BC767C">
            <w:pPr>
              <w:rPr>
                <w:sz w:val="16"/>
                <w:szCs w:val="20"/>
              </w:rPr>
            </w:pPr>
            <w:r w:rsidRPr="00A36FD8">
              <w:rPr>
                <w:sz w:val="16"/>
                <w:szCs w:val="20"/>
              </w:rPr>
              <w:t>csdbmigration_csidp_</w:t>
            </w:r>
            <w:r w:rsidRPr="00A36FD8">
              <w:rPr>
                <w:i/>
                <w:iCs/>
                <w:sz w:val="16"/>
                <w:szCs w:val="20"/>
              </w:rPr>
              <w:t>year-month-day-hour-minute-second</w:t>
            </w:r>
            <w:r w:rsidRPr="00A36FD8">
              <w:rPr>
                <w:sz w:val="16"/>
                <w:szCs w:val="20"/>
              </w:rPr>
              <w:t>.log</w:t>
            </w:r>
          </w:p>
        </w:tc>
        <w:tc>
          <w:tcPr>
            <w:tcW w:w="2977" w:type="dxa"/>
            <w:vMerge w:val="restart"/>
          </w:tcPr>
          <w:p w14:paraId="371DEF46" w14:textId="3D96B9DC" w:rsidR="00A36FD8" w:rsidRPr="00A250EF" w:rsidRDefault="00A36FD8" w:rsidP="00BC767C">
            <w:pPr>
              <w:rPr>
                <w:i/>
                <w:iCs/>
                <w:sz w:val="16"/>
                <w:szCs w:val="20"/>
              </w:rPr>
            </w:pPr>
            <w:r w:rsidRPr="00440202">
              <w:rPr>
                <w:rFonts w:ascii="Times New Roman" w:hAnsi="Times New Roman"/>
                <w:i/>
                <w:iCs/>
                <w:sz w:val="16"/>
                <w:szCs w:val="20"/>
              </w:rPr>
              <w:t>&lt;log-directory&gt;</w:t>
            </w:r>
            <w:r w:rsidRPr="00440202">
              <w:rPr>
                <w:rFonts w:ascii="Times New Roman" w:hAnsi="Times New Roman"/>
                <w:sz w:val="16"/>
                <w:szCs w:val="20"/>
              </w:rPr>
              <w:t>/utility</w:t>
            </w:r>
          </w:p>
        </w:tc>
        <w:tc>
          <w:tcPr>
            <w:tcW w:w="708" w:type="dxa"/>
            <w:tcBorders>
              <w:right w:val="single" w:sz="4" w:space="0" w:color="auto"/>
            </w:tcBorders>
          </w:tcPr>
          <w:p w14:paraId="12710ED9" w14:textId="331E0561" w:rsidR="00A36FD8" w:rsidRDefault="00A36FD8" w:rsidP="00BC767C">
            <w:pPr>
              <w:jc w:val="center"/>
              <w:rPr>
                <w:rFonts w:ascii="Times New Roman" w:hAnsi="Times New Roman"/>
                <w:sz w:val="16"/>
                <w:szCs w:val="20"/>
              </w:rPr>
            </w:pPr>
            <w:r>
              <w:rPr>
                <w:rFonts w:ascii="Times New Roman" w:hAnsi="Times New Roman" w:hint="eastAsia"/>
                <w:sz w:val="16"/>
                <w:szCs w:val="20"/>
              </w:rPr>
              <w:t>A</w:t>
            </w:r>
          </w:p>
        </w:tc>
        <w:tc>
          <w:tcPr>
            <w:tcW w:w="2983" w:type="dxa"/>
            <w:vMerge w:val="restart"/>
            <w:tcBorders>
              <w:left w:val="single" w:sz="4" w:space="0" w:color="auto"/>
            </w:tcBorders>
          </w:tcPr>
          <w:p w14:paraId="16535A13" w14:textId="6E7A4A62" w:rsidR="00A36FD8" w:rsidRDefault="00A36FD8" w:rsidP="00BC767C">
            <w:pPr>
              <w:rPr>
                <w:sz w:val="16"/>
                <w:szCs w:val="20"/>
              </w:rPr>
            </w:pPr>
            <w:r>
              <w:rPr>
                <w:rFonts w:hint="eastAsia"/>
                <w:sz w:val="16"/>
                <w:szCs w:val="20"/>
              </w:rPr>
              <w:t>c</w:t>
            </w:r>
            <w:r>
              <w:rPr>
                <w:sz w:val="16"/>
                <w:szCs w:val="20"/>
              </w:rPr>
              <w:t>sdbmigration command log</w:t>
            </w:r>
          </w:p>
        </w:tc>
      </w:tr>
      <w:tr w:rsidR="00A36FD8" w:rsidRPr="00440202" w14:paraId="608738D4" w14:textId="77777777" w:rsidTr="000C178F">
        <w:tc>
          <w:tcPr>
            <w:tcW w:w="568" w:type="dxa"/>
          </w:tcPr>
          <w:p w14:paraId="309CC366" w14:textId="481FFDB4" w:rsidR="00A36FD8" w:rsidRDefault="00A36FD8" w:rsidP="00BC767C">
            <w:pPr>
              <w:rPr>
                <w:rFonts w:ascii="Times New Roman" w:hAnsi="Times New Roman"/>
                <w:sz w:val="16"/>
                <w:szCs w:val="20"/>
              </w:rPr>
            </w:pPr>
            <w:r>
              <w:rPr>
                <w:rFonts w:ascii="Times New Roman" w:hAnsi="Times New Roman" w:hint="eastAsia"/>
                <w:sz w:val="16"/>
                <w:szCs w:val="20"/>
              </w:rPr>
              <w:lastRenderedPageBreak/>
              <w:t>2</w:t>
            </w:r>
            <w:r>
              <w:rPr>
                <w:rFonts w:ascii="Times New Roman" w:hAnsi="Times New Roman"/>
                <w:sz w:val="16"/>
                <w:szCs w:val="20"/>
              </w:rPr>
              <w:t>2</w:t>
            </w:r>
          </w:p>
        </w:tc>
        <w:tc>
          <w:tcPr>
            <w:tcW w:w="2693" w:type="dxa"/>
          </w:tcPr>
          <w:p w14:paraId="0900FC5F" w14:textId="37FD5C98" w:rsidR="00A36FD8" w:rsidRDefault="00A36FD8" w:rsidP="00BC767C">
            <w:pPr>
              <w:rPr>
                <w:sz w:val="16"/>
                <w:szCs w:val="20"/>
              </w:rPr>
            </w:pPr>
            <w:r w:rsidRPr="00A36FD8">
              <w:rPr>
                <w:sz w:val="16"/>
                <w:szCs w:val="20"/>
              </w:rPr>
              <w:t>csdbmigration_csportal_</w:t>
            </w:r>
            <w:r w:rsidRPr="00A36FD8">
              <w:rPr>
                <w:i/>
                <w:iCs/>
                <w:sz w:val="16"/>
                <w:szCs w:val="20"/>
              </w:rPr>
              <w:t>year-month-day-hour-minute-second</w:t>
            </w:r>
            <w:r w:rsidRPr="00A36FD8">
              <w:rPr>
                <w:sz w:val="16"/>
                <w:szCs w:val="20"/>
              </w:rPr>
              <w:t>.log</w:t>
            </w:r>
          </w:p>
        </w:tc>
        <w:tc>
          <w:tcPr>
            <w:tcW w:w="2977" w:type="dxa"/>
            <w:vMerge/>
          </w:tcPr>
          <w:p w14:paraId="05DE7399" w14:textId="77777777" w:rsidR="00A36FD8" w:rsidRPr="00A250EF" w:rsidRDefault="00A36FD8" w:rsidP="00BC767C">
            <w:pPr>
              <w:rPr>
                <w:i/>
                <w:iCs/>
                <w:sz w:val="16"/>
                <w:szCs w:val="20"/>
              </w:rPr>
            </w:pPr>
          </w:p>
        </w:tc>
        <w:tc>
          <w:tcPr>
            <w:tcW w:w="708" w:type="dxa"/>
            <w:tcBorders>
              <w:right w:val="single" w:sz="4" w:space="0" w:color="auto"/>
            </w:tcBorders>
          </w:tcPr>
          <w:p w14:paraId="42057911" w14:textId="1B1C5051" w:rsidR="00A36FD8" w:rsidRDefault="00A36FD8" w:rsidP="00BC767C">
            <w:pPr>
              <w:jc w:val="center"/>
              <w:rPr>
                <w:rFonts w:ascii="Times New Roman" w:hAnsi="Times New Roman"/>
                <w:sz w:val="16"/>
                <w:szCs w:val="20"/>
              </w:rPr>
            </w:pPr>
            <w:r>
              <w:rPr>
                <w:rFonts w:ascii="Times New Roman" w:hAnsi="Times New Roman" w:hint="eastAsia"/>
                <w:sz w:val="16"/>
                <w:szCs w:val="20"/>
              </w:rPr>
              <w:t>A</w:t>
            </w:r>
          </w:p>
        </w:tc>
        <w:tc>
          <w:tcPr>
            <w:tcW w:w="2983" w:type="dxa"/>
            <w:vMerge/>
            <w:tcBorders>
              <w:left w:val="single" w:sz="4" w:space="0" w:color="auto"/>
            </w:tcBorders>
          </w:tcPr>
          <w:p w14:paraId="67025BC3" w14:textId="77777777" w:rsidR="00A36FD8" w:rsidRDefault="00A36FD8" w:rsidP="00BC767C">
            <w:pPr>
              <w:rPr>
                <w:sz w:val="16"/>
                <w:szCs w:val="20"/>
              </w:rPr>
            </w:pPr>
          </w:p>
        </w:tc>
      </w:tr>
      <w:tr w:rsidR="00A36FD8" w:rsidRPr="00440202" w14:paraId="7D66FA96" w14:textId="77777777" w:rsidTr="000C178F">
        <w:tc>
          <w:tcPr>
            <w:tcW w:w="568" w:type="dxa"/>
          </w:tcPr>
          <w:p w14:paraId="5E54F4C6" w14:textId="4E129F4E" w:rsidR="00A36FD8" w:rsidRDefault="00A36FD8" w:rsidP="00BC767C">
            <w:pPr>
              <w:rPr>
                <w:rFonts w:ascii="Times New Roman" w:hAnsi="Times New Roman"/>
                <w:sz w:val="16"/>
                <w:szCs w:val="20"/>
              </w:rPr>
            </w:pPr>
            <w:r>
              <w:rPr>
                <w:rFonts w:ascii="Times New Roman" w:hAnsi="Times New Roman" w:hint="eastAsia"/>
                <w:sz w:val="16"/>
                <w:szCs w:val="20"/>
              </w:rPr>
              <w:t>2</w:t>
            </w:r>
            <w:r>
              <w:rPr>
                <w:rFonts w:ascii="Times New Roman" w:hAnsi="Times New Roman"/>
                <w:sz w:val="16"/>
                <w:szCs w:val="20"/>
              </w:rPr>
              <w:t>3</w:t>
            </w:r>
          </w:p>
        </w:tc>
        <w:tc>
          <w:tcPr>
            <w:tcW w:w="2693" w:type="dxa"/>
          </w:tcPr>
          <w:p w14:paraId="7C3F4125" w14:textId="3B7525B9" w:rsidR="00A36FD8" w:rsidRDefault="00A36FD8" w:rsidP="00BC767C">
            <w:pPr>
              <w:rPr>
                <w:sz w:val="16"/>
                <w:szCs w:val="20"/>
              </w:rPr>
            </w:pPr>
            <w:r w:rsidRPr="00A36FD8">
              <w:rPr>
                <w:sz w:val="16"/>
                <w:szCs w:val="20"/>
              </w:rPr>
              <w:t>cspostdbmigration_csidp_</w:t>
            </w:r>
            <w:r w:rsidRPr="00A36FD8">
              <w:rPr>
                <w:i/>
                <w:iCs/>
                <w:sz w:val="16"/>
                <w:szCs w:val="20"/>
              </w:rPr>
              <w:t>year-month-day-hour-minute-second</w:t>
            </w:r>
            <w:r w:rsidRPr="00A36FD8">
              <w:rPr>
                <w:sz w:val="16"/>
                <w:szCs w:val="20"/>
              </w:rPr>
              <w:t>.log</w:t>
            </w:r>
          </w:p>
        </w:tc>
        <w:tc>
          <w:tcPr>
            <w:tcW w:w="2977" w:type="dxa"/>
            <w:vMerge/>
          </w:tcPr>
          <w:p w14:paraId="21B313E4" w14:textId="77777777" w:rsidR="00A36FD8" w:rsidRPr="00A250EF" w:rsidRDefault="00A36FD8" w:rsidP="00BC767C">
            <w:pPr>
              <w:rPr>
                <w:i/>
                <w:iCs/>
                <w:sz w:val="16"/>
                <w:szCs w:val="20"/>
              </w:rPr>
            </w:pPr>
          </w:p>
        </w:tc>
        <w:tc>
          <w:tcPr>
            <w:tcW w:w="708" w:type="dxa"/>
            <w:tcBorders>
              <w:right w:val="single" w:sz="4" w:space="0" w:color="auto"/>
            </w:tcBorders>
          </w:tcPr>
          <w:p w14:paraId="6E0ED795" w14:textId="2BA53C07" w:rsidR="00A36FD8" w:rsidRDefault="00A36FD8" w:rsidP="00BC767C">
            <w:pPr>
              <w:jc w:val="center"/>
              <w:rPr>
                <w:rFonts w:ascii="Times New Roman" w:hAnsi="Times New Roman"/>
                <w:sz w:val="16"/>
                <w:szCs w:val="20"/>
              </w:rPr>
            </w:pPr>
            <w:r>
              <w:rPr>
                <w:rFonts w:ascii="Times New Roman" w:hAnsi="Times New Roman" w:hint="eastAsia"/>
                <w:sz w:val="16"/>
                <w:szCs w:val="20"/>
              </w:rPr>
              <w:t>A</w:t>
            </w:r>
          </w:p>
        </w:tc>
        <w:tc>
          <w:tcPr>
            <w:tcW w:w="2983" w:type="dxa"/>
            <w:vMerge w:val="restart"/>
            <w:tcBorders>
              <w:left w:val="single" w:sz="4" w:space="0" w:color="auto"/>
            </w:tcBorders>
          </w:tcPr>
          <w:p w14:paraId="4A717374" w14:textId="7316E08D" w:rsidR="00A36FD8" w:rsidRDefault="00A36FD8" w:rsidP="00BC767C">
            <w:pPr>
              <w:rPr>
                <w:sz w:val="16"/>
                <w:szCs w:val="20"/>
              </w:rPr>
            </w:pPr>
            <w:r>
              <w:rPr>
                <w:rFonts w:hint="eastAsia"/>
                <w:sz w:val="16"/>
                <w:szCs w:val="20"/>
              </w:rPr>
              <w:t>c</w:t>
            </w:r>
            <w:r>
              <w:rPr>
                <w:sz w:val="16"/>
                <w:szCs w:val="20"/>
              </w:rPr>
              <w:t>spostdbmigration command log</w:t>
            </w:r>
          </w:p>
        </w:tc>
      </w:tr>
      <w:tr w:rsidR="00A36FD8" w:rsidRPr="00440202" w14:paraId="260F0EE2" w14:textId="77777777" w:rsidTr="000C178F">
        <w:tc>
          <w:tcPr>
            <w:tcW w:w="568" w:type="dxa"/>
          </w:tcPr>
          <w:p w14:paraId="3E075CBD" w14:textId="03A75DEA" w:rsidR="00A36FD8" w:rsidRDefault="00A36FD8" w:rsidP="00BC767C">
            <w:pPr>
              <w:rPr>
                <w:rFonts w:ascii="Times New Roman" w:hAnsi="Times New Roman"/>
                <w:sz w:val="16"/>
                <w:szCs w:val="20"/>
              </w:rPr>
            </w:pPr>
            <w:r>
              <w:rPr>
                <w:rFonts w:ascii="Times New Roman" w:hAnsi="Times New Roman" w:hint="eastAsia"/>
                <w:sz w:val="16"/>
                <w:szCs w:val="20"/>
              </w:rPr>
              <w:t>2</w:t>
            </w:r>
            <w:r>
              <w:rPr>
                <w:rFonts w:ascii="Times New Roman" w:hAnsi="Times New Roman"/>
                <w:sz w:val="16"/>
                <w:szCs w:val="20"/>
              </w:rPr>
              <w:t>4</w:t>
            </w:r>
          </w:p>
        </w:tc>
        <w:tc>
          <w:tcPr>
            <w:tcW w:w="2693" w:type="dxa"/>
          </w:tcPr>
          <w:p w14:paraId="3B7DA5D6" w14:textId="105E2A94" w:rsidR="00A36FD8" w:rsidRDefault="00A36FD8" w:rsidP="00BC767C">
            <w:pPr>
              <w:rPr>
                <w:sz w:val="16"/>
                <w:szCs w:val="20"/>
              </w:rPr>
            </w:pPr>
            <w:r w:rsidRPr="00A36FD8">
              <w:rPr>
                <w:sz w:val="16"/>
                <w:szCs w:val="20"/>
              </w:rPr>
              <w:t>cspostdbmigration_csportal_</w:t>
            </w:r>
            <w:r w:rsidRPr="00A36FD8">
              <w:rPr>
                <w:i/>
                <w:iCs/>
                <w:sz w:val="16"/>
                <w:szCs w:val="20"/>
              </w:rPr>
              <w:t>year-month-day-hour-minute-second</w:t>
            </w:r>
            <w:r w:rsidRPr="00A36FD8">
              <w:rPr>
                <w:sz w:val="16"/>
                <w:szCs w:val="20"/>
              </w:rPr>
              <w:t>.log</w:t>
            </w:r>
          </w:p>
        </w:tc>
        <w:tc>
          <w:tcPr>
            <w:tcW w:w="2977" w:type="dxa"/>
            <w:vMerge/>
          </w:tcPr>
          <w:p w14:paraId="5E4FE126" w14:textId="77777777" w:rsidR="00A36FD8" w:rsidRPr="00A250EF" w:rsidRDefault="00A36FD8" w:rsidP="00BC767C">
            <w:pPr>
              <w:rPr>
                <w:i/>
                <w:iCs/>
                <w:sz w:val="16"/>
                <w:szCs w:val="20"/>
              </w:rPr>
            </w:pPr>
          </w:p>
        </w:tc>
        <w:tc>
          <w:tcPr>
            <w:tcW w:w="708" w:type="dxa"/>
            <w:tcBorders>
              <w:right w:val="single" w:sz="4" w:space="0" w:color="auto"/>
            </w:tcBorders>
          </w:tcPr>
          <w:p w14:paraId="397D69EA" w14:textId="2CEF61EF" w:rsidR="00A36FD8" w:rsidRDefault="00A36FD8" w:rsidP="00BC767C">
            <w:pPr>
              <w:jc w:val="center"/>
              <w:rPr>
                <w:rFonts w:ascii="Times New Roman" w:hAnsi="Times New Roman"/>
                <w:sz w:val="16"/>
                <w:szCs w:val="20"/>
              </w:rPr>
            </w:pPr>
            <w:r>
              <w:rPr>
                <w:rFonts w:ascii="Times New Roman" w:hAnsi="Times New Roman" w:hint="eastAsia"/>
                <w:sz w:val="16"/>
                <w:szCs w:val="20"/>
              </w:rPr>
              <w:t>A</w:t>
            </w:r>
          </w:p>
        </w:tc>
        <w:tc>
          <w:tcPr>
            <w:tcW w:w="2983" w:type="dxa"/>
            <w:vMerge/>
            <w:tcBorders>
              <w:left w:val="single" w:sz="4" w:space="0" w:color="auto"/>
            </w:tcBorders>
          </w:tcPr>
          <w:p w14:paraId="1B54FA32" w14:textId="77777777" w:rsidR="00A36FD8" w:rsidRDefault="00A36FD8" w:rsidP="00BC767C">
            <w:pPr>
              <w:rPr>
                <w:sz w:val="16"/>
                <w:szCs w:val="20"/>
              </w:rPr>
            </w:pPr>
          </w:p>
        </w:tc>
      </w:tr>
    </w:tbl>
    <w:bookmarkEnd w:id="41"/>
    <w:bookmarkEnd w:id="42"/>
    <w:p w14:paraId="66D7D390" w14:textId="2E9C92AF" w:rsidR="00EF1AAA" w:rsidRDefault="00ED176E" w:rsidP="00357BE3">
      <w:pPr>
        <w:pStyle w:val="default"/>
        <w:rPr>
          <w:rFonts w:ascii="Times New Roman" w:hAnsi="Times New Roman"/>
        </w:rPr>
      </w:pPr>
      <w:r w:rsidRPr="00ED176E">
        <w:rPr>
          <w:rFonts w:ascii="Times New Roman" w:hAnsi="Times New Roman"/>
        </w:rPr>
        <w:t xml:space="preserve">A : Available   N/A : Not Available </w:t>
      </w:r>
    </w:p>
    <w:p w14:paraId="47B4183E" w14:textId="77777777" w:rsidR="00ED176E" w:rsidRPr="00440202" w:rsidRDefault="00ED176E" w:rsidP="00357BE3">
      <w:pPr>
        <w:pStyle w:val="default"/>
        <w:rPr>
          <w:rFonts w:ascii="Times New Roman" w:hAnsi="Times New Roman"/>
        </w:rPr>
      </w:pPr>
    </w:p>
    <w:p w14:paraId="00DC3779" w14:textId="71E43F11" w:rsidR="00AC79BA" w:rsidRPr="00440202" w:rsidRDefault="00191723">
      <w:pPr>
        <w:pStyle w:val="2"/>
        <w:rPr>
          <w:rFonts w:ascii="Times New Roman" w:hAnsi="Times New Roman"/>
        </w:rPr>
      </w:pPr>
      <w:bookmarkStart w:id="43" w:name="_Toc41916569"/>
      <w:r w:rsidRPr="00440202">
        <w:rPr>
          <w:rFonts w:ascii="Times New Roman" w:hAnsi="Times New Roman"/>
        </w:rPr>
        <w:t>Logging Output Level and Output Priority</w:t>
      </w:r>
      <w:bookmarkEnd w:id="43"/>
    </w:p>
    <w:p w14:paraId="51F4D27D" w14:textId="4C39A1FB" w:rsidR="00806A2A" w:rsidRPr="00440202" w:rsidRDefault="00FA46C5" w:rsidP="00314453">
      <w:pPr>
        <w:pStyle w:val="default"/>
        <w:ind w:leftChars="100" w:left="210"/>
        <w:rPr>
          <w:rFonts w:ascii="Times New Roman" w:hAnsi="Times New Roman"/>
        </w:rPr>
      </w:pPr>
      <w:r w:rsidRPr="00440202">
        <w:rPr>
          <w:rFonts w:ascii="Times New Roman" w:hAnsi="Times New Roman"/>
        </w:rPr>
        <w:t>Common Services</w:t>
      </w:r>
      <w:r w:rsidR="00191723" w:rsidRPr="00440202">
        <w:rPr>
          <w:rFonts w:ascii="Times New Roman" w:hAnsi="Times New Roman"/>
        </w:rPr>
        <w:t xml:space="preserve"> defines five logging output levels in accordance with the log output event contents.</w:t>
      </w:r>
    </w:p>
    <w:p w14:paraId="5351656B" w14:textId="77777777" w:rsidR="00BE0AB0" w:rsidRPr="00440202" w:rsidRDefault="00BE0AB0" w:rsidP="00357BE3">
      <w:pPr>
        <w:pStyle w:val="default"/>
        <w:rPr>
          <w:rFonts w:ascii="Times New Roman" w:hAnsi="Times New Roman"/>
        </w:rPr>
      </w:pPr>
    </w:p>
    <w:p w14:paraId="74ACA5BA" w14:textId="7C0D36C1" w:rsidR="00BE0AB0" w:rsidRPr="00440202" w:rsidRDefault="001B6385" w:rsidP="00031B53">
      <w:pPr>
        <w:pStyle w:val="a6"/>
      </w:pPr>
      <w:r w:rsidRPr="00440202">
        <w:t xml:space="preserve">Table </w:t>
      </w:r>
      <w:r w:rsidR="000A50CE" w:rsidRPr="00440202">
        <w:fldChar w:fldCharType="begin"/>
      </w:r>
      <w:r w:rsidR="000A50CE" w:rsidRPr="00440202">
        <w:instrText xml:space="preserve"> STYLEREF 1 \s </w:instrText>
      </w:r>
      <w:r w:rsidR="000A50CE" w:rsidRPr="00440202">
        <w:fldChar w:fldCharType="separate"/>
      </w:r>
      <w:r w:rsidR="005114ED">
        <w:rPr>
          <w:noProof/>
        </w:rPr>
        <w:t>2</w:t>
      </w:r>
      <w:r w:rsidR="000A50CE" w:rsidRPr="00440202">
        <w:fldChar w:fldCharType="end"/>
      </w:r>
      <w:r w:rsidR="000A50CE" w:rsidRPr="00440202">
        <w:noBreakHyphen/>
      </w:r>
      <w:r w:rsidR="000A50CE" w:rsidRPr="00440202">
        <w:fldChar w:fldCharType="begin"/>
      </w:r>
      <w:r w:rsidR="000A50CE" w:rsidRPr="00440202">
        <w:instrText xml:space="preserve"> SEQ Table \* ARABIC \s 1 </w:instrText>
      </w:r>
      <w:r w:rsidR="000A50CE" w:rsidRPr="00440202">
        <w:fldChar w:fldCharType="separate"/>
      </w:r>
      <w:r w:rsidR="005114ED">
        <w:rPr>
          <w:noProof/>
        </w:rPr>
        <w:t>3</w:t>
      </w:r>
      <w:r w:rsidR="000A50CE" w:rsidRPr="00440202">
        <w:fldChar w:fldCharType="end"/>
      </w:r>
      <w:r w:rsidRPr="00440202" w:rsidDel="001B6385">
        <w:t xml:space="preserve"> </w:t>
      </w:r>
      <w:r w:rsidR="004E22F8" w:rsidRPr="00440202">
        <w:t>Logging Output Level Priority</w:t>
      </w:r>
    </w:p>
    <w:tbl>
      <w:tblPr>
        <w:tblW w:w="9543" w:type="dxa"/>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979"/>
        <w:gridCol w:w="1224"/>
        <w:gridCol w:w="2203"/>
        <w:gridCol w:w="5137"/>
      </w:tblGrid>
      <w:tr w:rsidR="009D5E0D" w:rsidRPr="00440202" w14:paraId="3A0FCBD0" w14:textId="77777777" w:rsidTr="00CA64C7">
        <w:tc>
          <w:tcPr>
            <w:tcW w:w="979" w:type="dxa"/>
            <w:tcBorders>
              <w:top w:val="single" w:sz="4" w:space="0" w:color="auto"/>
              <w:left w:val="single" w:sz="4" w:space="0" w:color="auto"/>
              <w:bottom w:val="single" w:sz="4" w:space="0" w:color="auto"/>
              <w:right w:val="single" w:sz="4" w:space="0" w:color="auto"/>
              <w:tl2br w:val="nil"/>
              <w:tr2bl w:val="nil"/>
            </w:tcBorders>
            <w:shd w:val="pct20" w:color="auto" w:fill="auto"/>
          </w:tcPr>
          <w:p w14:paraId="1E5ECFA7" w14:textId="106AB8CB" w:rsidR="009D5E0D" w:rsidRPr="00440202" w:rsidRDefault="009D5E0D" w:rsidP="009D5E0D">
            <w:pPr>
              <w:spacing w:line="0" w:lineRule="atLeast"/>
              <w:rPr>
                <w:rFonts w:ascii="Times New Roman" w:hAnsi="Times New Roman"/>
                <w:sz w:val="18"/>
              </w:rPr>
            </w:pPr>
            <w:r w:rsidRPr="00440202">
              <w:rPr>
                <w:rFonts w:ascii="Times New Roman" w:hAnsi="Times New Roman"/>
                <w:sz w:val="18"/>
              </w:rPr>
              <w:t>Level</w:t>
            </w:r>
          </w:p>
        </w:tc>
        <w:tc>
          <w:tcPr>
            <w:tcW w:w="1224" w:type="dxa"/>
            <w:tcBorders>
              <w:top w:val="single" w:sz="4" w:space="0" w:color="auto"/>
              <w:left w:val="single" w:sz="4" w:space="0" w:color="auto"/>
              <w:bottom w:val="single" w:sz="4" w:space="0" w:color="auto"/>
              <w:right w:val="single" w:sz="4" w:space="0" w:color="auto"/>
              <w:tl2br w:val="nil"/>
              <w:tr2bl w:val="nil"/>
            </w:tcBorders>
            <w:shd w:val="pct20" w:color="auto" w:fill="auto"/>
          </w:tcPr>
          <w:p w14:paraId="3650EF8B" w14:textId="69400887" w:rsidR="009D5E0D" w:rsidRPr="00440202" w:rsidRDefault="009D5E0D" w:rsidP="009D5E0D">
            <w:pPr>
              <w:spacing w:line="0" w:lineRule="atLeast"/>
              <w:rPr>
                <w:rFonts w:ascii="Times New Roman" w:hAnsi="Times New Roman"/>
                <w:sz w:val="18"/>
              </w:rPr>
            </w:pPr>
            <w:r w:rsidRPr="00440202">
              <w:rPr>
                <w:rFonts w:ascii="Times New Roman" w:hAnsi="Times New Roman"/>
                <w:sz w:val="18"/>
              </w:rPr>
              <w:t>Value</w:t>
            </w:r>
          </w:p>
        </w:tc>
        <w:tc>
          <w:tcPr>
            <w:tcW w:w="2203" w:type="dxa"/>
            <w:tcBorders>
              <w:top w:val="single" w:sz="4" w:space="0" w:color="auto"/>
              <w:left w:val="single" w:sz="4" w:space="0" w:color="auto"/>
              <w:bottom w:val="single" w:sz="4" w:space="0" w:color="auto"/>
              <w:right w:val="single" w:sz="4" w:space="0" w:color="auto"/>
              <w:tl2br w:val="nil"/>
              <w:tr2bl w:val="nil"/>
            </w:tcBorders>
            <w:shd w:val="pct20" w:color="auto" w:fill="auto"/>
          </w:tcPr>
          <w:p w14:paraId="5A0271F9" w14:textId="58941981" w:rsidR="009D5E0D" w:rsidRPr="00440202" w:rsidRDefault="009D5E0D" w:rsidP="009D5E0D">
            <w:pPr>
              <w:spacing w:line="0" w:lineRule="atLeast"/>
              <w:rPr>
                <w:rFonts w:ascii="Times New Roman" w:hAnsi="Times New Roman"/>
                <w:sz w:val="18"/>
              </w:rPr>
            </w:pPr>
            <w:r w:rsidRPr="00440202">
              <w:rPr>
                <w:rFonts w:ascii="Times New Roman" w:hAnsi="Times New Roman"/>
                <w:sz w:val="18"/>
              </w:rPr>
              <w:t>Information</w:t>
            </w:r>
          </w:p>
        </w:tc>
        <w:tc>
          <w:tcPr>
            <w:tcW w:w="5137" w:type="dxa"/>
            <w:tcBorders>
              <w:top w:val="single" w:sz="4" w:space="0" w:color="auto"/>
              <w:left w:val="single" w:sz="4" w:space="0" w:color="auto"/>
              <w:bottom w:val="single" w:sz="4" w:space="0" w:color="auto"/>
              <w:right w:val="single" w:sz="4" w:space="0" w:color="auto"/>
              <w:tl2br w:val="nil"/>
              <w:tr2bl w:val="nil"/>
            </w:tcBorders>
            <w:shd w:val="pct20" w:color="auto" w:fill="auto"/>
          </w:tcPr>
          <w:p w14:paraId="2ADB4C6D" w14:textId="44A34A5F" w:rsidR="009D5E0D" w:rsidRPr="00440202" w:rsidRDefault="009D5E0D" w:rsidP="009D5E0D">
            <w:pPr>
              <w:spacing w:line="0" w:lineRule="atLeast"/>
              <w:rPr>
                <w:rFonts w:ascii="Times New Roman" w:hAnsi="Times New Roman"/>
                <w:sz w:val="18"/>
              </w:rPr>
            </w:pPr>
            <w:r w:rsidRPr="00440202">
              <w:rPr>
                <w:rFonts w:ascii="Times New Roman" w:hAnsi="Times New Roman"/>
                <w:sz w:val="18"/>
              </w:rPr>
              <w:t>Description</w:t>
            </w:r>
          </w:p>
        </w:tc>
      </w:tr>
      <w:tr w:rsidR="009D5E0D" w:rsidRPr="00440202" w14:paraId="3AEFDDBF" w14:textId="77777777" w:rsidTr="00CA64C7">
        <w:tc>
          <w:tcPr>
            <w:tcW w:w="979" w:type="dxa"/>
            <w:vMerge w:val="restart"/>
          </w:tcPr>
          <w:p w14:paraId="7E732F3E" w14:textId="77777777" w:rsidR="009D5E0D" w:rsidRPr="00440202" w:rsidRDefault="009D5E0D" w:rsidP="009D5E0D">
            <w:pPr>
              <w:spacing w:line="0" w:lineRule="atLeast"/>
              <w:rPr>
                <w:rFonts w:ascii="Times New Roman" w:hAnsi="Times New Roman"/>
                <w:sz w:val="18"/>
              </w:rPr>
            </w:pPr>
            <w:r w:rsidRPr="00440202">
              <w:rPr>
                <w:rFonts w:ascii="Times New Roman" w:hAnsi="Times New Roman"/>
                <w:sz w:val="18"/>
              </w:rPr>
              <w:t>High</w:t>
            </w:r>
          </w:p>
          <w:p w14:paraId="23E84C32" w14:textId="77777777" w:rsidR="009D5E0D" w:rsidRPr="00440202" w:rsidRDefault="009D5E0D" w:rsidP="009D5E0D">
            <w:pPr>
              <w:spacing w:line="0" w:lineRule="atLeast"/>
              <w:rPr>
                <w:rFonts w:ascii="Times New Roman" w:hAnsi="Times New Roman"/>
                <w:sz w:val="18"/>
              </w:rPr>
            </w:pPr>
          </w:p>
          <w:p w14:paraId="21BFD895" w14:textId="77777777" w:rsidR="009D5E0D" w:rsidRPr="00440202" w:rsidRDefault="009D5E0D" w:rsidP="009D5E0D">
            <w:pPr>
              <w:spacing w:line="0" w:lineRule="atLeast"/>
              <w:rPr>
                <w:rFonts w:ascii="Times New Roman" w:hAnsi="Times New Roman"/>
                <w:sz w:val="18"/>
              </w:rPr>
            </w:pPr>
          </w:p>
          <w:p w14:paraId="57E48B5E" w14:textId="77777777" w:rsidR="009D5E0D" w:rsidRPr="00440202" w:rsidRDefault="009D5E0D" w:rsidP="009D5E0D">
            <w:pPr>
              <w:spacing w:line="0" w:lineRule="atLeast"/>
              <w:rPr>
                <w:rFonts w:ascii="Times New Roman" w:hAnsi="Times New Roman"/>
                <w:sz w:val="18"/>
              </w:rPr>
            </w:pPr>
          </w:p>
          <w:p w14:paraId="75C37AAC" w14:textId="77777777" w:rsidR="009D5E0D" w:rsidRPr="00440202" w:rsidRDefault="009D5E0D" w:rsidP="009D5E0D">
            <w:pPr>
              <w:spacing w:line="0" w:lineRule="atLeast"/>
              <w:rPr>
                <w:rFonts w:ascii="Times New Roman" w:hAnsi="Times New Roman"/>
                <w:sz w:val="18"/>
              </w:rPr>
            </w:pPr>
          </w:p>
          <w:p w14:paraId="67461D68" w14:textId="77777777" w:rsidR="009D5E0D" w:rsidRPr="00440202" w:rsidRDefault="009D5E0D" w:rsidP="009D5E0D">
            <w:pPr>
              <w:spacing w:line="0" w:lineRule="atLeast"/>
              <w:rPr>
                <w:rFonts w:ascii="Times New Roman" w:hAnsi="Times New Roman"/>
                <w:sz w:val="18"/>
              </w:rPr>
            </w:pPr>
          </w:p>
          <w:p w14:paraId="07E3019E" w14:textId="77777777" w:rsidR="009D5E0D" w:rsidRPr="00440202" w:rsidRDefault="009D5E0D" w:rsidP="009D5E0D">
            <w:pPr>
              <w:spacing w:line="0" w:lineRule="atLeast"/>
              <w:rPr>
                <w:rFonts w:ascii="Times New Roman" w:hAnsi="Times New Roman"/>
                <w:sz w:val="18"/>
              </w:rPr>
            </w:pPr>
          </w:p>
          <w:p w14:paraId="0960B2DB" w14:textId="5D3239BF" w:rsidR="009D5E0D" w:rsidRPr="00440202" w:rsidRDefault="009D5E0D" w:rsidP="009D5E0D">
            <w:pPr>
              <w:spacing w:line="0" w:lineRule="atLeast"/>
              <w:rPr>
                <w:rFonts w:ascii="Times New Roman" w:hAnsi="Times New Roman"/>
                <w:sz w:val="18"/>
              </w:rPr>
            </w:pPr>
            <w:r w:rsidRPr="00440202">
              <w:rPr>
                <w:rFonts w:ascii="Times New Roman" w:hAnsi="Times New Roman"/>
                <w:sz w:val="18"/>
              </w:rPr>
              <w:t>Low</w:t>
            </w:r>
          </w:p>
        </w:tc>
        <w:tc>
          <w:tcPr>
            <w:tcW w:w="1224" w:type="dxa"/>
          </w:tcPr>
          <w:p w14:paraId="5DBA28BD" w14:textId="6ADE471A" w:rsidR="009D5E0D" w:rsidRPr="00440202" w:rsidRDefault="009D5E0D" w:rsidP="009D5E0D">
            <w:pPr>
              <w:spacing w:line="0" w:lineRule="atLeast"/>
              <w:rPr>
                <w:rFonts w:ascii="Times New Roman" w:hAnsi="Times New Roman"/>
                <w:sz w:val="18"/>
              </w:rPr>
            </w:pPr>
            <w:r w:rsidRPr="00440202">
              <w:rPr>
                <w:rFonts w:ascii="Times New Roman" w:hAnsi="Times New Roman"/>
                <w:sz w:val="18"/>
              </w:rPr>
              <w:t>ERROR</w:t>
            </w:r>
          </w:p>
        </w:tc>
        <w:tc>
          <w:tcPr>
            <w:tcW w:w="2203" w:type="dxa"/>
          </w:tcPr>
          <w:p w14:paraId="49B9C8CE" w14:textId="6C5A8DCE" w:rsidR="009D5E0D" w:rsidRPr="00440202" w:rsidRDefault="009D5E0D" w:rsidP="009D5E0D">
            <w:pPr>
              <w:spacing w:line="0" w:lineRule="atLeast"/>
              <w:rPr>
                <w:rFonts w:ascii="Times New Roman" w:hAnsi="Times New Roman"/>
                <w:sz w:val="18"/>
              </w:rPr>
            </w:pPr>
            <w:r w:rsidRPr="00440202">
              <w:rPr>
                <w:rFonts w:ascii="Times New Roman" w:hAnsi="Times New Roman"/>
                <w:sz w:val="18"/>
              </w:rPr>
              <w:t>Error</w:t>
            </w:r>
          </w:p>
        </w:tc>
        <w:tc>
          <w:tcPr>
            <w:tcW w:w="5137" w:type="dxa"/>
          </w:tcPr>
          <w:p w14:paraId="7759611F" w14:textId="68FEFE43" w:rsidR="009D5E0D" w:rsidRPr="00440202" w:rsidRDefault="009D5E0D" w:rsidP="009D5E0D">
            <w:pPr>
              <w:snapToGrid w:val="0"/>
              <w:spacing w:line="0" w:lineRule="atLeast"/>
              <w:rPr>
                <w:rFonts w:ascii="Times New Roman" w:hAnsi="Times New Roman"/>
                <w:sz w:val="18"/>
              </w:rPr>
            </w:pPr>
            <w:r w:rsidRPr="00440202">
              <w:rPr>
                <w:rFonts w:ascii="Times New Roman" w:hAnsi="Times New Roman"/>
                <w:sz w:val="18"/>
              </w:rPr>
              <w:t>An error that needs to be fixed</w:t>
            </w:r>
          </w:p>
        </w:tc>
      </w:tr>
      <w:tr w:rsidR="009D5E0D" w:rsidRPr="00440202" w14:paraId="6A778A11" w14:textId="77777777" w:rsidTr="00CA64C7">
        <w:tc>
          <w:tcPr>
            <w:tcW w:w="979" w:type="dxa"/>
            <w:vMerge/>
          </w:tcPr>
          <w:p w14:paraId="1F1AA90D" w14:textId="77777777" w:rsidR="009D5E0D" w:rsidRPr="00440202" w:rsidRDefault="009D5E0D" w:rsidP="009D5E0D">
            <w:pPr>
              <w:spacing w:line="0" w:lineRule="atLeast"/>
              <w:rPr>
                <w:rFonts w:ascii="Times New Roman" w:hAnsi="Times New Roman"/>
                <w:sz w:val="18"/>
              </w:rPr>
            </w:pPr>
          </w:p>
        </w:tc>
        <w:tc>
          <w:tcPr>
            <w:tcW w:w="1224" w:type="dxa"/>
          </w:tcPr>
          <w:p w14:paraId="5CD42832" w14:textId="196D35DF" w:rsidR="009D5E0D" w:rsidRPr="00440202" w:rsidRDefault="009D5E0D" w:rsidP="009D5E0D">
            <w:pPr>
              <w:spacing w:line="0" w:lineRule="atLeast"/>
              <w:rPr>
                <w:rFonts w:ascii="Times New Roman" w:hAnsi="Times New Roman"/>
                <w:sz w:val="18"/>
              </w:rPr>
            </w:pPr>
            <w:r w:rsidRPr="00440202">
              <w:rPr>
                <w:rFonts w:ascii="Times New Roman" w:hAnsi="Times New Roman"/>
                <w:sz w:val="18"/>
              </w:rPr>
              <w:t>WARN</w:t>
            </w:r>
          </w:p>
        </w:tc>
        <w:tc>
          <w:tcPr>
            <w:tcW w:w="2203" w:type="dxa"/>
          </w:tcPr>
          <w:p w14:paraId="5216E326" w14:textId="0DB86436" w:rsidR="009D5E0D" w:rsidRPr="00440202" w:rsidRDefault="009D5E0D" w:rsidP="009D5E0D">
            <w:pPr>
              <w:spacing w:line="0" w:lineRule="atLeast"/>
              <w:rPr>
                <w:rFonts w:ascii="Times New Roman" w:hAnsi="Times New Roman"/>
                <w:sz w:val="18"/>
              </w:rPr>
            </w:pPr>
            <w:r w:rsidRPr="00440202">
              <w:rPr>
                <w:rFonts w:ascii="Times New Roman" w:hAnsi="Times New Roman"/>
                <w:sz w:val="18"/>
              </w:rPr>
              <w:t>Warning</w:t>
            </w:r>
          </w:p>
        </w:tc>
        <w:tc>
          <w:tcPr>
            <w:tcW w:w="5137" w:type="dxa"/>
          </w:tcPr>
          <w:p w14:paraId="5315129A" w14:textId="75E927EE" w:rsidR="009D5E0D" w:rsidRPr="00440202" w:rsidRDefault="009D5E0D" w:rsidP="009D5E0D">
            <w:pPr>
              <w:snapToGrid w:val="0"/>
              <w:spacing w:line="0" w:lineRule="atLeast"/>
              <w:rPr>
                <w:rFonts w:ascii="Times New Roman" w:hAnsi="Times New Roman"/>
                <w:sz w:val="18"/>
              </w:rPr>
            </w:pPr>
            <w:r w:rsidRPr="00440202">
              <w:rPr>
                <w:rFonts w:ascii="Times New Roman" w:hAnsi="Times New Roman"/>
                <w:sz w:val="18"/>
              </w:rPr>
              <w:t>Restricted continued processing that needs user work</w:t>
            </w:r>
          </w:p>
        </w:tc>
      </w:tr>
      <w:tr w:rsidR="009D5E0D" w:rsidRPr="00440202" w14:paraId="1F033B43" w14:textId="77777777" w:rsidTr="00CA64C7">
        <w:tc>
          <w:tcPr>
            <w:tcW w:w="979" w:type="dxa"/>
            <w:vMerge/>
          </w:tcPr>
          <w:p w14:paraId="06F88C24" w14:textId="77777777" w:rsidR="009D5E0D" w:rsidRPr="00440202" w:rsidRDefault="009D5E0D" w:rsidP="009D5E0D">
            <w:pPr>
              <w:spacing w:line="0" w:lineRule="atLeast"/>
              <w:rPr>
                <w:rFonts w:ascii="Times New Roman" w:hAnsi="Times New Roman"/>
                <w:sz w:val="18"/>
              </w:rPr>
            </w:pPr>
          </w:p>
        </w:tc>
        <w:tc>
          <w:tcPr>
            <w:tcW w:w="1224" w:type="dxa"/>
          </w:tcPr>
          <w:p w14:paraId="0824EC04" w14:textId="0CADDE22" w:rsidR="009D5E0D" w:rsidRPr="00440202" w:rsidRDefault="009D5E0D" w:rsidP="009D5E0D">
            <w:pPr>
              <w:spacing w:line="0" w:lineRule="atLeast"/>
              <w:rPr>
                <w:rFonts w:ascii="Times New Roman" w:hAnsi="Times New Roman"/>
                <w:sz w:val="18"/>
              </w:rPr>
            </w:pPr>
            <w:r w:rsidRPr="00440202">
              <w:rPr>
                <w:rFonts w:ascii="Times New Roman" w:hAnsi="Times New Roman"/>
                <w:sz w:val="18"/>
              </w:rPr>
              <w:t>INFO</w:t>
            </w:r>
          </w:p>
        </w:tc>
        <w:tc>
          <w:tcPr>
            <w:tcW w:w="2203" w:type="dxa"/>
          </w:tcPr>
          <w:p w14:paraId="0B7F0C01" w14:textId="052F7DD2" w:rsidR="009D5E0D" w:rsidRPr="00440202" w:rsidRDefault="009D5E0D" w:rsidP="009D5E0D">
            <w:pPr>
              <w:spacing w:line="0" w:lineRule="atLeast"/>
              <w:rPr>
                <w:rFonts w:ascii="Times New Roman" w:hAnsi="Times New Roman"/>
                <w:sz w:val="18"/>
              </w:rPr>
            </w:pPr>
            <w:r w:rsidRPr="00440202">
              <w:rPr>
                <w:rFonts w:ascii="Times New Roman" w:hAnsi="Times New Roman"/>
                <w:sz w:val="18"/>
              </w:rPr>
              <w:t>Information</w:t>
            </w:r>
          </w:p>
        </w:tc>
        <w:tc>
          <w:tcPr>
            <w:tcW w:w="5137" w:type="dxa"/>
          </w:tcPr>
          <w:p w14:paraId="28AD4A3C" w14:textId="77777777" w:rsidR="009D5E0D" w:rsidRPr="00440202" w:rsidRDefault="009D5E0D" w:rsidP="009D5E0D">
            <w:pPr>
              <w:snapToGrid w:val="0"/>
              <w:spacing w:line="0" w:lineRule="atLeast"/>
              <w:ind w:leftChars="-3" w:left="-6" w:firstLine="1"/>
              <w:rPr>
                <w:rFonts w:ascii="Times New Roman" w:hAnsi="Times New Roman"/>
                <w:sz w:val="18"/>
              </w:rPr>
            </w:pPr>
            <w:r w:rsidRPr="00440202">
              <w:rPr>
                <w:rFonts w:ascii="Times New Roman" w:hAnsi="Times New Roman"/>
                <w:sz w:val="18"/>
              </w:rPr>
              <w:t>Starting or ending the method</w:t>
            </w:r>
          </w:p>
          <w:p w14:paraId="1B05B2AC" w14:textId="77777777" w:rsidR="009D5E0D" w:rsidRPr="00440202" w:rsidRDefault="009D5E0D" w:rsidP="009D5E0D">
            <w:pPr>
              <w:snapToGrid w:val="0"/>
              <w:spacing w:line="0" w:lineRule="atLeast"/>
              <w:ind w:leftChars="-3" w:left="-6" w:firstLine="1"/>
              <w:rPr>
                <w:rFonts w:ascii="Times New Roman" w:hAnsi="Times New Roman"/>
                <w:sz w:val="18"/>
              </w:rPr>
            </w:pPr>
            <w:r w:rsidRPr="00440202">
              <w:rPr>
                <w:rFonts w:ascii="Times New Roman" w:hAnsi="Times New Roman"/>
                <w:sz w:val="18"/>
              </w:rPr>
              <w:t>Reading, writing, moving, or deleting files</w:t>
            </w:r>
          </w:p>
          <w:p w14:paraId="44A41FEA" w14:textId="77777777" w:rsidR="009D5E0D" w:rsidRPr="00440202" w:rsidRDefault="009D5E0D" w:rsidP="009D5E0D">
            <w:pPr>
              <w:snapToGrid w:val="0"/>
              <w:spacing w:line="0" w:lineRule="atLeast"/>
              <w:ind w:leftChars="-3" w:left="-6" w:firstLine="1"/>
              <w:rPr>
                <w:rFonts w:ascii="Times New Roman" w:hAnsi="Times New Roman"/>
                <w:sz w:val="18"/>
              </w:rPr>
            </w:pPr>
            <w:r w:rsidRPr="00440202">
              <w:rPr>
                <w:rFonts w:ascii="Times New Roman" w:hAnsi="Times New Roman"/>
                <w:sz w:val="18"/>
              </w:rPr>
              <w:t>Requests that are used in Common Services</w:t>
            </w:r>
          </w:p>
          <w:p w14:paraId="67692D05" w14:textId="77777777" w:rsidR="009D5E0D" w:rsidRPr="00440202" w:rsidRDefault="009D5E0D" w:rsidP="009D5E0D">
            <w:pPr>
              <w:snapToGrid w:val="0"/>
              <w:spacing w:line="0" w:lineRule="atLeast"/>
              <w:ind w:leftChars="-3" w:left="-6" w:firstLine="1"/>
              <w:rPr>
                <w:rFonts w:ascii="Times New Roman" w:hAnsi="Times New Roman"/>
                <w:sz w:val="18"/>
              </w:rPr>
            </w:pPr>
            <w:r w:rsidRPr="00440202">
              <w:rPr>
                <w:rFonts w:ascii="Times New Roman" w:hAnsi="Times New Roman"/>
                <w:sz w:val="18"/>
              </w:rPr>
              <w:t>Audit log</w:t>
            </w:r>
          </w:p>
          <w:p w14:paraId="23FC3ED5" w14:textId="2B6927FA" w:rsidR="009D5E0D" w:rsidRPr="00440202" w:rsidRDefault="009D5E0D" w:rsidP="009D5E0D">
            <w:pPr>
              <w:snapToGrid w:val="0"/>
              <w:spacing w:line="0" w:lineRule="atLeast"/>
              <w:ind w:leftChars="-3" w:left="-6" w:firstLine="1"/>
              <w:rPr>
                <w:rFonts w:ascii="Times New Roman" w:hAnsi="Times New Roman"/>
                <w:sz w:val="18"/>
              </w:rPr>
            </w:pPr>
            <w:r w:rsidRPr="00440202">
              <w:rPr>
                <w:rFonts w:ascii="Times New Roman" w:hAnsi="Times New Roman"/>
                <w:sz w:val="18"/>
              </w:rPr>
              <w:t>* This level is the default value for audit logs.</w:t>
            </w:r>
          </w:p>
        </w:tc>
      </w:tr>
      <w:tr w:rsidR="009D5E0D" w:rsidRPr="00440202" w14:paraId="7CC1DD5B" w14:textId="77777777" w:rsidTr="00CA64C7">
        <w:tc>
          <w:tcPr>
            <w:tcW w:w="979" w:type="dxa"/>
            <w:vMerge/>
          </w:tcPr>
          <w:p w14:paraId="65D04D50" w14:textId="77777777" w:rsidR="009D5E0D" w:rsidRPr="00440202" w:rsidRDefault="009D5E0D" w:rsidP="009D5E0D">
            <w:pPr>
              <w:spacing w:line="0" w:lineRule="atLeast"/>
              <w:rPr>
                <w:rFonts w:ascii="Times New Roman" w:hAnsi="Times New Roman"/>
                <w:sz w:val="18"/>
              </w:rPr>
            </w:pPr>
          </w:p>
        </w:tc>
        <w:tc>
          <w:tcPr>
            <w:tcW w:w="1224" w:type="dxa"/>
          </w:tcPr>
          <w:p w14:paraId="0332D11B" w14:textId="7C2F6D1F" w:rsidR="009D5E0D" w:rsidRPr="00440202" w:rsidRDefault="009D5E0D" w:rsidP="009D5E0D">
            <w:pPr>
              <w:spacing w:line="0" w:lineRule="atLeast"/>
              <w:rPr>
                <w:rFonts w:ascii="Times New Roman" w:hAnsi="Times New Roman"/>
                <w:sz w:val="18"/>
              </w:rPr>
            </w:pPr>
            <w:r w:rsidRPr="00440202">
              <w:rPr>
                <w:rFonts w:ascii="Times New Roman" w:hAnsi="Times New Roman"/>
                <w:sz w:val="18"/>
              </w:rPr>
              <w:t>DEBUG</w:t>
            </w:r>
          </w:p>
        </w:tc>
        <w:tc>
          <w:tcPr>
            <w:tcW w:w="2203" w:type="dxa"/>
          </w:tcPr>
          <w:p w14:paraId="4F8CA085" w14:textId="427A2D28" w:rsidR="009D5E0D" w:rsidRPr="00440202" w:rsidRDefault="009D5E0D" w:rsidP="009D5E0D">
            <w:pPr>
              <w:spacing w:line="0" w:lineRule="atLeast"/>
              <w:rPr>
                <w:rFonts w:ascii="Times New Roman" w:hAnsi="Times New Roman"/>
                <w:sz w:val="18"/>
              </w:rPr>
            </w:pPr>
            <w:r w:rsidRPr="00440202">
              <w:rPr>
                <w:rFonts w:ascii="Times New Roman" w:hAnsi="Times New Roman"/>
                <w:sz w:val="18"/>
              </w:rPr>
              <w:t>Debug information</w:t>
            </w:r>
          </w:p>
        </w:tc>
        <w:tc>
          <w:tcPr>
            <w:tcW w:w="5137" w:type="dxa"/>
          </w:tcPr>
          <w:p w14:paraId="246BB7A0" w14:textId="77777777" w:rsidR="009D5E0D" w:rsidRPr="00440202" w:rsidRDefault="009D5E0D" w:rsidP="009D5E0D">
            <w:pPr>
              <w:snapToGrid w:val="0"/>
              <w:spacing w:line="0" w:lineRule="atLeast"/>
              <w:rPr>
                <w:rFonts w:ascii="Times New Roman" w:hAnsi="Times New Roman"/>
                <w:sz w:val="18"/>
              </w:rPr>
            </w:pPr>
            <w:r w:rsidRPr="00440202">
              <w:rPr>
                <w:rFonts w:ascii="Times New Roman" w:hAnsi="Times New Roman"/>
                <w:sz w:val="18"/>
              </w:rPr>
              <w:t>Used for debugging during failure analysis</w:t>
            </w:r>
          </w:p>
          <w:p w14:paraId="60F6F27F" w14:textId="39960D16" w:rsidR="009D5E0D" w:rsidRPr="00440202" w:rsidRDefault="009D5E0D" w:rsidP="009D5E0D">
            <w:pPr>
              <w:snapToGrid w:val="0"/>
              <w:spacing w:line="0" w:lineRule="atLeast"/>
              <w:rPr>
                <w:rFonts w:ascii="Times New Roman" w:hAnsi="Times New Roman"/>
                <w:sz w:val="18"/>
              </w:rPr>
            </w:pPr>
            <w:r w:rsidRPr="00440202">
              <w:rPr>
                <w:rFonts w:ascii="Times New Roman" w:hAnsi="Times New Roman"/>
                <w:sz w:val="18"/>
              </w:rPr>
              <w:t>* This level is the default value for debug logs.</w:t>
            </w:r>
          </w:p>
        </w:tc>
      </w:tr>
      <w:tr w:rsidR="009D5E0D" w:rsidRPr="00440202" w14:paraId="5D6C71DD" w14:textId="77777777" w:rsidTr="00CA64C7">
        <w:tc>
          <w:tcPr>
            <w:tcW w:w="979" w:type="dxa"/>
            <w:vMerge/>
          </w:tcPr>
          <w:p w14:paraId="5A053090" w14:textId="77777777" w:rsidR="009D5E0D" w:rsidRPr="00440202" w:rsidRDefault="009D5E0D" w:rsidP="009D5E0D">
            <w:pPr>
              <w:spacing w:line="0" w:lineRule="atLeast"/>
              <w:rPr>
                <w:rFonts w:ascii="Times New Roman" w:hAnsi="Times New Roman"/>
                <w:sz w:val="18"/>
              </w:rPr>
            </w:pPr>
          </w:p>
        </w:tc>
        <w:tc>
          <w:tcPr>
            <w:tcW w:w="1224" w:type="dxa"/>
          </w:tcPr>
          <w:p w14:paraId="1424D922" w14:textId="4C80D89D" w:rsidR="009D5E0D" w:rsidRPr="00440202" w:rsidRDefault="009D5E0D" w:rsidP="009D5E0D">
            <w:pPr>
              <w:spacing w:line="0" w:lineRule="atLeast"/>
              <w:rPr>
                <w:rFonts w:ascii="Times New Roman" w:hAnsi="Times New Roman"/>
                <w:sz w:val="18"/>
              </w:rPr>
            </w:pPr>
            <w:r w:rsidRPr="00440202">
              <w:rPr>
                <w:rFonts w:ascii="Times New Roman" w:hAnsi="Times New Roman"/>
                <w:sz w:val="18"/>
              </w:rPr>
              <w:t>TRACE</w:t>
            </w:r>
          </w:p>
        </w:tc>
        <w:tc>
          <w:tcPr>
            <w:tcW w:w="2203" w:type="dxa"/>
          </w:tcPr>
          <w:p w14:paraId="64AAB881" w14:textId="0602CDCA" w:rsidR="009D5E0D" w:rsidRPr="00440202" w:rsidRDefault="009D5E0D" w:rsidP="009D5E0D">
            <w:pPr>
              <w:spacing w:line="0" w:lineRule="atLeast"/>
              <w:rPr>
                <w:rFonts w:ascii="Times New Roman" w:hAnsi="Times New Roman"/>
                <w:sz w:val="18"/>
              </w:rPr>
            </w:pPr>
            <w:r w:rsidRPr="00440202">
              <w:rPr>
                <w:rFonts w:ascii="Times New Roman" w:hAnsi="Times New Roman"/>
                <w:sz w:val="18"/>
              </w:rPr>
              <w:t>Debug information</w:t>
            </w:r>
          </w:p>
        </w:tc>
        <w:tc>
          <w:tcPr>
            <w:tcW w:w="5137" w:type="dxa"/>
          </w:tcPr>
          <w:p w14:paraId="48EA3E7F" w14:textId="349D6E30" w:rsidR="009D5E0D" w:rsidRPr="00440202" w:rsidRDefault="009D5E0D" w:rsidP="009D5E0D">
            <w:pPr>
              <w:snapToGrid w:val="0"/>
              <w:spacing w:line="0" w:lineRule="atLeast"/>
              <w:rPr>
                <w:rFonts w:ascii="Times New Roman" w:hAnsi="Times New Roman"/>
                <w:sz w:val="18"/>
              </w:rPr>
            </w:pPr>
            <w:r w:rsidRPr="00440202">
              <w:rPr>
                <w:rFonts w:ascii="Times New Roman" w:hAnsi="Times New Roman"/>
                <w:sz w:val="18"/>
              </w:rPr>
              <w:t>Used for debugging during development</w:t>
            </w:r>
          </w:p>
        </w:tc>
      </w:tr>
    </w:tbl>
    <w:p w14:paraId="0B5A4F8B" w14:textId="77777777" w:rsidR="008236D5" w:rsidRPr="00440202" w:rsidRDefault="008236D5">
      <w:pPr>
        <w:widowControl/>
        <w:jc w:val="left"/>
        <w:rPr>
          <w:rFonts w:ascii="Times New Roman" w:hAnsi="Times New Roman"/>
        </w:rPr>
      </w:pPr>
    </w:p>
    <w:p w14:paraId="77B6735A" w14:textId="77777777" w:rsidR="008236D5" w:rsidRPr="00440202" w:rsidRDefault="008236D5">
      <w:pPr>
        <w:widowControl/>
        <w:jc w:val="left"/>
        <w:rPr>
          <w:rFonts w:ascii="Times New Roman" w:hAnsi="Times New Roman"/>
        </w:rPr>
      </w:pPr>
      <w:r w:rsidRPr="00440202">
        <w:rPr>
          <w:rFonts w:ascii="Times New Roman" w:hAnsi="Times New Roman"/>
        </w:rPr>
        <w:br w:type="page"/>
      </w:r>
    </w:p>
    <w:p w14:paraId="658A399E" w14:textId="5C4BE69F" w:rsidR="00441269" w:rsidRPr="00440202" w:rsidRDefault="00441269">
      <w:pPr>
        <w:widowControl/>
        <w:jc w:val="left"/>
        <w:rPr>
          <w:rFonts w:ascii="Times New Roman" w:hAnsi="Times New Roman"/>
          <w:color w:val="000000"/>
          <w:kern w:val="36"/>
          <w:sz w:val="24"/>
          <w:szCs w:val="20"/>
          <w:lang w:val="en-GB" w:eastAsia="x-none"/>
        </w:rPr>
      </w:pPr>
    </w:p>
    <w:p w14:paraId="21466ECE" w14:textId="48B7A024" w:rsidR="00BE0AB0" w:rsidRPr="00440202" w:rsidRDefault="00164977">
      <w:pPr>
        <w:pStyle w:val="2"/>
        <w:rPr>
          <w:rFonts w:ascii="Times New Roman" w:hAnsi="Times New Roman"/>
        </w:rPr>
      </w:pPr>
      <w:bookmarkStart w:id="44" w:name="_Toc24464781"/>
      <w:bookmarkStart w:id="45" w:name="_Toc24464914"/>
      <w:bookmarkStart w:id="46" w:name="_Toc25068409"/>
      <w:bookmarkStart w:id="47" w:name="_Toc41916570"/>
      <w:bookmarkEnd w:id="44"/>
      <w:bookmarkEnd w:id="45"/>
      <w:bookmarkEnd w:id="46"/>
      <w:r w:rsidRPr="00440202">
        <w:rPr>
          <w:rFonts w:ascii="Times New Roman" w:hAnsi="Times New Roman"/>
        </w:rPr>
        <w:t>Message output formats</w:t>
      </w:r>
      <w:bookmarkEnd w:id="47"/>
    </w:p>
    <w:p w14:paraId="65F6D108" w14:textId="38AD54B6" w:rsidR="007000DD" w:rsidRPr="00440202" w:rsidRDefault="00B95EF0" w:rsidP="00357BE3">
      <w:pPr>
        <w:pStyle w:val="default"/>
        <w:rPr>
          <w:rFonts w:ascii="Times New Roman" w:hAnsi="Times New Roman"/>
          <w:lang w:eastAsia="ja-JP"/>
        </w:rPr>
      </w:pPr>
      <w:r w:rsidRPr="00440202">
        <w:rPr>
          <w:rFonts w:ascii="Times New Roman" w:hAnsi="Times New Roman"/>
        </w:rPr>
        <w:t xml:space="preserve">The message ID format in logging data is </w:t>
      </w:r>
      <w:r w:rsidR="003B1D6A">
        <w:rPr>
          <w:rFonts w:ascii="Times New Roman" w:hAnsi="Times New Roman"/>
          <w:lang w:eastAsia="ja-JP"/>
        </w:rPr>
        <w:t>"</w:t>
      </w:r>
      <w:r w:rsidR="00E86580" w:rsidRPr="00440202">
        <w:rPr>
          <w:rFonts w:ascii="Times New Roman" w:hAnsi="Times New Roman"/>
        </w:rPr>
        <w:t>KAOPnnnnn-Z</w:t>
      </w:r>
      <w:r w:rsidR="003B1D6A">
        <w:rPr>
          <w:rFonts w:ascii="Times New Roman" w:hAnsi="Times New Roman"/>
        </w:rPr>
        <w:t>"</w:t>
      </w:r>
      <w:r w:rsidR="00CC03AE">
        <w:rPr>
          <w:rFonts w:ascii="Times New Roman" w:hAnsi="Times New Roman"/>
        </w:rPr>
        <w:t>,</w:t>
      </w:r>
      <w:r w:rsidRPr="00440202">
        <w:rPr>
          <w:rFonts w:ascii="Times New Roman" w:hAnsi="Times New Roman"/>
          <w:lang w:eastAsia="ja-JP"/>
        </w:rPr>
        <w:t xml:space="preserve">and </w:t>
      </w:r>
      <w:r w:rsidR="003B1D6A">
        <w:rPr>
          <w:rFonts w:ascii="Times New Roman" w:hAnsi="Times New Roman"/>
          <w:lang w:eastAsia="ja-JP"/>
        </w:rPr>
        <w:t>"</w:t>
      </w:r>
      <w:r w:rsidR="00CA64C7" w:rsidRPr="00440202">
        <w:rPr>
          <w:rFonts w:ascii="Times New Roman" w:hAnsi="Times New Roman"/>
        </w:rPr>
        <w:t>KA</w:t>
      </w:r>
      <w:r w:rsidR="00E86580" w:rsidRPr="00440202">
        <w:rPr>
          <w:rFonts w:ascii="Times New Roman" w:hAnsi="Times New Roman"/>
        </w:rPr>
        <w:t>OP</w:t>
      </w:r>
      <w:r w:rsidR="003B1D6A">
        <w:rPr>
          <w:rFonts w:ascii="Times New Roman" w:hAnsi="Times New Roman"/>
          <w:lang w:eastAsia="ja-JP"/>
        </w:rPr>
        <w:t>"</w:t>
      </w:r>
      <w:r w:rsidRPr="00440202">
        <w:rPr>
          <w:rFonts w:ascii="Times New Roman" w:hAnsi="Times New Roman"/>
          <w:lang w:eastAsia="ja-JP"/>
        </w:rPr>
        <w:t xml:space="preserve"> prefix means</w:t>
      </w:r>
      <w:r w:rsidR="00AE5C1D" w:rsidRPr="00440202">
        <w:rPr>
          <w:rFonts w:ascii="Times New Roman" w:hAnsi="Times New Roman"/>
        </w:rPr>
        <w:t>Common Services</w:t>
      </w:r>
      <w:r w:rsidRPr="00440202">
        <w:rPr>
          <w:rFonts w:ascii="Times New Roman" w:hAnsi="Times New Roman"/>
          <w:lang w:eastAsia="ja-JP"/>
        </w:rPr>
        <w:t>.</w:t>
      </w:r>
    </w:p>
    <w:p w14:paraId="1F1E97C6" w14:textId="77777777" w:rsidR="00B95EF0" w:rsidRPr="00440202" w:rsidRDefault="00B95EF0" w:rsidP="00357BE3">
      <w:pPr>
        <w:pStyle w:val="default"/>
        <w:rPr>
          <w:rFonts w:ascii="Times New Roman" w:hAnsi="Times New Roman"/>
          <w:lang w:eastAsia="ja-JP"/>
        </w:rPr>
      </w:pPr>
    </w:p>
    <w:p w14:paraId="7924275B" w14:textId="77777777" w:rsidR="008236D5" w:rsidRPr="00440202" w:rsidRDefault="008236D5" w:rsidP="008236D5">
      <w:pPr>
        <w:pStyle w:val="default"/>
        <w:rPr>
          <w:rFonts w:ascii="Times New Roman" w:hAnsi="Times New Roman"/>
        </w:rPr>
      </w:pPr>
      <w:r w:rsidRPr="00440202">
        <w:rPr>
          <w:rFonts w:ascii="Times New Roman" w:hAnsi="Times New Roman"/>
        </w:rPr>
        <w:t>KAOP</w:t>
      </w:r>
      <w:r w:rsidRPr="00440202">
        <w:rPr>
          <w:rFonts w:ascii="Times New Roman" w:hAnsi="Times New Roman"/>
          <w:i/>
          <w:iCs/>
        </w:rPr>
        <w:t>nnnnn</w:t>
      </w:r>
      <w:r w:rsidRPr="00440202">
        <w:rPr>
          <w:rFonts w:ascii="Times New Roman" w:hAnsi="Times New Roman"/>
        </w:rPr>
        <w:t>-</w:t>
      </w:r>
      <w:r w:rsidRPr="00440202">
        <w:rPr>
          <w:rFonts w:ascii="Times New Roman" w:hAnsi="Times New Roman"/>
          <w:i/>
          <w:iCs/>
        </w:rPr>
        <w:t>Z</w:t>
      </w:r>
      <w:r w:rsidRPr="00440202">
        <w:rPr>
          <w:rFonts w:ascii="Times New Roman" w:hAnsi="Times New Roman"/>
        </w:rPr>
        <w:t xml:space="preserve"> (Example: KAOP10001-W)</w:t>
      </w:r>
    </w:p>
    <w:p w14:paraId="7B06C68A" w14:textId="77777777" w:rsidR="008236D5" w:rsidRPr="00440202" w:rsidRDefault="008236D5" w:rsidP="008236D5">
      <w:pPr>
        <w:pStyle w:val="default"/>
        <w:rPr>
          <w:rFonts w:ascii="Times New Roman" w:hAnsi="Times New Roman"/>
        </w:rPr>
      </w:pPr>
      <w:r w:rsidRPr="00440202">
        <w:rPr>
          <w:rFonts w:ascii="Times New Roman" w:hAnsi="Times New Roman"/>
          <w:i/>
          <w:iCs/>
        </w:rPr>
        <w:t>n</w:t>
      </w:r>
      <w:r w:rsidRPr="00440202">
        <w:rPr>
          <w:rFonts w:ascii="Times New Roman" w:hAnsi="Times New Roman"/>
        </w:rPr>
        <w:t>: Number</w:t>
      </w:r>
    </w:p>
    <w:p w14:paraId="4DFB9F55" w14:textId="77777777" w:rsidR="008236D5" w:rsidRPr="00440202" w:rsidRDefault="008236D5" w:rsidP="008236D5">
      <w:pPr>
        <w:pStyle w:val="default"/>
        <w:rPr>
          <w:rFonts w:ascii="Times New Roman" w:hAnsi="Times New Roman"/>
        </w:rPr>
      </w:pPr>
      <w:r w:rsidRPr="00440202">
        <w:rPr>
          <w:rFonts w:ascii="Times New Roman" w:hAnsi="Times New Roman"/>
          <w:i/>
          <w:iCs/>
        </w:rPr>
        <w:t>Z</w:t>
      </w:r>
      <w:r w:rsidRPr="00440202">
        <w:rPr>
          <w:rFonts w:ascii="Times New Roman" w:hAnsi="Times New Roman"/>
        </w:rPr>
        <w:t>: Message type</w:t>
      </w:r>
    </w:p>
    <w:p w14:paraId="491C5BD1" w14:textId="7C35561A" w:rsidR="008236D5" w:rsidRPr="00440202" w:rsidRDefault="008236D5" w:rsidP="0048406C">
      <w:pPr>
        <w:pStyle w:val="default"/>
        <w:numPr>
          <w:ilvl w:val="0"/>
          <w:numId w:val="64"/>
        </w:numPr>
        <w:rPr>
          <w:rFonts w:ascii="Times New Roman" w:hAnsi="Times New Roman"/>
        </w:rPr>
      </w:pPr>
      <w:r w:rsidRPr="00440202">
        <w:rPr>
          <w:rFonts w:ascii="Times New Roman" w:hAnsi="Times New Roman"/>
        </w:rPr>
        <w:t>E: Error message</w:t>
      </w:r>
    </w:p>
    <w:p w14:paraId="5FFB35E5" w14:textId="030444B6" w:rsidR="008236D5" w:rsidRPr="00440202" w:rsidRDefault="008236D5" w:rsidP="0048406C">
      <w:pPr>
        <w:pStyle w:val="default"/>
        <w:numPr>
          <w:ilvl w:val="0"/>
          <w:numId w:val="64"/>
        </w:numPr>
        <w:rPr>
          <w:rFonts w:ascii="Times New Roman" w:hAnsi="Times New Roman"/>
        </w:rPr>
      </w:pPr>
      <w:r w:rsidRPr="00440202">
        <w:rPr>
          <w:rFonts w:ascii="Times New Roman" w:hAnsi="Times New Roman"/>
        </w:rPr>
        <w:t>W: Warning message</w:t>
      </w:r>
    </w:p>
    <w:p w14:paraId="434F6B48" w14:textId="2AB8F48A" w:rsidR="008236D5" w:rsidRPr="00440202" w:rsidRDefault="008236D5" w:rsidP="0048406C">
      <w:pPr>
        <w:pStyle w:val="default"/>
        <w:numPr>
          <w:ilvl w:val="0"/>
          <w:numId w:val="64"/>
        </w:numPr>
        <w:rPr>
          <w:rFonts w:ascii="Times New Roman" w:hAnsi="Times New Roman"/>
        </w:rPr>
      </w:pPr>
      <w:r w:rsidRPr="00440202">
        <w:rPr>
          <w:rFonts w:ascii="Times New Roman" w:hAnsi="Times New Roman"/>
        </w:rPr>
        <w:t>I: Information</w:t>
      </w:r>
    </w:p>
    <w:p w14:paraId="278AA3A7" w14:textId="43B9E011" w:rsidR="00BE0AB0" w:rsidRPr="00440202" w:rsidRDefault="00257229" w:rsidP="00357BE3">
      <w:pPr>
        <w:pStyle w:val="default"/>
        <w:rPr>
          <w:rFonts w:ascii="Times New Roman" w:hAnsi="Times New Roman"/>
        </w:rPr>
      </w:pPr>
      <w:r w:rsidRPr="00440202" w:rsidDel="00257229">
        <w:rPr>
          <w:rFonts w:ascii="Times New Roman" w:hAnsi="Times New Roman"/>
        </w:rPr>
        <w:br w:type="page"/>
      </w:r>
    </w:p>
    <w:p w14:paraId="0CB50680" w14:textId="3A8E2DD5" w:rsidR="00AC79BA" w:rsidRPr="00440202" w:rsidRDefault="00D170B9" w:rsidP="00F11479">
      <w:pPr>
        <w:pStyle w:val="1"/>
        <w:rPr>
          <w:rFonts w:ascii="Times New Roman" w:hAnsi="Times New Roman"/>
        </w:rPr>
      </w:pPr>
      <w:bookmarkStart w:id="48" w:name="_Toc41916571"/>
      <w:r w:rsidRPr="00440202">
        <w:rPr>
          <w:rFonts w:ascii="Times New Roman" w:hAnsi="Times New Roman"/>
        </w:rPr>
        <w:lastRenderedPageBreak/>
        <w:t>Log Analysis Procedure</w:t>
      </w:r>
      <w:bookmarkEnd w:id="48"/>
    </w:p>
    <w:p w14:paraId="17C72542" w14:textId="48964BB8" w:rsidR="00AC79BA" w:rsidRPr="00440202" w:rsidRDefault="00741479" w:rsidP="00F11479">
      <w:pPr>
        <w:pStyle w:val="2"/>
        <w:rPr>
          <w:rFonts w:ascii="Times New Roman" w:hAnsi="Times New Roman"/>
        </w:rPr>
      </w:pPr>
      <w:bookmarkStart w:id="49" w:name="_Toc41916572"/>
      <w:r w:rsidRPr="00440202">
        <w:rPr>
          <w:rFonts w:ascii="Times New Roman" w:hAnsi="Times New Roman"/>
        </w:rPr>
        <w:t>Log Analysis Procedure for Failures</w:t>
      </w:r>
      <w:bookmarkEnd w:id="49"/>
    </w:p>
    <w:p w14:paraId="4DED16C3" w14:textId="3582BCE0" w:rsidR="00BE0AB0" w:rsidRPr="00440202" w:rsidRDefault="00B97303" w:rsidP="00357BE3">
      <w:pPr>
        <w:pStyle w:val="default"/>
        <w:rPr>
          <w:rFonts w:ascii="Times New Roman" w:hAnsi="Times New Roman"/>
        </w:rPr>
      </w:pPr>
      <w:r w:rsidRPr="00440202">
        <w:rPr>
          <w:rFonts w:ascii="Times New Roman" w:hAnsi="Times New Roman"/>
          <w:noProof/>
          <w:lang w:val="en-US" w:eastAsia="ja-JP"/>
        </w:rPr>
        <mc:AlternateContent>
          <mc:Choice Requires="wpg">
            <w:drawing>
              <wp:anchor distT="0" distB="0" distL="114300" distR="114300" simplePos="0" relativeHeight="251656222" behindDoc="0" locked="0" layoutInCell="1" allowOverlap="1" wp14:anchorId="5C28AA84" wp14:editId="44151895">
                <wp:simplePos x="0" y="0"/>
                <wp:positionH relativeFrom="column">
                  <wp:posOffset>156845</wp:posOffset>
                </wp:positionH>
                <wp:positionV relativeFrom="paragraph">
                  <wp:posOffset>167640</wp:posOffset>
                </wp:positionV>
                <wp:extent cx="6448425" cy="7445375"/>
                <wp:effectExtent l="0" t="19050" r="9525" b="41275"/>
                <wp:wrapNone/>
                <wp:docPr id="10152" name="Group 2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48425" cy="7445375"/>
                          <a:chOff x="1665" y="2711"/>
                          <a:chExt cx="10155" cy="11725"/>
                        </a:xfrm>
                      </wpg:grpSpPr>
                      <wps:wsp>
                        <wps:cNvPr id="10220" name="AutoShape 73"/>
                        <wps:cNvSpPr>
                          <a:spLocks noChangeArrowheads="1"/>
                        </wps:cNvSpPr>
                        <wps:spPr bwMode="auto">
                          <a:xfrm>
                            <a:off x="4095" y="4665"/>
                            <a:ext cx="3000" cy="1007"/>
                          </a:xfrm>
                          <a:prstGeom prst="hexagon">
                            <a:avLst>
                              <a:gd name="adj" fmla="val 101829"/>
                              <a:gd name="vf" fmla="val 115470"/>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g:grpSp>
                        <wpg:cNvPr id="10153" name="Group 6"/>
                        <wpg:cNvGrpSpPr>
                          <a:grpSpLocks/>
                        </wpg:cNvGrpSpPr>
                        <wpg:grpSpPr bwMode="auto">
                          <a:xfrm rot="-5352995">
                            <a:off x="5313" y="9295"/>
                            <a:ext cx="837" cy="638"/>
                            <a:chOff x="4939" y="9743"/>
                            <a:chExt cx="837" cy="638"/>
                          </a:xfrm>
                        </wpg:grpSpPr>
                        <wps:wsp>
                          <wps:cNvPr id="10154" name="Oval 7"/>
                          <wps:cNvSpPr>
                            <a:spLocks noChangeArrowheads="1"/>
                          </wps:cNvSpPr>
                          <wps:spPr bwMode="auto">
                            <a:xfrm>
                              <a:off x="5057" y="9743"/>
                              <a:ext cx="553" cy="536"/>
                            </a:xfrm>
                            <a:prstGeom prst="ellipse">
                              <a:avLst/>
                            </a:prstGeom>
                            <a:noFill/>
                            <a:ln w="2857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s:wsp>
                          <wps:cNvPr id="10155" name="Rectangle 8"/>
                          <wps:cNvSpPr>
                            <a:spLocks noChangeArrowheads="1"/>
                          </wps:cNvSpPr>
                          <wps:spPr bwMode="auto">
                            <a:xfrm>
                              <a:off x="4939" y="10047"/>
                              <a:ext cx="837" cy="334"/>
                            </a:xfrm>
                            <a:prstGeom prst="rect">
                              <a:avLst/>
                            </a:prstGeom>
                            <a:solidFill>
                              <a:srgbClr val="FFFFFF"/>
                            </a:solidFill>
                            <a:ln>
                              <a:noFill/>
                            </a:ln>
                            <a:effectLst/>
                            <a:extLst>
                              <a:ext uri="{91240B29-F687-4F45-9708-019B960494DF}">
                                <a14:hiddenLine xmlns:a14="http://schemas.microsoft.com/office/drawing/2010/main" w="9525">
                                  <a:solidFill>
                                    <a:srgbClr val="FF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g:grpSp>
                      <wpg:grpSp>
                        <wpg:cNvPr id="10156" name="Group 9"/>
                        <wpg:cNvGrpSpPr>
                          <a:grpSpLocks/>
                        </wpg:cNvGrpSpPr>
                        <wpg:grpSpPr bwMode="auto">
                          <a:xfrm>
                            <a:off x="7022" y="9365"/>
                            <a:ext cx="837" cy="638"/>
                            <a:chOff x="4939" y="9743"/>
                            <a:chExt cx="837" cy="638"/>
                          </a:xfrm>
                        </wpg:grpSpPr>
                        <wps:wsp>
                          <wps:cNvPr id="10157" name="Oval 10"/>
                          <wps:cNvSpPr>
                            <a:spLocks noChangeArrowheads="1"/>
                          </wps:cNvSpPr>
                          <wps:spPr bwMode="auto">
                            <a:xfrm>
                              <a:off x="5057" y="9743"/>
                              <a:ext cx="553" cy="536"/>
                            </a:xfrm>
                            <a:prstGeom prst="ellipse">
                              <a:avLst/>
                            </a:prstGeom>
                            <a:noFill/>
                            <a:ln w="2857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s:wsp>
                          <wps:cNvPr id="10158" name="Rectangle 11"/>
                          <wps:cNvSpPr>
                            <a:spLocks noChangeArrowheads="1"/>
                          </wps:cNvSpPr>
                          <wps:spPr bwMode="auto">
                            <a:xfrm>
                              <a:off x="4939" y="10047"/>
                              <a:ext cx="837" cy="334"/>
                            </a:xfrm>
                            <a:prstGeom prst="rect">
                              <a:avLst/>
                            </a:prstGeom>
                            <a:solidFill>
                              <a:srgbClr val="FFFFFF"/>
                            </a:solidFill>
                            <a:ln>
                              <a:noFill/>
                            </a:ln>
                            <a:effectLst/>
                            <a:extLst>
                              <a:ext uri="{91240B29-F687-4F45-9708-019B960494DF}">
                                <a14:hiddenLine xmlns:a14="http://schemas.microsoft.com/office/drawing/2010/main" w="9525">
                                  <a:solidFill>
                                    <a:srgbClr val="FF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g:grpSp>
                      <wps:wsp>
                        <wps:cNvPr id="10159" name="Text Box 12"/>
                        <wps:cNvSpPr txBox="1">
                          <a:spLocks noChangeArrowheads="1"/>
                        </wps:cNvSpPr>
                        <wps:spPr bwMode="auto">
                          <a:xfrm>
                            <a:off x="2685" y="2711"/>
                            <a:ext cx="2265" cy="750"/>
                          </a:xfrm>
                          <a:prstGeom prst="rect">
                            <a:avLst/>
                          </a:prstGeom>
                          <a:solidFill>
                            <a:srgbClr val="FFFFFF"/>
                          </a:solidFill>
                          <a:ln w="2857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0543813" w14:textId="65F58AFB" w:rsidR="00D24948" w:rsidRDefault="00D24948" w:rsidP="000C178F">
                              <w:pPr>
                                <w:jc w:val="left"/>
                                <w:rPr>
                                  <w:spacing w:val="-10"/>
                                  <w:position w:val="6"/>
                                  <w:sz w:val="16"/>
                                </w:rPr>
                              </w:pPr>
                              <w:r w:rsidRPr="006F5CC5">
                                <w:rPr>
                                  <w:spacing w:val="-10"/>
                                  <w:position w:val="6"/>
                                  <w:sz w:val="16"/>
                                </w:rPr>
                                <w:t>Collect customer environment information.</w:t>
                              </w:r>
                            </w:p>
                          </w:txbxContent>
                        </wps:txbx>
                        <wps:bodyPr rot="0" vert="horz" wrap="square" lIns="36000" tIns="36000" rIns="36000" bIns="36000" anchor="t" anchorCtr="0" upright="1">
                          <a:noAutofit/>
                        </wps:bodyPr>
                      </wps:wsp>
                      <wps:wsp>
                        <wps:cNvPr id="10160" name="AutoShape 13"/>
                        <wps:cNvSpPr>
                          <a:spLocks noChangeArrowheads="1"/>
                        </wps:cNvSpPr>
                        <wps:spPr bwMode="auto">
                          <a:xfrm>
                            <a:off x="2087" y="3855"/>
                            <a:ext cx="2923" cy="630"/>
                          </a:xfrm>
                          <a:prstGeom prst="hexagon">
                            <a:avLst>
                              <a:gd name="adj" fmla="val 99405"/>
                              <a:gd name="vf" fmla="val 115470"/>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s:wsp>
                        <wps:cNvPr id="10162" name="Text Box 15"/>
                        <wps:cNvSpPr txBox="1">
                          <a:spLocks noChangeArrowheads="1"/>
                        </wps:cNvSpPr>
                        <wps:spPr bwMode="auto">
                          <a:xfrm>
                            <a:off x="2550" y="3836"/>
                            <a:ext cx="2235" cy="76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0CDE169" w14:textId="77777777" w:rsidR="00D24948" w:rsidRDefault="00D24948" w:rsidP="006F5CC5">
                              <w:pPr>
                                <w:pStyle w:val="Body1"/>
                                <w:spacing w:before="0" w:line="0" w:lineRule="atLeast"/>
                                <w:ind w:left="0"/>
                                <w:rPr>
                                  <w:rFonts w:eastAsia="ＭＳ 明朝"/>
                                  <w:sz w:val="16"/>
                                </w:rPr>
                              </w:pPr>
                              <w:r>
                                <w:rPr>
                                  <w:rFonts w:eastAsia="ＭＳ 明朝" w:hint="eastAsia"/>
                                  <w:sz w:val="16"/>
                                </w:rPr>
                                <w:t>Can you perform a test to reproduce a failure at the customer site?</w:t>
                              </w:r>
                            </w:p>
                            <w:p w14:paraId="7385EB7D" w14:textId="17E1AE01" w:rsidR="00D24948" w:rsidRDefault="00D24948" w:rsidP="00BE0AB0">
                              <w:pPr>
                                <w:rPr>
                                  <w:spacing w:val="-10"/>
                                  <w:position w:val="6"/>
                                  <w:sz w:val="16"/>
                                </w:rPr>
                              </w:pPr>
                            </w:p>
                          </w:txbxContent>
                        </wps:txbx>
                        <wps:bodyPr rot="0" vert="horz" wrap="square" lIns="36000" tIns="36000" rIns="36000" bIns="36000" anchor="t" anchorCtr="0" upright="1">
                          <a:noAutofit/>
                        </wps:bodyPr>
                      </wps:wsp>
                      <wps:wsp>
                        <wps:cNvPr id="10164" name="Line 17"/>
                        <wps:cNvCnPr/>
                        <wps:spPr bwMode="auto">
                          <a:xfrm>
                            <a:off x="3825" y="3300"/>
                            <a:ext cx="0" cy="570"/>
                          </a:xfrm>
                          <a:prstGeom prst="line">
                            <a:avLst/>
                          </a:prstGeom>
                          <a:noFill/>
                          <a:ln w="2857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165" name="Line 18"/>
                        <wps:cNvCnPr/>
                        <wps:spPr bwMode="auto">
                          <a:xfrm>
                            <a:off x="3825" y="4485"/>
                            <a:ext cx="0" cy="3012"/>
                          </a:xfrm>
                          <a:prstGeom prst="line">
                            <a:avLst/>
                          </a:prstGeom>
                          <a:noFill/>
                          <a:ln w="2857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168" name="Text Box 21"/>
                        <wps:cNvSpPr txBox="1">
                          <a:spLocks noChangeArrowheads="1"/>
                        </wps:cNvSpPr>
                        <wps:spPr bwMode="auto">
                          <a:xfrm>
                            <a:off x="5040" y="3747"/>
                            <a:ext cx="885" cy="51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776E348" w14:textId="5A1672CC" w:rsidR="00D24948" w:rsidRPr="000C178F" w:rsidRDefault="00D24948" w:rsidP="00BE0AB0">
                              <w:pPr>
                                <w:rPr>
                                  <w:rFonts w:ascii="Times New Roman" w:hAnsi="Times New Roman"/>
                                  <w:b/>
                                </w:rPr>
                              </w:pPr>
                              <w:r w:rsidRPr="000C178F">
                                <w:rPr>
                                  <w:rFonts w:ascii="Times New Roman" w:hAnsi="Times New Roman"/>
                                  <w:b/>
                                </w:rPr>
                                <w:t>Yes</w:t>
                              </w:r>
                            </w:p>
                          </w:txbxContent>
                        </wps:txbx>
                        <wps:bodyPr rot="0" vert="horz" wrap="square" lIns="36000" tIns="36000" rIns="36000" bIns="36000" anchor="t" anchorCtr="0" upright="1">
                          <a:noAutofit/>
                        </wps:bodyPr>
                      </wps:wsp>
                      <wps:wsp>
                        <wps:cNvPr id="10169" name="Text Box 22"/>
                        <wps:cNvSpPr txBox="1">
                          <a:spLocks noChangeArrowheads="1"/>
                        </wps:cNvSpPr>
                        <wps:spPr bwMode="auto">
                          <a:xfrm>
                            <a:off x="3210" y="4437"/>
                            <a:ext cx="885" cy="51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7B61A0F" w14:textId="1DDA20BA" w:rsidR="00D24948" w:rsidRDefault="00D24948" w:rsidP="00BE0AB0">
                              <w:pPr>
                                <w:rPr>
                                  <w:b/>
                                </w:rPr>
                              </w:pPr>
                              <w:r>
                                <w:rPr>
                                  <w:b/>
                                </w:rPr>
                                <w:t>No</w:t>
                              </w:r>
                            </w:p>
                          </w:txbxContent>
                        </wps:txbx>
                        <wps:bodyPr rot="0" vert="horz" wrap="square" lIns="36000" tIns="36000" rIns="36000" bIns="36000" anchor="t" anchorCtr="0" upright="1">
                          <a:noAutofit/>
                        </wps:bodyPr>
                      </wps:wsp>
                      <wps:wsp>
                        <wps:cNvPr id="10172" name="Line 25"/>
                        <wps:cNvCnPr/>
                        <wps:spPr bwMode="auto">
                          <a:xfrm>
                            <a:off x="1898" y="6765"/>
                            <a:ext cx="8706" cy="0"/>
                          </a:xfrm>
                          <a:prstGeom prst="line">
                            <a:avLst/>
                          </a:prstGeom>
                          <a:noFill/>
                          <a:ln w="28575" cap="rnd">
                            <a:solidFill>
                              <a:srgbClr val="000000"/>
                            </a:solidFill>
                            <a:prstDash val="sys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173" name="Text Box 26"/>
                        <wps:cNvSpPr txBox="1">
                          <a:spLocks noChangeArrowheads="1"/>
                        </wps:cNvSpPr>
                        <wps:spPr bwMode="auto">
                          <a:xfrm>
                            <a:off x="1845" y="6243"/>
                            <a:ext cx="1680" cy="52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431528D" w14:textId="108BA17F" w:rsidR="00D24948" w:rsidRPr="000C178F" w:rsidRDefault="00D24948" w:rsidP="000C178F">
                              <w:pPr>
                                <w:pStyle w:val="Body1"/>
                                <w:spacing w:before="0" w:line="0" w:lineRule="atLeast"/>
                                <w:ind w:left="0"/>
                                <w:rPr>
                                  <w:b/>
                                  <w:sz w:val="24"/>
                                </w:rPr>
                              </w:pPr>
                              <w:r>
                                <w:rPr>
                                  <w:rFonts w:eastAsia="ＭＳ 明朝" w:hint="eastAsia"/>
                                  <w:b/>
                                </w:rPr>
                                <w:t>(Customer Site)</w:t>
                              </w:r>
                            </w:p>
                          </w:txbxContent>
                        </wps:txbx>
                        <wps:bodyPr rot="0" vert="horz" wrap="square" lIns="36000" tIns="36000" rIns="36000" bIns="36000" anchor="t" anchorCtr="0" upright="1">
                          <a:noAutofit/>
                        </wps:bodyPr>
                      </wps:wsp>
                      <wps:wsp>
                        <wps:cNvPr id="10174" name="Text Box 27"/>
                        <wps:cNvSpPr txBox="1">
                          <a:spLocks noChangeArrowheads="1"/>
                        </wps:cNvSpPr>
                        <wps:spPr bwMode="auto">
                          <a:xfrm>
                            <a:off x="1845" y="6866"/>
                            <a:ext cx="1578" cy="868"/>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1718512" w14:textId="3CEC7F20" w:rsidR="00D24948" w:rsidRPr="000C178F" w:rsidRDefault="00D24948" w:rsidP="00BE0AB0">
                              <w:pPr>
                                <w:rPr>
                                  <w:rFonts w:ascii="Times New Roman" w:hAnsi="Times New Roman"/>
                                  <w:b/>
                                  <w:spacing w:val="-20"/>
                                  <w:position w:val="6"/>
                                  <w:sz w:val="24"/>
                                </w:rPr>
                              </w:pPr>
                              <w:r w:rsidRPr="000C178F">
                                <w:rPr>
                                  <w:rFonts w:ascii="Times New Roman" w:hAnsi="Times New Roman"/>
                                  <w:b/>
                                  <w:spacing w:val="-20"/>
                                  <w:position w:val="6"/>
                                  <w:sz w:val="24"/>
                                </w:rPr>
                                <w:t>(Hitachi Vantara)</w:t>
                              </w:r>
                            </w:p>
                            <w:p w14:paraId="2D52FB12" w14:textId="1A297439" w:rsidR="00D24948" w:rsidRPr="000C178F" w:rsidRDefault="00D24948" w:rsidP="00733F45">
                              <w:pPr>
                                <w:rPr>
                                  <w:rFonts w:ascii="Times New Roman" w:hAnsi="Times New Roman"/>
                                  <w:b/>
                                  <w:spacing w:val="-20"/>
                                  <w:position w:val="6"/>
                                  <w:sz w:val="24"/>
                                </w:rPr>
                              </w:pPr>
                              <w:r w:rsidRPr="000C178F">
                                <w:rPr>
                                  <w:rFonts w:ascii="Times New Roman" w:hAnsi="Times New Roman"/>
                                  <w:b/>
                                  <w:spacing w:val="-20"/>
                                  <w:position w:val="6"/>
                                  <w:sz w:val="24"/>
                                </w:rPr>
                                <w:t>(HPE)</w:t>
                              </w:r>
                            </w:p>
                            <w:p w14:paraId="57D5C17F" w14:textId="77777777" w:rsidR="00D24948" w:rsidRDefault="00D24948" w:rsidP="00BE0AB0">
                              <w:pPr>
                                <w:rPr>
                                  <w:b/>
                                  <w:spacing w:val="-20"/>
                                  <w:position w:val="6"/>
                                  <w:sz w:val="24"/>
                                </w:rPr>
                              </w:pPr>
                            </w:p>
                          </w:txbxContent>
                        </wps:txbx>
                        <wps:bodyPr rot="0" vert="horz" wrap="square" lIns="36000" tIns="36000" rIns="36000" bIns="36000" anchor="t" anchorCtr="0" upright="1">
                          <a:noAutofit/>
                        </wps:bodyPr>
                      </wps:wsp>
                      <wps:wsp>
                        <wps:cNvPr id="10175" name="AutoShape 28"/>
                        <wps:cNvSpPr>
                          <a:spLocks/>
                        </wps:cNvSpPr>
                        <wps:spPr bwMode="auto">
                          <a:xfrm>
                            <a:off x="4481" y="7471"/>
                            <a:ext cx="158" cy="620"/>
                          </a:xfrm>
                          <a:prstGeom prst="leftBrace">
                            <a:avLst>
                              <a:gd name="adj1" fmla="val 32700"/>
                              <a:gd name="adj2" fmla="val 50000"/>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s:wsp>
                        <wps:cNvPr id="10176" name="Text Box 29"/>
                        <wps:cNvSpPr txBox="1">
                          <a:spLocks noChangeArrowheads="1"/>
                        </wps:cNvSpPr>
                        <wps:spPr bwMode="auto">
                          <a:xfrm>
                            <a:off x="4553" y="7397"/>
                            <a:ext cx="1902" cy="48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9804029" w14:textId="10822792" w:rsidR="00D24948" w:rsidRPr="007B23C8" w:rsidRDefault="00D24948" w:rsidP="00CF1D7B">
                              <w:pPr>
                                <w:rPr>
                                  <w:spacing w:val="-10"/>
                                  <w:position w:val="6"/>
                                  <w:sz w:val="16"/>
                                </w:rPr>
                              </w:pPr>
                              <w:r>
                                <w:rPr>
                                  <w:rFonts w:hint="eastAsia"/>
                                  <w:spacing w:val="-10"/>
                                  <w:position w:val="6"/>
                                  <w:sz w:val="16"/>
                                </w:rPr>
                                <w:t>C</w:t>
                              </w:r>
                              <w:r>
                                <w:rPr>
                                  <w:spacing w:val="-10"/>
                                  <w:position w:val="6"/>
                                  <w:sz w:val="16"/>
                                </w:rPr>
                                <w:t>heck logs</w:t>
                              </w:r>
                              <w:r w:rsidRPr="00CF1D7B">
                                <w:rPr>
                                  <w:spacing w:val="-10"/>
                                  <w:position w:val="6"/>
                                  <w:sz w:val="16"/>
                                </w:rPr>
                                <w:t>*</w:t>
                              </w:r>
                              <w:r>
                                <w:rPr>
                                  <w:spacing w:val="-10"/>
                                  <w:position w:val="6"/>
                                  <w:sz w:val="16"/>
                                </w:rPr>
                                <w:t>1</w:t>
                              </w:r>
                            </w:p>
                            <w:p w14:paraId="738C5819" w14:textId="5EBA6897" w:rsidR="00D24948" w:rsidRPr="007B23C8" w:rsidRDefault="00D24948" w:rsidP="00BE0AB0">
                              <w:pPr>
                                <w:rPr>
                                  <w:spacing w:val="-10"/>
                                  <w:position w:val="6"/>
                                  <w:sz w:val="16"/>
                                </w:rPr>
                              </w:pPr>
                            </w:p>
                          </w:txbxContent>
                        </wps:txbx>
                        <wps:bodyPr rot="0" vert="horz" wrap="square" lIns="18000" tIns="36000" rIns="14400" bIns="36000" anchor="t" anchorCtr="0" upright="1">
                          <a:noAutofit/>
                        </wps:bodyPr>
                      </wps:wsp>
                      <wps:wsp>
                        <wps:cNvPr id="10178" name="Freeform 31"/>
                        <wps:cNvSpPr>
                          <a:spLocks/>
                        </wps:cNvSpPr>
                        <wps:spPr bwMode="auto">
                          <a:xfrm>
                            <a:off x="3840" y="5681"/>
                            <a:ext cx="1395" cy="544"/>
                          </a:xfrm>
                          <a:custGeom>
                            <a:avLst/>
                            <a:gdLst>
                              <a:gd name="T0" fmla="*/ 3435 w 3435"/>
                              <a:gd name="T1" fmla="*/ 0 h 675"/>
                              <a:gd name="T2" fmla="*/ 3435 w 3435"/>
                              <a:gd name="T3" fmla="*/ 675 h 675"/>
                              <a:gd name="T4" fmla="*/ 0 w 3435"/>
                              <a:gd name="T5" fmla="*/ 675 h 675"/>
                            </a:gdLst>
                            <a:ahLst/>
                            <a:cxnLst>
                              <a:cxn ang="0">
                                <a:pos x="T0" y="T1"/>
                              </a:cxn>
                              <a:cxn ang="0">
                                <a:pos x="T2" y="T3"/>
                              </a:cxn>
                              <a:cxn ang="0">
                                <a:pos x="T4" y="T5"/>
                              </a:cxn>
                            </a:cxnLst>
                            <a:rect l="0" t="0" r="r" b="b"/>
                            <a:pathLst>
                              <a:path w="3435" h="675">
                                <a:moveTo>
                                  <a:pt x="3435" y="0"/>
                                </a:moveTo>
                                <a:lnTo>
                                  <a:pt x="3435" y="675"/>
                                </a:lnTo>
                                <a:lnTo>
                                  <a:pt x="0" y="675"/>
                                </a:lnTo>
                              </a:path>
                            </a:pathLst>
                          </a:custGeom>
                          <a:noFill/>
                          <a:ln w="28575" cap="flat" cmpd="sng">
                            <a:solidFill>
                              <a:srgbClr val="000000"/>
                            </a:solidFill>
                            <a:prstDash val="solid"/>
                            <a:round/>
                            <a:headEnd/>
                            <a:tailEnd type="triangle"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s:wsp>
                        <wps:cNvPr id="10179" name="Text Box 32"/>
                        <wps:cNvSpPr txBox="1">
                          <a:spLocks noChangeArrowheads="1"/>
                        </wps:cNvSpPr>
                        <wps:spPr bwMode="auto">
                          <a:xfrm>
                            <a:off x="3165" y="7498"/>
                            <a:ext cx="1275" cy="510"/>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A6CD37F" w14:textId="304B41CC" w:rsidR="00D24948" w:rsidRPr="000C178F" w:rsidRDefault="00D24948" w:rsidP="000C178F">
                              <w:pPr>
                                <w:pStyle w:val="Body1"/>
                                <w:spacing w:before="0" w:line="0" w:lineRule="atLeast"/>
                                <w:ind w:left="0"/>
                                <w:rPr>
                                  <w:sz w:val="16"/>
                                </w:rPr>
                              </w:pPr>
                              <w:r>
                                <w:rPr>
                                  <w:rFonts w:eastAsia="ＭＳ 明朝" w:hint="eastAsia"/>
                                  <w:sz w:val="16"/>
                                </w:rPr>
                                <w:t xml:space="preserve">Check </w:t>
                              </w:r>
                              <w:r>
                                <w:rPr>
                                  <w:rFonts w:eastAsia="ＭＳ 明朝"/>
                                  <w:sz w:val="16"/>
                                </w:rPr>
                                <w:t>symptom</w:t>
                              </w:r>
                            </w:p>
                          </w:txbxContent>
                        </wps:txbx>
                        <wps:bodyPr rot="0" vert="horz" wrap="square" lIns="36000" tIns="36000" rIns="36000" bIns="36000" anchor="t" anchorCtr="0" upright="1">
                          <a:noAutofit/>
                        </wps:bodyPr>
                      </wps:wsp>
                      <wps:wsp>
                        <wps:cNvPr id="10180" name="Text Box 33"/>
                        <wps:cNvSpPr txBox="1">
                          <a:spLocks noChangeArrowheads="1"/>
                        </wps:cNvSpPr>
                        <wps:spPr bwMode="auto">
                          <a:xfrm>
                            <a:off x="8007" y="9778"/>
                            <a:ext cx="885" cy="51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20A3729" w14:textId="07DA14F7" w:rsidR="00D24948" w:rsidRDefault="00D24948" w:rsidP="00BE0AB0">
                              <w:pPr>
                                <w:rPr>
                                  <w:b/>
                                </w:rPr>
                              </w:pPr>
                              <w:r>
                                <w:rPr>
                                  <w:b/>
                                </w:rPr>
                                <w:t>Yes</w:t>
                              </w:r>
                            </w:p>
                          </w:txbxContent>
                        </wps:txbx>
                        <wps:bodyPr rot="0" vert="horz" wrap="square" lIns="36000" tIns="36000" rIns="36000" bIns="36000" anchor="t" anchorCtr="0" upright="1">
                          <a:noAutofit/>
                        </wps:bodyPr>
                      </wps:wsp>
                      <wps:wsp>
                        <wps:cNvPr id="10181" name="Text Box 34"/>
                        <wps:cNvSpPr txBox="1">
                          <a:spLocks noChangeArrowheads="1"/>
                        </wps:cNvSpPr>
                        <wps:spPr bwMode="auto">
                          <a:xfrm>
                            <a:off x="3105" y="9794"/>
                            <a:ext cx="795" cy="51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1018BDB" w14:textId="178BECB6" w:rsidR="00D24948" w:rsidRDefault="00D24948" w:rsidP="00BE0AB0">
                              <w:pPr>
                                <w:rPr>
                                  <w:b/>
                                </w:rPr>
                              </w:pPr>
                              <w:r>
                                <w:rPr>
                                  <w:b/>
                                </w:rPr>
                                <w:t>No</w:t>
                              </w:r>
                            </w:p>
                          </w:txbxContent>
                        </wps:txbx>
                        <wps:bodyPr rot="0" vert="horz" wrap="square" lIns="36000" tIns="36000" rIns="36000" bIns="36000" anchor="t" anchorCtr="0" upright="1">
                          <a:noAutofit/>
                        </wps:bodyPr>
                      </wps:wsp>
                      <wps:wsp>
                        <wps:cNvPr id="10182" name="Rectangle 35"/>
                        <wps:cNvSpPr>
                          <a:spLocks noChangeArrowheads="1"/>
                        </wps:cNvSpPr>
                        <wps:spPr bwMode="auto">
                          <a:xfrm>
                            <a:off x="8787" y="9407"/>
                            <a:ext cx="1335" cy="49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s:wsp>
                        <wps:cNvPr id="10183" name="Text Box 36"/>
                        <wps:cNvSpPr txBox="1">
                          <a:spLocks noChangeArrowheads="1"/>
                        </wps:cNvSpPr>
                        <wps:spPr bwMode="auto">
                          <a:xfrm>
                            <a:off x="8789" y="9388"/>
                            <a:ext cx="1608" cy="48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0E1710E" w14:textId="77777777" w:rsidR="00D24948" w:rsidRDefault="00D24948" w:rsidP="00F8271D">
                              <w:pPr>
                                <w:pStyle w:val="Body1"/>
                                <w:spacing w:before="0" w:line="0" w:lineRule="atLeast"/>
                                <w:ind w:left="0"/>
                                <w:rPr>
                                  <w:rFonts w:eastAsia="ＭＳ 明朝"/>
                                  <w:sz w:val="18"/>
                                </w:rPr>
                              </w:pPr>
                              <w:r>
                                <w:rPr>
                                  <w:rFonts w:eastAsia="ＭＳ 明朝" w:hint="eastAsia"/>
                                  <w:sz w:val="18"/>
                                </w:rPr>
                                <w:t>Respond to customer</w:t>
                              </w:r>
                            </w:p>
                            <w:p w14:paraId="1560376D" w14:textId="5227F9E3" w:rsidR="00D24948" w:rsidRDefault="00D24948" w:rsidP="00BE0AB0">
                              <w:pPr>
                                <w:jc w:val="center"/>
                                <w:rPr>
                                  <w:spacing w:val="-10"/>
                                  <w:position w:val="6"/>
                                  <w:sz w:val="16"/>
                                </w:rPr>
                              </w:pPr>
                            </w:p>
                          </w:txbxContent>
                        </wps:txbx>
                        <wps:bodyPr rot="0" vert="horz" wrap="square" lIns="36000" tIns="36000" rIns="36000" bIns="36000" anchor="t" anchorCtr="0" upright="1">
                          <a:noAutofit/>
                        </wps:bodyPr>
                      </wps:wsp>
                      <wps:wsp>
                        <wps:cNvPr id="10184" name="Line 37"/>
                        <wps:cNvCnPr/>
                        <wps:spPr bwMode="auto">
                          <a:xfrm flipV="1">
                            <a:off x="9417" y="6446"/>
                            <a:ext cx="1" cy="2973"/>
                          </a:xfrm>
                          <a:prstGeom prst="line">
                            <a:avLst/>
                          </a:prstGeom>
                          <a:noFill/>
                          <a:ln w="2857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185" name="Text Box 38"/>
                        <wps:cNvSpPr txBox="1">
                          <a:spLocks noChangeArrowheads="1"/>
                        </wps:cNvSpPr>
                        <wps:spPr bwMode="auto">
                          <a:xfrm>
                            <a:off x="7725" y="5837"/>
                            <a:ext cx="3345" cy="585"/>
                          </a:xfrm>
                          <a:prstGeom prst="rect">
                            <a:avLst/>
                          </a:prstGeom>
                          <a:noFill/>
                          <a:ln w="57150" cmpd="thickThin">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B6B6408" w14:textId="77777777" w:rsidR="00D24948" w:rsidRDefault="00D24948" w:rsidP="00CF1D7B">
                              <w:pPr>
                                <w:pStyle w:val="Body1"/>
                                <w:spacing w:before="0" w:line="0" w:lineRule="atLeast"/>
                                <w:ind w:left="0"/>
                                <w:rPr>
                                  <w:rFonts w:eastAsia="ＭＳ 明朝"/>
                                  <w:sz w:val="16"/>
                                </w:rPr>
                              </w:pPr>
                              <w:r>
                                <w:rPr>
                                  <w:rFonts w:eastAsia="ＭＳ 明朝" w:hint="eastAsia"/>
                                  <w:sz w:val="16"/>
                                </w:rPr>
                                <w:t>End the analysis in accordance with the answer.</w:t>
                              </w:r>
                            </w:p>
                            <w:p w14:paraId="217397E8" w14:textId="62AA5DF1" w:rsidR="00D24948" w:rsidRDefault="00D24948" w:rsidP="00BE0AB0">
                              <w:pPr>
                                <w:jc w:val="center"/>
                                <w:rPr>
                                  <w:b/>
                                  <w:spacing w:val="-20"/>
                                  <w:position w:val="6"/>
                                  <w:sz w:val="24"/>
                                </w:rPr>
                              </w:pPr>
                            </w:p>
                          </w:txbxContent>
                        </wps:txbx>
                        <wps:bodyPr rot="0" vert="horz" wrap="square" lIns="36000" tIns="36000" rIns="36000" bIns="36000" anchor="t" anchorCtr="0" upright="1">
                          <a:noAutofit/>
                        </wps:bodyPr>
                      </wps:wsp>
                      <wps:wsp>
                        <wps:cNvPr id="10186" name="Line 39"/>
                        <wps:cNvCnPr/>
                        <wps:spPr bwMode="auto">
                          <a:xfrm>
                            <a:off x="4560" y="11662"/>
                            <a:ext cx="520" cy="0"/>
                          </a:xfrm>
                          <a:prstGeom prst="line">
                            <a:avLst/>
                          </a:prstGeom>
                          <a:noFill/>
                          <a:ln w="2857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187" name="Text Box 40"/>
                        <wps:cNvSpPr txBox="1">
                          <a:spLocks noChangeArrowheads="1"/>
                        </wps:cNvSpPr>
                        <wps:spPr bwMode="auto">
                          <a:xfrm>
                            <a:off x="4298" y="11224"/>
                            <a:ext cx="885" cy="51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F4DD499" w14:textId="5708387F" w:rsidR="00D24948" w:rsidRDefault="00D24948" w:rsidP="00BE0AB0">
                              <w:pPr>
                                <w:rPr>
                                  <w:b/>
                                </w:rPr>
                              </w:pPr>
                              <w:r>
                                <w:rPr>
                                  <w:b/>
                                </w:rPr>
                                <w:t>Yes</w:t>
                              </w:r>
                            </w:p>
                          </w:txbxContent>
                        </wps:txbx>
                        <wps:bodyPr rot="0" vert="horz" wrap="square" lIns="36000" tIns="36000" rIns="36000" bIns="36000" anchor="t" anchorCtr="0" upright="1">
                          <a:noAutofit/>
                        </wps:bodyPr>
                      </wps:wsp>
                      <wpg:grpSp>
                        <wpg:cNvPr id="10188" name="Group 41"/>
                        <wpg:cNvGrpSpPr>
                          <a:grpSpLocks/>
                        </wpg:cNvGrpSpPr>
                        <wpg:grpSpPr bwMode="auto">
                          <a:xfrm>
                            <a:off x="6393" y="12288"/>
                            <a:ext cx="2165" cy="495"/>
                            <a:chOff x="5892" y="11940"/>
                            <a:chExt cx="3455" cy="495"/>
                          </a:xfrm>
                        </wpg:grpSpPr>
                        <wps:wsp>
                          <wps:cNvPr id="10189" name="Rectangle 42"/>
                          <wps:cNvSpPr>
                            <a:spLocks noChangeArrowheads="1"/>
                          </wps:cNvSpPr>
                          <wps:spPr bwMode="auto">
                            <a:xfrm>
                              <a:off x="5892" y="11940"/>
                              <a:ext cx="3450" cy="49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s:wsp>
                          <wps:cNvPr id="10190" name="Text Box 43"/>
                          <wps:cNvSpPr txBox="1">
                            <a:spLocks noChangeArrowheads="1"/>
                          </wps:cNvSpPr>
                          <wps:spPr bwMode="auto">
                            <a:xfrm>
                              <a:off x="5925" y="11951"/>
                              <a:ext cx="3422" cy="48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D56D39F" w14:textId="5EB29D00" w:rsidR="00D24948" w:rsidRDefault="00D24948" w:rsidP="000958D9">
                                <w:pPr>
                                  <w:pStyle w:val="Body1"/>
                                  <w:spacing w:before="0" w:line="0" w:lineRule="atLeast"/>
                                  <w:ind w:left="0"/>
                                  <w:rPr>
                                    <w:spacing w:val="-10"/>
                                    <w:position w:val="6"/>
                                    <w:sz w:val="16"/>
                                  </w:rPr>
                                </w:pPr>
                                <w:r>
                                  <w:rPr>
                                    <w:rFonts w:eastAsia="ＭＳ 明朝" w:hint="eastAsia"/>
                                    <w:sz w:val="16"/>
                                  </w:rPr>
                                  <w:t xml:space="preserve">Send current status and remarks on it </w:t>
                                </w:r>
                              </w:p>
                            </w:txbxContent>
                          </wps:txbx>
                          <wps:bodyPr rot="0" vert="horz" wrap="square" lIns="36000" tIns="36000" rIns="36000" bIns="36000" anchor="t" anchorCtr="0" upright="1">
                            <a:noAutofit/>
                          </wps:bodyPr>
                        </wps:wsp>
                      </wpg:grpSp>
                      <wpg:grpSp>
                        <wpg:cNvPr id="10191" name="Group 44"/>
                        <wpg:cNvGrpSpPr>
                          <a:grpSpLocks/>
                        </wpg:cNvGrpSpPr>
                        <wpg:grpSpPr bwMode="auto">
                          <a:xfrm>
                            <a:off x="5040" y="2820"/>
                            <a:ext cx="6780" cy="9390"/>
                            <a:chOff x="4800" y="3765"/>
                            <a:chExt cx="6780" cy="9390"/>
                          </a:xfrm>
                        </wpg:grpSpPr>
                        <wps:wsp>
                          <wps:cNvPr id="10192" name="AutoShape 45"/>
                          <wps:cNvSpPr>
                            <a:spLocks/>
                          </wps:cNvSpPr>
                          <wps:spPr bwMode="auto">
                            <a:xfrm>
                              <a:off x="4800" y="3765"/>
                              <a:ext cx="240" cy="540"/>
                            </a:xfrm>
                            <a:prstGeom prst="leftBrace">
                              <a:avLst>
                                <a:gd name="adj1" fmla="val 18750"/>
                                <a:gd name="adj2" fmla="val 50000"/>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s:wsp>
                          <wps:cNvPr id="10193" name="Text Box 46"/>
                          <wps:cNvSpPr txBox="1">
                            <a:spLocks noChangeArrowheads="1"/>
                          </wps:cNvSpPr>
                          <wps:spPr bwMode="auto">
                            <a:xfrm>
                              <a:off x="4905" y="3821"/>
                              <a:ext cx="1905" cy="58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7DB37D9" w14:textId="42DE29C6" w:rsidR="00D24948" w:rsidRPr="000C178F" w:rsidRDefault="00D24948" w:rsidP="000C178F">
                                <w:pPr>
                                  <w:pStyle w:val="Body1"/>
                                  <w:spacing w:before="0" w:line="0" w:lineRule="atLeast"/>
                                  <w:ind w:left="0"/>
                                  <w:rPr>
                                    <w:sz w:val="16"/>
                                  </w:rPr>
                                </w:pPr>
                                <w:r>
                                  <w:rPr>
                                    <w:rFonts w:eastAsia="ＭＳ 明朝" w:hint="eastAsia"/>
                                    <w:sz w:val="16"/>
                                  </w:rPr>
                                  <w:t>Collect data mentioned in Table 3-1.</w:t>
                                </w:r>
                              </w:p>
                            </w:txbxContent>
                          </wps:txbx>
                          <wps:bodyPr rot="0" vert="horz" wrap="square" lIns="36000" tIns="36000" rIns="36000" bIns="36000" anchor="t" anchorCtr="0" upright="1">
                            <a:noAutofit/>
                          </wps:bodyPr>
                        </wps:wsp>
                        <wps:wsp>
                          <wps:cNvPr id="266" name="Text Box 46"/>
                          <wps:cNvSpPr txBox="1">
                            <a:spLocks noChangeArrowheads="1"/>
                          </wps:cNvSpPr>
                          <wps:spPr bwMode="auto">
                            <a:xfrm>
                              <a:off x="9675" y="5790"/>
                              <a:ext cx="1905" cy="58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44C561B" w14:textId="379669C7" w:rsidR="00D24948" w:rsidRPr="000C178F" w:rsidRDefault="00D24948" w:rsidP="000C178F">
                                <w:pPr>
                                  <w:pStyle w:val="Body1"/>
                                  <w:spacing w:before="0" w:line="0" w:lineRule="atLeast"/>
                                  <w:ind w:left="0"/>
                                  <w:rPr>
                                    <w:sz w:val="16"/>
                                  </w:rPr>
                                </w:pPr>
                                <w:r>
                                  <w:rPr>
                                    <w:rFonts w:eastAsia="ＭＳ 明朝" w:hint="eastAsia"/>
                                    <w:sz w:val="16"/>
                                  </w:rPr>
                                  <w:t>Collect data mentioned in Table 3-1.</w:t>
                                </w:r>
                              </w:p>
                            </w:txbxContent>
                          </wps:txbx>
                          <wps:bodyPr rot="0" vert="horz" wrap="square" lIns="36000" tIns="36000" rIns="36000" bIns="36000" anchor="t" anchorCtr="0" upright="1">
                            <a:noAutofit/>
                          </wps:bodyPr>
                        </wps:wsp>
                        <wps:wsp>
                          <wps:cNvPr id="267" name="Text Box 46"/>
                          <wps:cNvSpPr txBox="1">
                            <a:spLocks noChangeArrowheads="1"/>
                          </wps:cNvSpPr>
                          <wps:spPr bwMode="auto">
                            <a:xfrm>
                              <a:off x="6147" y="12349"/>
                              <a:ext cx="1256" cy="806"/>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E68E74C" w14:textId="40C4219C" w:rsidR="00D24948" w:rsidRPr="000C178F" w:rsidRDefault="00D24948" w:rsidP="000C178F">
                                <w:pPr>
                                  <w:pStyle w:val="Body1"/>
                                  <w:spacing w:before="0" w:line="0" w:lineRule="atLeast"/>
                                  <w:ind w:left="0"/>
                                  <w:rPr>
                                    <w:sz w:val="16"/>
                                  </w:rPr>
                                </w:pPr>
                                <w:r>
                                  <w:rPr>
                                    <w:rFonts w:eastAsia="ＭＳ 明朝" w:hint="eastAsia"/>
                                    <w:sz w:val="16"/>
                                  </w:rPr>
                                  <w:t>Collect data mentioned in Table 3-1.</w:t>
                                </w:r>
                              </w:p>
                            </w:txbxContent>
                          </wps:txbx>
                          <wps:bodyPr rot="0" vert="horz" wrap="square" lIns="36000" tIns="36000" rIns="36000" bIns="36000" anchor="t" anchorCtr="0" upright="1">
                            <a:noAutofit/>
                          </wps:bodyPr>
                        </wps:wsp>
                      </wpg:grpSp>
                      <wps:wsp>
                        <wps:cNvPr id="10195" name="Text Box 48"/>
                        <wps:cNvSpPr txBox="1">
                          <a:spLocks noChangeArrowheads="1"/>
                        </wps:cNvSpPr>
                        <wps:spPr bwMode="auto">
                          <a:xfrm>
                            <a:off x="2938" y="8473"/>
                            <a:ext cx="1828" cy="420"/>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2795F9D" w14:textId="3F4A22D5" w:rsidR="00D24948" w:rsidRDefault="00D24948" w:rsidP="00BE0AB0">
                              <w:pPr>
                                <w:jc w:val="center"/>
                                <w:rPr>
                                  <w:position w:val="6"/>
                                  <w:sz w:val="16"/>
                                </w:rPr>
                              </w:pPr>
                              <w:r w:rsidRPr="003C03E5">
                                <w:rPr>
                                  <w:position w:val="6"/>
                                  <w:sz w:val="16"/>
                                </w:rPr>
                                <w:t>Investigate past cases</w:t>
                              </w:r>
                            </w:p>
                          </w:txbxContent>
                        </wps:txbx>
                        <wps:bodyPr rot="0" vert="horz" wrap="square" lIns="36000" tIns="36000" rIns="36000" bIns="36000" anchor="t" anchorCtr="0" upright="1">
                          <a:noAutofit/>
                        </wps:bodyPr>
                      </wps:wsp>
                      <wps:wsp>
                        <wps:cNvPr id="10196" name="Text Box 49"/>
                        <wps:cNvSpPr txBox="1">
                          <a:spLocks noChangeArrowheads="1"/>
                        </wps:cNvSpPr>
                        <wps:spPr bwMode="auto">
                          <a:xfrm>
                            <a:off x="2825" y="10446"/>
                            <a:ext cx="1564" cy="498"/>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D0609BF" w14:textId="77777777" w:rsidR="00D24948" w:rsidRDefault="00D24948" w:rsidP="00B57D29">
                              <w:pPr>
                                <w:pStyle w:val="Body1"/>
                                <w:spacing w:before="0" w:line="0" w:lineRule="atLeast"/>
                                <w:ind w:left="0"/>
                                <w:rPr>
                                  <w:rFonts w:eastAsia="ＭＳ 明朝"/>
                                  <w:sz w:val="16"/>
                                </w:rPr>
                              </w:pPr>
                              <w:r>
                                <w:rPr>
                                  <w:rFonts w:eastAsia="ＭＳ 明朝" w:hint="eastAsia"/>
                                  <w:sz w:val="16"/>
                                </w:rPr>
                                <w:t>Perform a test to reproduce a failure</w:t>
                              </w:r>
                            </w:p>
                            <w:p w14:paraId="4303F6E8" w14:textId="1A2711F5" w:rsidR="00D24948" w:rsidRDefault="00D24948" w:rsidP="00BE0AB0">
                              <w:pPr>
                                <w:jc w:val="center"/>
                                <w:rPr>
                                  <w:spacing w:val="-10"/>
                                  <w:position w:val="6"/>
                                  <w:sz w:val="16"/>
                                </w:rPr>
                              </w:pPr>
                            </w:p>
                          </w:txbxContent>
                        </wps:txbx>
                        <wps:bodyPr rot="0" vert="horz" wrap="square" lIns="36000" tIns="36000" rIns="36000" bIns="36000" anchor="t" anchorCtr="0" upright="1">
                          <a:noAutofit/>
                        </wps:bodyPr>
                      </wps:wsp>
                      <wps:wsp>
                        <wps:cNvPr id="10197" name="Line 50"/>
                        <wps:cNvCnPr/>
                        <wps:spPr bwMode="auto">
                          <a:xfrm>
                            <a:off x="3823" y="10978"/>
                            <a:ext cx="0" cy="372"/>
                          </a:xfrm>
                          <a:prstGeom prst="line">
                            <a:avLst/>
                          </a:prstGeom>
                          <a:noFill/>
                          <a:ln w="2857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198" name="Text Box 51"/>
                        <wps:cNvSpPr txBox="1">
                          <a:spLocks noChangeArrowheads="1"/>
                        </wps:cNvSpPr>
                        <wps:spPr bwMode="auto">
                          <a:xfrm>
                            <a:off x="2627" y="12318"/>
                            <a:ext cx="2298" cy="503"/>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50CAE92" w14:textId="3B23925C" w:rsidR="00D24948" w:rsidRDefault="00D24948" w:rsidP="00204B69">
                              <w:pPr>
                                <w:pStyle w:val="Body1"/>
                                <w:spacing w:before="0" w:line="0" w:lineRule="atLeast"/>
                                <w:ind w:left="0"/>
                                <w:rPr>
                                  <w:rFonts w:eastAsia="ＭＳ 明朝"/>
                                  <w:sz w:val="16"/>
                                </w:rPr>
                              </w:pPr>
                              <w:r>
                                <w:rPr>
                                  <w:rFonts w:eastAsia="ＭＳ 明朝"/>
                                  <w:sz w:val="16"/>
                                </w:rPr>
                                <w:t>S</w:t>
                              </w:r>
                              <w:r>
                                <w:rPr>
                                  <w:rFonts w:eastAsia="ＭＳ 明朝" w:hint="eastAsia"/>
                                  <w:sz w:val="16"/>
                                </w:rPr>
                                <w:t>end collected customer environment data</w:t>
                              </w:r>
                            </w:p>
                            <w:p w14:paraId="1FEAD9AD" w14:textId="67E8AFE7" w:rsidR="00D24948" w:rsidRDefault="00D24948" w:rsidP="00BE0AB0">
                              <w:pPr>
                                <w:jc w:val="center"/>
                                <w:rPr>
                                  <w:spacing w:val="-10"/>
                                  <w:position w:val="6"/>
                                  <w:sz w:val="16"/>
                                </w:rPr>
                              </w:pPr>
                            </w:p>
                          </w:txbxContent>
                        </wps:txbx>
                        <wps:bodyPr rot="0" vert="horz" wrap="square" lIns="7200" tIns="36000" rIns="7200" bIns="36000" anchor="t" anchorCtr="0" upright="1">
                          <a:noAutofit/>
                        </wps:bodyPr>
                      </wps:wsp>
                      <wps:wsp>
                        <wps:cNvPr id="10199" name="Line 52"/>
                        <wps:cNvCnPr/>
                        <wps:spPr bwMode="auto">
                          <a:xfrm>
                            <a:off x="1876" y="13536"/>
                            <a:ext cx="8854" cy="0"/>
                          </a:xfrm>
                          <a:prstGeom prst="line">
                            <a:avLst/>
                          </a:prstGeom>
                          <a:noFill/>
                          <a:ln w="57150">
                            <a:solidFill>
                              <a:srgbClr val="000000"/>
                            </a:solidFill>
                            <a:prstDash val="lgDash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200" name="Text Box 53"/>
                        <wps:cNvSpPr txBox="1">
                          <a:spLocks noChangeArrowheads="1"/>
                        </wps:cNvSpPr>
                        <wps:spPr bwMode="auto">
                          <a:xfrm>
                            <a:off x="2825" y="13851"/>
                            <a:ext cx="5955" cy="585"/>
                          </a:xfrm>
                          <a:prstGeom prst="rect">
                            <a:avLst/>
                          </a:prstGeom>
                          <a:noFill/>
                          <a:ln w="57150" cmpd="thickThin">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F690113" w14:textId="2973219D" w:rsidR="00D24948" w:rsidRDefault="00D24948" w:rsidP="00BE0AB0">
                              <w:pPr>
                                <w:jc w:val="center"/>
                                <w:rPr>
                                  <w:b/>
                                  <w:spacing w:val="-20"/>
                                  <w:position w:val="6"/>
                                  <w:sz w:val="24"/>
                                </w:rPr>
                              </w:pPr>
                              <w:r w:rsidRPr="00E00DF4">
                                <w:rPr>
                                  <w:b/>
                                  <w:spacing w:val="-20"/>
                                  <w:position w:val="6"/>
                                  <w:sz w:val="24"/>
                                </w:rPr>
                                <w:t xml:space="preserve">Ask </w:t>
                              </w:r>
                              <w:r w:rsidRPr="000958D9">
                                <w:rPr>
                                  <w:b/>
                                  <w:spacing w:val="-20"/>
                                  <w:position w:val="6"/>
                                  <w:sz w:val="24"/>
                                </w:rPr>
                                <w:t>(ITPD)</w:t>
                              </w:r>
                              <w:r w:rsidRPr="00E00DF4">
                                <w:rPr>
                                  <w:b/>
                                  <w:spacing w:val="-20"/>
                                  <w:position w:val="6"/>
                                  <w:sz w:val="24"/>
                                </w:rPr>
                                <w:t xml:space="preserve"> to analyze the failure</w:t>
                              </w:r>
                              <w:r w:rsidRPr="00E00DF4" w:rsidDel="00E00DF4">
                                <w:rPr>
                                  <w:rFonts w:hint="eastAsia"/>
                                  <w:b/>
                                  <w:spacing w:val="-20"/>
                                  <w:position w:val="6"/>
                                  <w:sz w:val="24"/>
                                </w:rPr>
                                <w:t xml:space="preserve"> </w:t>
                              </w:r>
                            </w:p>
                          </w:txbxContent>
                        </wps:txbx>
                        <wps:bodyPr rot="0" vert="horz" wrap="square" lIns="36000" tIns="36000" rIns="36000" bIns="36000" anchor="t" anchorCtr="0" upright="1">
                          <a:noAutofit/>
                        </wps:bodyPr>
                      </wps:wsp>
                      <wps:wsp>
                        <wps:cNvPr id="10201" name="Text Box 54"/>
                        <wps:cNvSpPr txBox="1">
                          <a:spLocks noChangeArrowheads="1"/>
                        </wps:cNvSpPr>
                        <wps:spPr bwMode="auto">
                          <a:xfrm>
                            <a:off x="1682" y="13593"/>
                            <a:ext cx="1440" cy="52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C702325" w14:textId="2FCFA6BF" w:rsidR="00D24948" w:rsidRPr="000958D9" w:rsidRDefault="00D24948" w:rsidP="00BE0AB0">
                              <w:pPr>
                                <w:rPr>
                                  <w:b/>
                                  <w:spacing w:val="-20"/>
                                  <w:position w:val="6"/>
                                  <w:sz w:val="24"/>
                                </w:rPr>
                              </w:pPr>
                              <w:r w:rsidRPr="000958D9">
                                <w:rPr>
                                  <w:b/>
                                  <w:spacing w:val="-20"/>
                                  <w:position w:val="6"/>
                                  <w:sz w:val="24"/>
                                </w:rPr>
                                <w:t>(ITPD)</w:t>
                              </w:r>
                            </w:p>
                          </w:txbxContent>
                        </wps:txbx>
                        <wps:bodyPr rot="0" vert="horz" wrap="square" lIns="36000" tIns="36000" rIns="36000" bIns="36000" anchor="t" anchorCtr="0" upright="1">
                          <a:noAutofit/>
                        </wps:bodyPr>
                      </wps:wsp>
                      <wpg:grpSp>
                        <wpg:cNvPr id="10202" name="Group 55"/>
                        <wpg:cNvGrpSpPr>
                          <a:grpSpLocks/>
                        </wpg:cNvGrpSpPr>
                        <wpg:grpSpPr bwMode="auto">
                          <a:xfrm>
                            <a:off x="7872" y="4800"/>
                            <a:ext cx="2043" cy="723"/>
                            <a:chOff x="7632" y="4664"/>
                            <a:chExt cx="2043" cy="723"/>
                          </a:xfrm>
                        </wpg:grpSpPr>
                        <wps:wsp>
                          <wps:cNvPr id="10203" name="Rectangle 56"/>
                          <wps:cNvSpPr>
                            <a:spLocks noChangeArrowheads="1"/>
                          </wps:cNvSpPr>
                          <wps:spPr bwMode="auto">
                            <a:xfrm>
                              <a:off x="7632" y="4664"/>
                              <a:ext cx="1803" cy="634"/>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s:wsp>
                          <wps:cNvPr id="10205" name="Text Box 58"/>
                          <wps:cNvSpPr txBox="1">
                            <a:spLocks noChangeArrowheads="1"/>
                          </wps:cNvSpPr>
                          <wps:spPr bwMode="auto">
                            <a:xfrm>
                              <a:off x="7636" y="4664"/>
                              <a:ext cx="1693" cy="723"/>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1808F3B" w14:textId="77777777" w:rsidR="00D24948" w:rsidRDefault="00D24948" w:rsidP="00CF1D7B">
                                <w:pPr>
                                  <w:pStyle w:val="Body1"/>
                                  <w:spacing w:before="0" w:line="0" w:lineRule="atLeast"/>
                                  <w:ind w:left="0"/>
                                  <w:rPr>
                                    <w:rFonts w:eastAsia="ＭＳ 明朝"/>
                                    <w:sz w:val="16"/>
                                  </w:rPr>
                                </w:pPr>
                                <w:r>
                                  <w:rPr>
                                    <w:rFonts w:eastAsia="ＭＳ 明朝" w:hint="eastAsia"/>
                                    <w:sz w:val="16"/>
                                  </w:rPr>
                                  <w:t>Collect environment info. when a failure reappeared</w:t>
                                </w:r>
                              </w:p>
                              <w:p w14:paraId="25DAB725" w14:textId="4C3CCA5F" w:rsidR="00D24948" w:rsidRDefault="00D24948" w:rsidP="00BE0AB0">
                                <w:pPr>
                                  <w:rPr>
                                    <w:spacing w:val="-10"/>
                                    <w:position w:val="6"/>
                                    <w:sz w:val="16"/>
                                  </w:rPr>
                                </w:pPr>
                              </w:p>
                            </w:txbxContent>
                          </wps:txbx>
                          <wps:bodyPr rot="0" vert="horz" wrap="square" lIns="36000" tIns="36000" rIns="36000" bIns="36000" anchor="t" anchorCtr="0" upright="1">
                            <a:noAutofit/>
                          </wps:bodyPr>
                        </wps:wsp>
                        <wps:wsp>
                          <wps:cNvPr id="10207" name="AutoShape 60"/>
                          <wps:cNvSpPr>
                            <a:spLocks/>
                          </wps:cNvSpPr>
                          <wps:spPr bwMode="auto">
                            <a:xfrm>
                              <a:off x="9435" y="4694"/>
                              <a:ext cx="240" cy="540"/>
                            </a:xfrm>
                            <a:prstGeom prst="leftBrace">
                              <a:avLst>
                                <a:gd name="adj1" fmla="val 18750"/>
                                <a:gd name="adj2" fmla="val 50000"/>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g:grpSp>
                      <wps:wsp>
                        <wps:cNvPr id="10211" name="Text Box 64"/>
                        <wps:cNvSpPr txBox="1">
                          <a:spLocks noChangeArrowheads="1"/>
                        </wps:cNvSpPr>
                        <wps:spPr bwMode="auto">
                          <a:xfrm>
                            <a:off x="4389" y="5681"/>
                            <a:ext cx="885" cy="51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9298071" w14:textId="5E9369D7" w:rsidR="00D24948" w:rsidRDefault="00D24948" w:rsidP="00BE0AB0">
                              <w:pPr>
                                <w:rPr>
                                  <w:b/>
                                </w:rPr>
                              </w:pPr>
                              <w:r>
                                <w:rPr>
                                  <w:b/>
                                </w:rPr>
                                <w:t>No</w:t>
                              </w:r>
                            </w:p>
                          </w:txbxContent>
                        </wps:txbx>
                        <wps:bodyPr rot="0" vert="horz" wrap="square" lIns="36000" tIns="36000" rIns="36000" bIns="36000" anchor="t" anchorCtr="0" upright="1">
                          <a:noAutofit/>
                        </wps:bodyPr>
                      </wps:wsp>
                      <wps:wsp>
                        <wps:cNvPr id="10212" name="Line 65"/>
                        <wps:cNvCnPr/>
                        <wps:spPr bwMode="auto">
                          <a:xfrm>
                            <a:off x="3823" y="12051"/>
                            <a:ext cx="0" cy="257"/>
                          </a:xfrm>
                          <a:prstGeom prst="line">
                            <a:avLst/>
                          </a:prstGeom>
                          <a:noFill/>
                          <a:ln w="2857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213" name="Text Box 66"/>
                        <wps:cNvSpPr txBox="1">
                          <a:spLocks noChangeArrowheads="1"/>
                        </wps:cNvSpPr>
                        <wps:spPr bwMode="auto">
                          <a:xfrm>
                            <a:off x="3113" y="11920"/>
                            <a:ext cx="687" cy="51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17EF5C6" w14:textId="5EC4F40F" w:rsidR="00D24948" w:rsidRDefault="00D24948" w:rsidP="00BE0AB0">
                              <w:pPr>
                                <w:rPr>
                                  <w:b/>
                                </w:rPr>
                              </w:pPr>
                              <w:r>
                                <w:rPr>
                                  <w:b/>
                                </w:rPr>
                                <w:t>No</w:t>
                              </w:r>
                            </w:p>
                          </w:txbxContent>
                        </wps:txbx>
                        <wps:bodyPr rot="0" vert="horz" wrap="square" lIns="36000" tIns="36000" rIns="36000" bIns="36000" anchor="t" anchorCtr="0" upright="1">
                          <a:noAutofit/>
                        </wps:bodyPr>
                      </wps:wsp>
                      <wps:wsp>
                        <wps:cNvPr id="10214" name="Text Box 67"/>
                        <wps:cNvSpPr txBox="1">
                          <a:spLocks noChangeArrowheads="1"/>
                        </wps:cNvSpPr>
                        <wps:spPr bwMode="auto">
                          <a:xfrm>
                            <a:off x="6780" y="7498"/>
                            <a:ext cx="1275" cy="510"/>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B6E6ACD" w14:textId="532C884F" w:rsidR="00D24948" w:rsidRPr="000C178F" w:rsidRDefault="00D24948" w:rsidP="000C178F">
                              <w:pPr>
                                <w:pStyle w:val="Body1"/>
                                <w:spacing w:before="0" w:line="0" w:lineRule="atLeast"/>
                                <w:ind w:left="0"/>
                                <w:rPr>
                                  <w:sz w:val="16"/>
                                </w:rPr>
                              </w:pPr>
                              <w:r>
                                <w:rPr>
                                  <w:rFonts w:eastAsia="ＭＳ 明朝" w:hint="eastAsia"/>
                                  <w:sz w:val="16"/>
                                </w:rPr>
                                <w:t xml:space="preserve">Check </w:t>
                              </w:r>
                              <w:r>
                                <w:rPr>
                                  <w:rFonts w:eastAsia="ＭＳ 明朝"/>
                                  <w:sz w:val="16"/>
                                </w:rPr>
                                <w:t>symptom</w:t>
                              </w:r>
                            </w:p>
                          </w:txbxContent>
                        </wps:txbx>
                        <wps:bodyPr rot="0" vert="horz" wrap="square" lIns="36000" tIns="36000" rIns="36000" bIns="36000" anchor="t" anchorCtr="0" upright="1">
                          <a:noAutofit/>
                        </wps:bodyPr>
                      </wps:wsp>
                      <wps:wsp>
                        <wps:cNvPr id="10215" name="Line 68"/>
                        <wps:cNvCnPr/>
                        <wps:spPr bwMode="auto">
                          <a:xfrm flipH="1">
                            <a:off x="7448" y="10446"/>
                            <a:ext cx="0" cy="1854"/>
                          </a:xfrm>
                          <a:prstGeom prst="line">
                            <a:avLst/>
                          </a:prstGeom>
                          <a:noFill/>
                          <a:ln w="2857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216" name="Text Box 69"/>
                        <wps:cNvSpPr txBox="1">
                          <a:spLocks noChangeArrowheads="1"/>
                        </wps:cNvSpPr>
                        <wps:spPr bwMode="auto">
                          <a:xfrm>
                            <a:off x="6788" y="10468"/>
                            <a:ext cx="795" cy="51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34A4CBB" w14:textId="566EABB1" w:rsidR="00D24948" w:rsidRDefault="00D24948" w:rsidP="00BE0AB0">
                              <w:pPr>
                                <w:rPr>
                                  <w:b/>
                                </w:rPr>
                              </w:pPr>
                              <w:r>
                                <w:rPr>
                                  <w:b/>
                                </w:rPr>
                                <w:t>No</w:t>
                              </w:r>
                            </w:p>
                          </w:txbxContent>
                        </wps:txbx>
                        <wps:bodyPr rot="0" vert="horz" wrap="square" lIns="36000" tIns="36000" rIns="36000" bIns="36000" anchor="t" anchorCtr="0" upright="1">
                          <a:noAutofit/>
                        </wps:bodyPr>
                      </wps:wsp>
                      <wps:wsp>
                        <wps:cNvPr id="10217" name="Line 70"/>
                        <wps:cNvCnPr/>
                        <wps:spPr bwMode="auto">
                          <a:xfrm>
                            <a:off x="7431" y="12789"/>
                            <a:ext cx="0" cy="1044"/>
                          </a:xfrm>
                          <a:prstGeom prst="line">
                            <a:avLst/>
                          </a:prstGeom>
                          <a:noFill/>
                          <a:ln w="2857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218" name="Line 71"/>
                        <wps:cNvCnPr/>
                        <wps:spPr bwMode="auto">
                          <a:xfrm>
                            <a:off x="3800" y="12780"/>
                            <a:ext cx="0" cy="1052"/>
                          </a:xfrm>
                          <a:prstGeom prst="line">
                            <a:avLst/>
                          </a:prstGeom>
                          <a:noFill/>
                          <a:ln w="2857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221" name="Text Box 74"/>
                        <wps:cNvSpPr txBox="1">
                          <a:spLocks noChangeArrowheads="1"/>
                        </wps:cNvSpPr>
                        <wps:spPr bwMode="auto">
                          <a:xfrm>
                            <a:off x="4803" y="4737"/>
                            <a:ext cx="1895" cy="9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D35A8B2" w14:textId="77777777" w:rsidR="00D24948" w:rsidRDefault="00D24948" w:rsidP="00CF1D7B">
                              <w:pPr>
                                <w:pStyle w:val="Body1"/>
                                <w:spacing w:before="0" w:line="0" w:lineRule="atLeast"/>
                                <w:ind w:left="0"/>
                                <w:rPr>
                                  <w:rFonts w:eastAsia="ＭＳ 明朝"/>
                                  <w:sz w:val="16"/>
                                </w:rPr>
                              </w:pPr>
                              <w:r>
                                <w:rPr>
                                  <w:rFonts w:eastAsia="ＭＳ 明朝" w:hint="eastAsia"/>
                                  <w:sz w:val="16"/>
                                </w:rPr>
                                <w:t>Did a failure reappear by performing a test to reproduce a failure at the site?</w:t>
                              </w:r>
                            </w:p>
                            <w:p w14:paraId="6B252867" w14:textId="6E762AD1" w:rsidR="00D24948" w:rsidRDefault="00D24948" w:rsidP="00BE0AB0">
                              <w:pPr>
                                <w:rPr>
                                  <w:spacing w:val="-10"/>
                                  <w:position w:val="6"/>
                                  <w:sz w:val="16"/>
                                </w:rPr>
                              </w:pPr>
                            </w:p>
                          </w:txbxContent>
                        </wps:txbx>
                        <wps:bodyPr rot="0" vert="horz" wrap="square" lIns="36000" tIns="36000" rIns="36000" bIns="36000" anchor="t" anchorCtr="0" upright="1">
                          <a:noAutofit/>
                        </wps:bodyPr>
                      </wps:wsp>
                      <wpg:grpSp>
                        <wpg:cNvPr id="10223" name="Group 76"/>
                        <wpg:cNvGrpSpPr>
                          <a:grpSpLocks/>
                        </wpg:cNvGrpSpPr>
                        <wpg:grpSpPr bwMode="auto">
                          <a:xfrm>
                            <a:off x="6975" y="4722"/>
                            <a:ext cx="885" cy="510"/>
                            <a:chOff x="6735" y="4950"/>
                            <a:chExt cx="885" cy="510"/>
                          </a:xfrm>
                        </wpg:grpSpPr>
                        <wps:wsp>
                          <wps:cNvPr id="10224" name="Line 77"/>
                          <wps:cNvCnPr/>
                          <wps:spPr bwMode="auto">
                            <a:xfrm>
                              <a:off x="6855" y="5373"/>
                              <a:ext cx="750" cy="0"/>
                            </a:xfrm>
                            <a:prstGeom prst="line">
                              <a:avLst/>
                            </a:prstGeom>
                            <a:noFill/>
                            <a:ln w="2857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225" name="Text Box 78"/>
                          <wps:cNvSpPr txBox="1">
                            <a:spLocks noChangeArrowheads="1"/>
                          </wps:cNvSpPr>
                          <wps:spPr bwMode="auto">
                            <a:xfrm>
                              <a:off x="6735" y="4950"/>
                              <a:ext cx="885" cy="51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FC89634" w14:textId="5B3FCBFF" w:rsidR="00D24948" w:rsidRDefault="00D24948" w:rsidP="00BE0AB0">
                                <w:pPr>
                                  <w:rPr>
                                    <w:b/>
                                  </w:rPr>
                                </w:pPr>
                                <w:r>
                                  <w:rPr>
                                    <w:b/>
                                  </w:rPr>
                                  <w:t>Yes</w:t>
                                </w:r>
                              </w:p>
                            </w:txbxContent>
                          </wps:txbx>
                          <wps:bodyPr rot="0" vert="horz" wrap="square" lIns="36000" tIns="36000" rIns="36000" bIns="36000" anchor="t" anchorCtr="0" upright="1">
                            <a:noAutofit/>
                          </wps:bodyPr>
                        </wps:wsp>
                      </wpg:grpSp>
                      <wps:wsp>
                        <wps:cNvPr id="10226" name="Line 79"/>
                        <wps:cNvCnPr/>
                        <wps:spPr bwMode="auto">
                          <a:xfrm flipH="1">
                            <a:off x="3824" y="9948"/>
                            <a:ext cx="1" cy="492"/>
                          </a:xfrm>
                          <a:prstGeom prst="line">
                            <a:avLst/>
                          </a:prstGeom>
                          <a:noFill/>
                          <a:ln w="2857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227" name="Line 80"/>
                        <wps:cNvCnPr/>
                        <wps:spPr bwMode="auto">
                          <a:xfrm>
                            <a:off x="7440" y="8912"/>
                            <a:ext cx="0" cy="1073"/>
                          </a:xfrm>
                          <a:prstGeom prst="line">
                            <a:avLst/>
                          </a:prstGeom>
                          <a:noFill/>
                          <a:ln w="2857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228" name="Line 81"/>
                        <wps:cNvCnPr/>
                        <wps:spPr bwMode="auto">
                          <a:xfrm>
                            <a:off x="3825" y="8912"/>
                            <a:ext cx="0" cy="450"/>
                          </a:xfrm>
                          <a:prstGeom prst="line">
                            <a:avLst/>
                          </a:prstGeom>
                          <a:noFill/>
                          <a:ln w="2857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229" name="Line 82"/>
                        <wps:cNvCnPr/>
                        <wps:spPr bwMode="auto">
                          <a:xfrm>
                            <a:off x="7440" y="8027"/>
                            <a:ext cx="0" cy="450"/>
                          </a:xfrm>
                          <a:prstGeom prst="line">
                            <a:avLst/>
                          </a:prstGeom>
                          <a:noFill/>
                          <a:ln w="2857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230" name="Line 83"/>
                        <wps:cNvCnPr/>
                        <wps:spPr bwMode="auto">
                          <a:xfrm>
                            <a:off x="3825" y="8027"/>
                            <a:ext cx="0" cy="450"/>
                          </a:xfrm>
                          <a:prstGeom prst="line">
                            <a:avLst/>
                          </a:prstGeom>
                          <a:noFill/>
                          <a:ln w="2857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cNvPr id="10231" name="Group 84"/>
                        <wpg:cNvGrpSpPr>
                          <a:grpSpLocks/>
                        </wpg:cNvGrpSpPr>
                        <wpg:grpSpPr bwMode="auto">
                          <a:xfrm>
                            <a:off x="2685" y="9327"/>
                            <a:ext cx="1946" cy="734"/>
                            <a:chOff x="2088" y="8919"/>
                            <a:chExt cx="1946" cy="734"/>
                          </a:xfrm>
                        </wpg:grpSpPr>
                        <wps:wsp>
                          <wps:cNvPr id="10232" name="AutoShape 85"/>
                          <wps:cNvSpPr>
                            <a:spLocks noChangeArrowheads="1"/>
                          </wps:cNvSpPr>
                          <wps:spPr bwMode="auto">
                            <a:xfrm>
                              <a:off x="2088" y="8924"/>
                              <a:ext cx="1946" cy="600"/>
                            </a:xfrm>
                            <a:prstGeom prst="hexagon">
                              <a:avLst>
                                <a:gd name="adj" fmla="val 66625"/>
                                <a:gd name="vf" fmla="val 115470"/>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s:wsp>
                          <wps:cNvPr id="10234" name="Text Box 87"/>
                          <wps:cNvSpPr txBox="1">
                            <a:spLocks noChangeArrowheads="1"/>
                          </wps:cNvSpPr>
                          <wps:spPr bwMode="auto">
                            <a:xfrm>
                              <a:off x="2364" y="8919"/>
                              <a:ext cx="1547" cy="734"/>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616E634" w14:textId="77777777" w:rsidR="00D24948" w:rsidRDefault="00D24948" w:rsidP="00432CC6">
                                <w:pPr>
                                  <w:pStyle w:val="Body1"/>
                                  <w:spacing w:before="0" w:line="0" w:lineRule="atLeast"/>
                                  <w:ind w:left="0"/>
                                  <w:jc w:val="center"/>
                                  <w:rPr>
                                    <w:rFonts w:eastAsia="ＭＳ 明朝"/>
                                    <w:sz w:val="16"/>
                                  </w:rPr>
                                </w:pPr>
                                <w:r>
                                  <w:rPr>
                                    <w:rFonts w:eastAsia="ＭＳ 明朝" w:hint="eastAsia"/>
                                    <w:sz w:val="16"/>
                                  </w:rPr>
                                  <w:t>Have any identical cases occurred previously?</w:t>
                                </w:r>
                              </w:p>
                              <w:p w14:paraId="3B49E2EB" w14:textId="46559840" w:rsidR="00D24948" w:rsidRDefault="00D24948" w:rsidP="00BE0AB0">
                                <w:pPr>
                                  <w:rPr>
                                    <w:spacing w:val="-20"/>
                                    <w:position w:val="6"/>
                                    <w:sz w:val="16"/>
                                  </w:rPr>
                                </w:pPr>
                              </w:p>
                            </w:txbxContent>
                          </wps:txbx>
                          <wps:bodyPr rot="0" vert="horz" wrap="square" lIns="36000" tIns="36000" rIns="36000" bIns="36000" anchor="t" anchorCtr="0" upright="1">
                            <a:noAutofit/>
                          </wps:bodyPr>
                        </wps:wsp>
                      </wpg:grpSp>
                      <wpg:grpSp>
                        <wpg:cNvPr id="10236" name="Group 89"/>
                        <wpg:cNvGrpSpPr>
                          <a:grpSpLocks/>
                        </wpg:cNvGrpSpPr>
                        <wpg:grpSpPr bwMode="auto">
                          <a:xfrm>
                            <a:off x="6230" y="9933"/>
                            <a:ext cx="2030" cy="644"/>
                            <a:chOff x="2004" y="8907"/>
                            <a:chExt cx="2030" cy="644"/>
                          </a:xfrm>
                        </wpg:grpSpPr>
                        <wps:wsp>
                          <wps:cNvPr id="10237" name="AutoShape 90"/>
                          <wps:cNvSpPr>
                            <a:spLocks noChangeArrowheads="1"/>
                          </wps:cNvSpPr>
                          <wps:spPr bwMode="auto">
                            <a:xfrm>
                              <a:off x="2004" y="8924"/>
                              <a:ext cx="2030" cy="627"/>
                            </a:xfrm>
                            <a:prstGeom prst="hexagon">
                              <a:avLst>
                                <a:gd name="adj" fmla="val 66625"/>
                                <a:gd name="vf" fmla="val 115470"/>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s:wsp>
                          <wps:cNvPr id="10239" name="Text Box 92"/>
                          <wps:cNvSpPr txBox="1">
                            <a:spLocks noChangeArrowheads="1"/>
                          </wps:cNvSpPr>
                          <wps:spPr bwMode="auto">
                            <a:xfrm>
                              <a:off x="2343" y="8907"/>
                              <a:ext cx="1547" cy="62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BFFB5C2" w14:textId="77777777" w:rsidR="00D24948" w:rsidRDefault="00D24948" w:rsidP="0060331B">
                                <w:pPr>
                                  <w:pStyle w:val="Body1"/>
                                  <w:spacing w:before="0" w:line="0" w:lineRule="atLeast"/>
                                  <w:ind w:left="0"/>
                                  <w:jc w:val="center"/>
                                  <w:rPr>
                                    <w:rFonts w:eastAsia="ＭＳ 明朝"/>
                                    <w:sz w:val="16"/>
                                  </w:rPr>
                                </w:pPr>
                                <w:r>
                                  <w:rPr>
                                    <w:rFonts w:eastAsia="ＭＳ 明朝" w:hint="eastAsia"/>
                                    <w:sz w:val="16"/>
                                  </w:rPr>
                                  <w:t>Have any identical cases occurred previously?</w:t>
                                </w:r>
                              </w:p>
                              <w:p w14:paraId="6BEC8693" w14:textId="77777777" w:rsidR="00D24948" w:rsidRDefault="00D24948" w:rsidP="0060331B">
                                <w:pPr>
                                  <w:rPr>
                                    <w:spacing w:val="-20"/>
                                    <w:position w:val="6"/>
                                    <w:sz w:val="16"/>
                                  </w:rPr>
                                </w:pPr>
                              </w:p>
                              <w:p w14:paraId="6536C959" w14:textId="5CBEA0B2" w:rsidR="00D24948" w:rsidRDefault="00D24948" w:rsidP="00BE0AB0">
                                <w:pPr>
                                  <w:rPr>
                                    <w:spacing w:val="-20"/>
                                    <w:position w:val="6"/>
                                    <w:sz w:val="16"/>
                                  </w:rPr>
                                </w:pPr>
                              </w:p>
                            </w:txbxContent>
                          </wps:txbx>
                          <wps:bodyPr rot="0" vert="horz" wrap="square" lIns="36000" tIns="36000" rIns="36000" bIns="36000" anchor="t" anchorCtr="0" upright="1">
                            <a:noAutofit/>
                          </wps:bodyPr>
                        </wps:wsp>
                      </wpg:grpSp>
                      <wps:wsp>
                        <wps:cNvPr id="10241" name="Line 94"/>
                        <wps:cNvCnPr/>
                        <wps:spPr bwMode="auto">
                          <a:xfrm>
                            <a:off x="1862" y="12953"/>
                            <a:ext cx="8673" cy="0"/>
                          </a:xfrm>
                          <a:prstGeom prst="line">
                            <a:avLst/>
                          </a:prstGeom>
                          <a:noFill/>
                          <a:ln w="28575" cap="rnd">
                            <a:solidFill>
                              <a:srgbClr val="000000"/>
                            </a:solidFill>
                            <a:prstDash val="sys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cNvPr id="10242" name="Group 95"/>
                        <wpg:cNvGrpSpPr>
                          <a:grpSpLocks/>
                        </wpg:cNvGrpSpPr>
                        <wpg:grpSpPr bwMode="auto">
                          <a:xfrm>
                            <a:off x="8100" y="7414"/>
                            <a:ext cx="1377" cy="683"/>
                            <a:chOff x="4241" y="7000"/>
                            <a:chExt cx="1218" cy="683"/>
                          </a:xfrm>
                        </wpg:grpSpPr>
                        <wps:wsp>
                          <wps:cNvPr id="10243" name="AutoShape 96"/>
                          <wps:cNvSpPr>
                            <a:spLocks/>
                          </wps:cNvSpPr>
                          <wps:spPr bwMode="auto">
                            <a:xfrm>
                              <a:off x="4241" y="7063"/>
                              <a:ext cx="158" cy="620"/>
                            </a:xfrm>
                            <a:prstGeom prst="leftBrace">
                              <a:avLst>
                                <a:gd name="adj1" fmla="val 32700"/>
                                <a:gd name="adj2" fmla="val 50000"/>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s:wsp>
                          <wps:cNvPr id="10244" name="Text Box 97"/>
                          <wps:cNvSpPr txBox="1">
                            <a:spLocks noChangeArrowheads="1"/>
                          </wps:cNvSpPr>
                          <wps:spPr bwMode="auto">
                            <a:xfrm>
                              <a:off x="4307" y="7000"/>
                              <a:ext cx="1152" cy="48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CE5C09C" w14:textId="03D74014" w:rsidR="00D24948" w:rsidRPr="007B23C8" w:rsidRDefault="00D24948" w:rsidP="00BE0AB0">
                                <w:pPr>
                                  <w:rPr>
                                    <w:spacing w:val="-10"/>
                                    <w:position w:val="6"/>
                                    <w:sz w:val="16"/>
                                  </w:rPr>
                                </w:pPr>
                                <w:r>
                                  <w:rPr>
                                    <w:rFonts w:hint="eastAsia"/>
                                    <w:spacing w:val="-10"/>
                                    <w:position w:val="6"/>
                                    <w:sz w:val="16"/>
                                  </w:rPr>
                                  <w:t>C</w:t>
                                </w:r>
                                <w:r>
                                  <w:rPr>
                                    <w:spacing w:val="-10"/>
                                    <w:position w:val="6"/>
                                    <w:sz w:val="16"/>
                                  </w:rPr>
                                  <w:t>heck logs</w:t>
                                </w:r>
                                <w:r w:rsidRPr="00CF1D7B">
                                  <w:rPr>
                                    <w:spacing w:val="-10"/>
                                    <w:position w:val="6"/>
                                    <w:sz w:val="16"/>
                                  </w:rPr>
                                  <w:t>*</w:t>
                                </w:r>
                                <w:r>
                                  <w:rPr>
                                    <w:spacing w:val="-10"/>
                                    <w:position w:val="6"/>
                                    <w:sz w:val="16"/>
                                  </w:rPr>
                                  <w:t>1</w:t>
                                </w:r>
                              </w:p>
                            </w:txbxContent>
                          </wps:txbx>
                          <wps:bodyPr rot="0" vert="horz" wrap="square" lIns="36000" tIns="36000" rIns="36000" bIns="36000" anchor="t" anchorCtr="0" upright="1">
                            <a:noAutofit/>
                          </wps:bodyPr>
                        </wps:wsp>
                      </wpg:grpSp>
                      <wps:wsp>
                        <wps:cNvPr id="10246" name="Text Box 99"/>
                        <wps:cNvSpPr txBox="1">
                          <a:spLocks noChangeArrowheads="1"/>
                        </wps:cNvSpPr>
                        <wps:spPr bwMode="auto">
                          <a:xfrm>
                            <a:off x="6532" y="8478"/>
                            <a:ext cx="1845" cy="420"/>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5204C79" w14:textId="77777777" w:rsidR="00D24948" w:rsidRDefault="00D24948" w:rsidP="00063358">
                              <w:pPr>
                                <w:jc w:val="center"/>
                                <w:rPr>
                                  <w:position w:val="6"/>
                                  <w:sz w:val="16"/>
                                </w:rPr>
                              </w:pPr>
                              <w:r w:rsidRPr="003C03E5">
                                <w:rPr>
                                  <w:position w:val="6"/>
                                  <w:sz w:val="16"/>
                                </w:rPr>
                                <w:t>Investigate past cases</w:t>
                              </w:r>
                            </w:p>
                            <w:p w14:paraId="33E457CB" w14:textId="2F6C3DA6" w:rsidR="00D24948" w:rsidRDefault="00D24948" w:rsidP="00BE0AB0">
                              <w:pPr>
                                <w:jc w:val="center"/>
                                <w:rPr>
                                  <w:position w:val="6"/>
                                  <w:sz w:val="16"/>
                                </w:rPr>
                              </w:pPr>
                            </w:p>
                          </w:txbxContent>
                        </wps:txbx>
                        <wps:bodyPr rot="0" vert="horz" wrap="square" lIns="36000" tIns="36000" rIns="36000" bIns="36000" anchor="t" anchorCtr="0" upright="1">
                          <a:noAutofit/>
                        </wps:bodyPr>
                      </wps:wsp>
                      <wps:wsp>
                        <wps:cNvPr id="10247" name="Freeform 100"/>
                        <wps:cNvSpPr>
                          <a:spLocks/>
                        </wps:cNvSpPr>
                        <wps:spPr bwMode="auto">
                          <a:xfrm>
                            <a:off x="8247" y="9902"/>
                            <a:ext cx="854" cy="352"/>
                          </a:xfrm>
                          <a:custGeom>
                            <a:avLst/>
                            <a:gdLst>
                              <a:gd name="T0" fmla="*/ 0 w 854"/>
                              <a:gd name="T1" fmla="*/ 352 h 352"/>
                              <a:gd name="T2" fmla="*/ 854 w 854"/>
                              <a:gd name="T3" fmla="*/ 352 h 352"/>
                              <a:gd name="T4" fmla="*/ 854 w 854"/>
                              <a:gd name="T5" fmla="*/ 0 h 352"/>
                            </a:gdLst>
                            <a:ahLst/>
                            <a:cxnLst>
                              <a:cxn ang="0">
                                <a:pos x="T0" y="T1"/>
                              </a:cxn>
                              <a:cxn ang="0">
                                <a:pos x="T2" y="T3"/>
                              </a:cxn>
                              <a:cxn ang="0">
                                <a:pos x="T4" y="T5"/>
                              </a:cxn>
                            </a:cxnLst>
                            <a:rect l="0" t="0" r="r" b="b"/>
                            <a:pathLst>
                              <a:path w="854" h="352">
                                <a:moveTo>
                                  <a:pt x="0" y="352"/>
                                </a:moveTo>
                                <a:lnTo>
                                  <a:pt x="854" y="352"/>
                                </a:lnTo>
                                <a:lnTo>
                                  <a:pt x="854" y="0"/>
                                </a:lnTo>
                              </a:path>
                            </a:pathLst>
                          </a:custGeom>
                          <a:noFill/>
                          <a:ln w="28575" cap="flat" cmpd="sng">
                            <a:solidFill>
                              <a:srgbClr val="000000"/>
                            </a:solidFill>
                            <a:prstDash val="solid"/>
                            <a:round/>
                            <a:headEnd/>
                            <a:tailEnd type="triangle"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s:wsp>
                        <wps:cNvPr id="10248" name="Line 101"/>
                        <wps:cNvCnPr/>
                        <wps:spPr bwMode="auto">
                          <a:xfrm>
                            <a:off x="4627" y="9634"/>
                            <a:ext cx="2495" cy="0"/>
                          </a:xfrm>
                          <a:prstGeom prst="line">
                            <a:avLst/>
                          </a:prstGeom>
                          <a:noFill/>
                          <a:ln w="285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249" name="Line 102"/>
                        <wps:cNvCnPr/>
                        <wps:spPr bwMode="auto">
                          <a:xfrm flipH="1">
                            <a:off x="7725" y="9634"/>
                            <a:ext cx="1055" cy="0"/>
                          </a:xfrm>
                          <a:prstGeom prst="line">
                            <a:avLst/>
                          </a:prstGeom>
                          <a:noFill/>
                          <a:ln w="28575">
                            <a:solidFill>
                              <a:srgbClr val="000000"/>
                            </a:solidFill>
                            <a:round/>
                            <a:headEnd type="triangle" w="med" len="me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250" name="Rectangle 103"/>
                        <wps:cNvSpPr>
                          <a:spLocks noChangeArrowheads="1"/>
                        </wps:cNvSpPr>
                        <wps:spPr bwMode="auto">
                          <a:xfrm>
                            <a:off x="5050" y="11350"/>
                            <a:ext cx="1125" cy="10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s:wsp>
                        <wps:cNvPr id="10253" name="AutoShape 106"/>
                        <wps:cNvSpPr>
                          <a:spLocks/>
                        </wps:cNvSpPr>
                        <wps:spPr bwMode="auto">
                          <a:xfrm>
                            <a:off x="6230" y="11380"/>
                            <a:ext cx="119" cy="540"/>
                          </a:xfrm>
                          <a:prstGeom prst="leftBrace">
                            <a:avLst>
                              <a:gd name="adj1" fmla="val 37815"/>
                              <a:gd name="adj2" fmla="val 50000"/>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g:grpSp>
                        <wpg:cNvPr id="10254" name="Group 107"/>
                        <wpg:cNvGrpSpPr>
                          <a:grpSpLocks/>
                        </wpg:cNvGrpSpPr>
                        <wpg:grpSpPr bwMode="auto">
                          <a:xfrm>
                            <a:off x="1876" y="11301"/>
                            <a:ext cx="2683" cy="750"/>
                            <a:chOff x="1128" y="11698"/>
                            <a:chExt cx="2683" cy="750"/>
                          </a:xfrm>
                        </wpg:grpSpPr>
                        <wps:wsp>
                          <wps:cNvPr id="10255" name="AutoShape 108"/>
                          <wps:cNvSpPr>
                            <a:spLocks noChangeArrowheads="1"/>
                          </wps:cNvSpPr>
                          <wps:spPr bwMode="auto">
                            <a:xfrm>
                              <a:off x="1128" y="11698"/>
                              <a:ext cx="2683" cy="750"/>
                            </a:xfrm>
                            <a:prstGeom prst="hexagon">
                              <a:avLst>
                                <a:gd name="adj" fmla="val 69491"/>
                                <a:gd name="vf" fmla="val 115470"/>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s:wsp>
                          <wps:cNvPr id="10258" name="Text Box 111"/>
                          <wps:cNvSpPr txBox="1">
                            <a:spLocks noChangeArrowheads="1"/>
                          </wps:cNvSpPr>
                          <wps:spPr bwMode="auto">
                            <a:xfrm>
                              <a:off x="1591" y="11761"/>
                              <a:ext cx="1919" cy="6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544D477" w14:textId="77777777" w:rsidR="00D24948" w:rsidRDefault="00D24948" w:rsidP="00237DE6">
                                <w:pPr>
                                  <w:pStyle w:val="Body1"/>
                                  <w:spacing w:before="0" w:line="0" w:lineRule="atLeast"/>
                                  <w:ind w:left="0"/>
                                  <w:rPr>
                                    <w:rFonts w:eastAsia="ＭＳ 明朝"/>
                                  </w:rPr>
                                </w:pPr>
                                <w:r>
                                  <w:rPr>
                                    <w:rFonts w:eastAsia="ＭＳ 明朝" w:hint="eastAsia"/>
                                    <w:sz w:val="16"/>
                                  </w:rPr>
                                  <w:t>Did a failure reappear by performing a test to reproduce a failure?</w:t>
                                </w:r>
                              </w:p>
                              <w:p w14:paraId="156B1EDB" w14:textId="6685CE76" w:rsidR="00D24948" w:rsidRDefault="00D24948" w:rsidP="00BE0AB0">
                                <w:pPr>
                                  <w:rPr>
                                    <w:spacing w:val="-20"/>
                                    <w:position w:val="6"/>
                                    <w:sz w:val="16"/>
                                  </w:rPr>
                                </w:pPr>
                              </w:p>
                            </w:txbxContent>
                          </wps:txbx>
                          <wps:bodyPr rot="0" vert="horz" wrap="square" lIns="36000" tIns="36000" rIns="36000" bIns="36000" anchor="t" anchorCtr="0" upright="1">
                            <a:noAutofit/>
                          </wps:bodyPr>
                        </wps:wsp>
                      </wpg:grpSp>
                      <wps:wsp>
                        <wps:cNvPr id="10262" name="Freeform 115"/>
                        <wps:cNvSpPr>
                          <a:spLocks/>
                        </wps:cNvSpPr>
                        <wps:spPr bwMode="auto">
                          <a:xfrm>
                            <a:off x="5735" y="7033"/>
                            <a:ext cx="1691" cy="2343"/>
                          </a:xfrm>
                          <a:custGeom>
                            <a:avLst/>
                            <a:gdLst>
                              <a:gd name="T0" fmla="*/ 0 w 1708"/>
                              <a:gd name="T1" fmla="*/ 4922 h 4922"/>
                              <a:gd name="T2" fmla="*/ 0 w 1708"/>
                              <a:gd name="T3" fmla="*/ 4269 h 4922"/>
                              <a:gd name="T4" fmla="*/ 0 w 1708"/>
                              <a:gd name="T5" fmla="*/ 0 h 4922"/>
                              <a:gd name="T6" fmla="*/ 1708 w 1708"/>
                              <a:gd name="T7" fmla="*/ 0 h 4922"/>
                            </a:gdLst>
                            <a:ahLst/>
                            <a:cxnLst>
                              <a:cxn ang="0">
                                <a:pos x="T0" y="T1"/>
                              </a:cxn>
                              <a:cxn ang="0">
                                <a:pos x="T2" y="T3"/>
                              </a:cxn>
                              <a:cxn ang="0">
                                <a:pos x="T4" y="T5"/>
                              </a:cxn>
                              <a:cxn ang="0">
                                <a:pos x="T6" y="T7"/>
                              </a:cxn>
                            </a:cxnLst>
                            <a:rect l="0" t="0" r="r" b="b"/>
                            <a:pathLst>
                              <a:path w="1708" h="4922">
                                <a:moveTo>
                                  <a:pt x="0" y="4922"/>
                                </a:moveTo>
                                <a:cubicBezTo>
                                  <a:pt x="0" y="4704"/>
                                  <a:pt x="0" y="4487"/>
                                  <a:pt x="0" y="4269"/>
                                </a:cubicBezTo>
                                <a:lnTo>
                                  <a:pt x="0" y="0"/>
                                </a:lnTo>
                                <a:lnTo>
                                  <a:pt x="1708" y="0"/>
                                </a:lnTo>
                              </a:path>
                            </a:pathLst>
                          </a:custGeom>
                          <a:noFill/>
                          <a:ln w="28575" cap="flat" cmpd="sng">
                            <a:solidFill>
                              <a:srgbClr val="000000"/>
                            </a:solidFill>
                            <a:prstDash val="solid"/>
                            <a:round/>
                            <a:headEnd/>
                            <a:tailEnd type="triangle"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s:wsp>
                        <wps:cNvPr id="10263" name="Line 116"/>
                        <wps:cNvCnPr/>
                        <wps:spPr bwMode="auto">
                          <a:xfrm flipV="1">
                            <a:off x="5705" y="9900"/>
                            <a:ext cx="0" cy="1464"/>
                          </a:xfrm>
                          <a:prstGeom prst="line">
                            <a:avLst/>
                          </a:prstGeom>
                          <a:noFill/>
                          <a:ln w="285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264" name="Freeform 117"/>
                        <wps:cNvSpPr>
                          <a:spLocks/>
                        </wps:cNvSpPr>
                        <wps:spPr bwMode="auto">
                          <a:xfrm>
                            <a:off x="7440" y="5434"/>
                            <a:ext cx="960" cy="2064"/>
                          </a:xfrm>
                          <a:custGeom>
                            <a:avLst/>
                            <a:gdLst>
                              <a:gd name="T0" fmla="*/ 990 w 990"/>
                              <a:gd name="T1" fmla="*/ 0 h 2115"/>
                              <a:gd name="T2" fmla="*/ 990 w 990"/>
                              <a:gd name="T3" fmla="*/ 210 h 2115"/>
                              <a:gd name="T4" fmla="*/ 0 w 990"/>
                              <a:gd name="T5" fmla="*/ 210 h 2115"/>
                              <a:gd name="T6" fmla="*/ 0 w 990"/>
                              <a:gd name="T7" fmla="*/ 2115 h 2115"/>
                            </a:gdLst>
                            <a:ahLst/>
                            <a:cxnLst>
                              <a:cxn ang="0">
                                <a:pos x="T0" y="T1"/>
                              </a:cxn>
                              <a:cxn ang="0">
                                <a:pos x="T2" y="T3"/>
                              </a:cxn>
                              <a:cxn ang="0">
                                <a:pos x="T4" y="T5"/>
                              </a:cxn>
                              <a:cxn ang="0">
                                <a:pos x="T6" y="T7"/>
                              </a:cxn>
                            </a:cxnLst>
                            <a:rect l="0" t="0" r="r" b="b"/>
                            <a:pathLst>
                              <a:path w="990" h="2115">
                                <a:moveTo>
                                  <a:pt x="990" y="0"/>
                                </a:moveTo>
                                <a:lnTo>
                                  <a:pt x="990" y="210"/>
                                </a:lnTo>
                                <a:lnTo>
                                  <a:pt x="0" y="210"/>
                                </a:lnTo>
                                <a:lnTo>
                                  <a:pt x="0" y="2115"/>
                                </a:lnTo>
                              </a:path>
                            </a:pathLst>
                          </a:custGeom>
                          <a:noFill/>
                          <a:ln w="28575" cap="flat" cmpd="sng">
                            <a:solidFill>
                              <a:srgbClr val="000000"/>
                            </a:solidFill>
                            <a:prstDash val="solid"/>
                            <a:round/>
                            <a:headEnd/>
                            <a:tailEnd type="triangle"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s:wsp>
                        <wps:cNvPr id="10265" name="Text Box 118"/>
                        <wps:cNvSpPr txBox="1">
                          <a:spLocks noChangeArrowheads="1"/>
                        </wps:cNvSpPr>
                        <wps:spPr bwMode="auto">
                          <a:xfrm>
                            <a:off x="7643" y="10944"/>
                            <a:ext cx="3840" cy="420"/>
                          </a:xfrm>
                          <a:prstGeom prst="rect">
                            <a:avLst/>
                          </a:prstGeom>
                          <a:noFill/>
                          <a:ln w="9525">
                            <a:solidFill>
                              <a:srgbClr val="000000"/>
                            </a:solidFill>
                            <a:prstDash val="sysDot"/>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DA68341" w14:textId="54044814" w:rsidR="00D24948" w:rsidRPr="00DA6CEC" w:rsidRDefault="00D24948" w:rsidP="00BE0AB0">
                              <w:pPr>
                                <w:spacing w:line="0" w:lineRule="atLeast"/>
                                <w:rPr>
                                  <w:spacing w:val="-10"/>
                                  <w:position w:val="6"/>
                                  <w:sz w:val="16"/>
                                </w:rPr>
                              </w:pPr>
                              <w:r w:rsidRPr="00CF1D7B">
                                <w:rPr>
                                  <w:spacing w:val="-10"/>
                                  <w:position w:val="6"/>
                                  <w:sz w:val="16"/>
                                </w:rPr>
                                <w:t>*</w:t>
                              </w:r>
                              <w:r>
                                <w:rPr>
                                  <w:spacing w:val="-10"/>
                                  <w:position w:val="6"/>
                                  <w:sz w:val="16"/>
                                </w:rPr>
                                <w:t>1</w:t>
                              </w:r>
                              <w:r w:rsidRPr="007B23C8" w:rsidDel="00575745">
                                <w:rPr>
                                  <w:rFonts w:hint="eastAsia"/>
                                  <w:spacing w:val="-10"/>
                                  <w:position w:val="6"/>
                                  <w:sz w:val="16"/>
                                </w:rPr>
                                <w:t xml:space="preserve"> </w:t>
                              </w:r>
                              <w:r>
                                <w:rPr>
                                  <w:spacing w:val="-10"/>
                                  <w:position w:val="6"/>
                                  <w:sz w:val="16"/>
                                </w:rPr>
                                <w:t>:</w:t>
                              </w:r>
                              <w:r w:rsidRPr="007B23C8">
                                <w:rPr>
                                  <w:rFonts w:hint="eastAsia"/>
                                  <w:spacing w:val="-10"/>
                                  <w:position w:val="6"/>
                                  <w:sz w:val="16"/>
                                </w:rPr>
                                <w:t xml:space="preserve">  </w:t>
                              </w:r>
                              <w:r w:rsidRPr="00575745">
                                <w:rPr>
                                  <w:spacing w:val="-10"/>
                                  <w:position w:val="6"/>
                                  <w:sz w:val="16"/>
                                </w:rPr>
                                <w:t>Check logs: See 4 chapter</w:t>
                              </w:r>
                            </w:p>
                          </w:txbxContent>
                        </wps:txbx>
                        <wps:bodyPr rot="0" vert="horz" wrap="square" lIns="36000" tIns="36000" rIns="36000" bIns="36000" anchor="t" anchorCtr="0" upright="1">
                          <a:noAutofit/>
                        </wps:bodyPr>
                      </wps:wsp>
                      <wps:wsp>
                        <wps:cNvPr id="3323" name="Freeform 31"/>
                        <wps:cNvSpPr>
                          <a:spLocks/>
                        </wps:cNvSpPr>
                        <wps:spPr bwMode="auto">
                          <a:xfrm rot="16200000">
                            <a:off x="5195" y="4008"/>
                            <a:ext cx="502" cy="811"/>
                          </a:xfrm>
                          <a:custGeom>
                            <a:avLst/>
                            <a:gdLst>
                              <a:gd name="T0" fmla="*/ 3435 w 3435"/>
                              <a:gd name="T1" fmla="*/ 0 h 675"/>
                              <a:gd name="T2" fmla="*/ 3435 w 3435"/>
                              <a:gd name="T3" fmla="*/ 675 h 675"/>
                              <a:gd name="T4" fmla="*/ 0 w 3435"/>
                              <a:gd name="T5" fmla="*/ 675 h 675"/>
                            </a:gdLst>
                            <a:ahLst/>
                            <a:cxnLst>
                              <a:cxn ang="0">
                                <a:pos x="T0" y="T1"/>
                              </a:cxn>
                              <a:cxn ang="0">
                                <a:pos x="T2" y="T3"/>
                              </a:cxn>
                              <a:cxn ang="0">
                                <a:pos x="T4" y="T5"/>
                              </a:cxn>
                            </a:cxnLst>
                            <a:rect l="0" t="0" r="r" b="b"/>
                            <a:pathLst>
                              <a:path w="3435" h="675">
                                <a:moveTo>
                                  <a:pt x="3435" y="0"/>
                                </a:moveTo>
                                <a:lnTo>
                                  <a:pt x="3435" y="675"/>
                                </a:lnTo>
                                <a:lnTo>
                                  <a:pt x="0" y="675"/>
                                </a:lnTo>
                              </a:path>
                            </a:pathLst>
                          </a:custGeom>
                          <a:noFill/>
                          <a:ln w="28575" cap="flat" cmpd="sng">
                            <a:solidFill>
                              <a:srgbClr val="000000"/>
                            </a:solidFill>
                            <a:prstDash val="solid"/>
                            <a:round/>
                            <a:headEnd/>
                            <a:tailEnd type="triangle"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s:wsp>
                        <wps:cNvPr id="243" name="Text Box 54"/>
                        <wps:cNvSpPr txBox="1">
                          <a:spLocks noChangeArrowheads="1"/>
                        </wps:cNvSpPr>
                        <wps:spPr bwMode="auto">
                          <a:xfrm>
                            <a:off x="1665" y="12945"/>
                            <a:ext cx="3518" cy="52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9FEB87E" w14:textId="0CD24308" w:rsidR="00D24948" w:rsidRPr="000958D9" w:rsidRDefault="00D24948" w:rsidP="00BE0AB0">
                              <w:pPr>
                                <w:rPr>
                                  <w:b/>
                                  <w:spacing w:val="-20"/>
                                  <w:position w:val="6"/>
                                  <w:sz w:val="24"/>
                                </w:rPr>
                              </w:pPr>
                              <w:r w:rsidRPr="000958D9">
                                <w:rPr>
                                  <w:b/>
                                  <w:spacing w:val="-20"/>
                                  <w:position w:val="6"/>
                                  <w:sz w:val="24"/>
                                </w:rPr>
                                <w:t>(</w:t>
                              </w:r>
                              <w:r>
                                <w:rPr>
                                  <w:b/>
                                  <w:spacing w:val="-20"/>
                                  <w:position w:val="6"/>
                                  <w:sz w:val="24"/>
                                </w:rPr>
                                <w:t>ESC/CTSC/APSC</w:t>
                              </w:r>
                              <w:r w:rsidRPr="000958D9">
                                <w:rPr>
                                  <w:b/>
                                  <w:spacing w:val="-20"/>
                                  <w:position w:val="6"/>
                                  <w:sz w:val="24"/>
                                </w:rPr>
                                <w:t>)</w:t>
                              </w:r>
                            </w:p>
                          </w:txbxContent>
                        </wps:txbx>
                        <wps:bodyPr rot="0" vert="horz" wrap="square" lIns="36000" tIns="36000" rIns="36000" bIns="360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C28AA84" id="Group 215" o:spid="_x0000_s1027" style="position:absolute;left:0;text-align:left;margin-left:12.35pt;margin-top:13.2pt;width:507.75pt;height:586.25pt;z-index:251656222" coordorigin="1665,2711" coordsize="10155,117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">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AutoShape 73" o:spid="_x0000_s1028" type="#_x0000_t9" style="position:absolute;left:4095;top:4665;width:3000;height:10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" adj="7383">
                  <v:textbox inset="1mm,1mm,1mm,1mm"/>
                </v:shape>
                <v:group id="Group 6" o:spid="_x0000_s1029" style="position:absolute;left:5313;top:9295;width:837;height:638;rotation:-5846898fd" coordorigin="4939,9743" coordsize="837,6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">
                  <v:oval id="Oval 7" o:spid="_x0000_s1030" style="position:absolute;left:5057;top:9743;width:553;height:5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" filled="f" strokeweight="2.25pt">
                    <v:textbox inset="1mm,1mm,1mm,1mm"/>
                  </v:oval>
                  <v:rect id="Rectangle 8" o:spid="_x0000_s1031" style="position:absolute;left:4939;top:10047;width:837;height:3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" stroked="f" strokecolor="red">
                    <v:textbox inset="1mm,1mm,1mm,1mm"/>
                  </v:rect>
                </v:group>
                <v:group id="Group 9" o:spid="_x0000_s1032" style="position:absolute;left:7022;top:9365;width:837;height:638" coordorigin="4939,9743" coordsize="837,6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">
                  <v:oval id="Oval 10" o:spid="_x0000_s1033" style="position:absolute;left:5057;top:9743;width:553;height:5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" filled="f" strokeweight="2.25pt">
                    <v:textbox inset="1mm,1mm,1mm,1mm"/>
                  </v:oval>
                  <v:rect id="Rectangle 11" o:spid="_x0000_s1034" style="position:absolute;left:4939;top:10047;width:837;height:3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" stroked="f" strokecolor="red">
                    <v:textbox inset="1mm,1mm,1mm,1mm"/>
                  </v:rect>
                </v:group>
                <v:shape id="Text Box 12" o:spid="_x0000_s1035" type="#_x0000_t202" style="position:absolute;left:2685;top:2711;width:2265;height:7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" strokeweight="2.25pt">
                  <v:textbox inset="1mm,1mm,1mm,1mm">
                    <w:txbxContent>
                      <w:p w14:paraId="00543813" w14:textId="65F58AFB" w:rsidR="00D24948" w:rsidRDefault="00D24948" w:rsidP="000C178F">
                        <w:pPr>
                          <w:jc w:val="left"/>
                          <w:rPr>
                            <w:spacing w:val="-10"/>
                            <w:position w:val="6"/>
                            <w:sz w:val="16"/>
                          </w:rPr>
                        </w:pPr>
                        <w:r w:rsidRPr="006F5CC5">
                          <w:rPr>
                            <w:spacing w:val="-10"/>
                            <w:position w:val="6"/>
                            <w:sz w:val="16"/>
                          </w:rPr>
                          <w:t>Collect customer environment information.</w:t>
                        </w:r>
                      </w:p>
                    </w:txbxContent>
                  </v:textbox>
                </v:shape>
                <v:shape id="AutoShape 13" o:spid="_x0000_s1036" type="#_x0000_t9" style="position:absolute;left:2087;top:3855;width:2923;height:6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" adj="4628">
                  <v:textbox inset="1mm,1mm,1mm,1mm"/>
                </v:shape>
                <v:shape id="_x0000_s1037" type="#_x0000_t202" style="position:absolute;left:2550;top:3836;width:2235;height:7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" filled="f" stroked="f">
                  <v:textbox inset="1mm,1mm,1mm,1mm">
                    <w:txbxContent>
                      <w:p w14:paraId="00CDE169" w14:textId="77777777" w:rsidR="00D24948" w:rsidRDefault="00D24948" w:rsidP="006F5CC5">
                        <w:pPr>
                          <w:pStyle w:val="Body1"/>
                          <w:spacing w:before="0" w:line="0" w:lineRule="atLeast"/>
                          <w:ind w:left="0"/>
                          <w:rPr>
                            <w:rFonts w:eastAsia="ＭＳ 明朝"/>
                            <w:sz w:val="16"/>
                          </w:rPr>
                        </w:pPr>
                        <w:r>
                          <w:rPr>
                            <w:rFonts w:eastAsia="ＭＳ 明朝" w:hint="eastAsia"/>
                            <w:sz w:val="16"/>
                          </w:rPr>
                          <w:t>Can you perform a test to reproduce a failure at the customer site?</w:t>
                        </w:r>
                      </w:p>
                      <w:p w14:paraId="7385EB7D" w14:textId="17E1AE01" w:rsidR="00D24948" w:rsidRDefault="00D24948" w:rsidP="00BE0AB0">
                        <w:pPr>
                          <w:rPr>
                            <w:spacing w:val="-10"/>
                            <w:position w:val="6"/>
                            <w:sz w:val="16"/>
                          </w:rPr>
                        </w:pPr>
                      </w:p>
                    </w:txbxContent>
                  </v:textbox>
                </v:shape>
                <v:line id="Line 17" o:spid="_x0000_s1038" style="position:absolute;visibility:visible;mso-wrap-style:square" from="3825,3300" to="3825,38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" strokeweight="2.25pt">
                  <v:stroke endarrow="block"/>
                </v:line>
                <v:line id="Line 18" o:spid="_x0000_s1039" style="position:absolute;visibility:visible;mso-wrap-style:square" from="3825,4485" to="3825,74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" strokeweight="2.25pt">
                  <v:stroke endarrow="block"/>
                </v:line>
                <v:shape id="Text Box 21" o:spid="_x0000_s1040" type="#_x0000_t202" style="position:absolute;left:5040;top:3747;width:885;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" filled="f" stroked="f">
                  <v:textbox inset="1mm,1mm,1mm,1mm">
                    <w:txbxContent>
                      <w:p w14:paraId="6776E348" w14:textId="5A1672CC" w:rsidR="00D24948" w:rsidRPr="000C178F" w:rsidRDefault="00D24948" w:rsidP="00BE0AB0">
                        <w:pPr>
                          <w:rPr>
                            <w:rFonts w:ascii="Times New Roman" w:hAnsi="Times New Roman"/>
                            <w:b/>
                          </w:rPr>
                        </w:pPr>
                        <w:r w:rsidRPr="000C178F">
                          <w:rPr>
                            <w:rFonts w:ascii="Times New Roman" w:hAnsi="Times New Roman"/>
                            <w:b/>
                          </w:rPr>
                          <w:t>Yes</w:t>
                        </w:r>
                      </w:p>
                    </w:txbxContent>
                  </v:textbox>
                </v:shape>
                <v:shape id="Text Box 22" o:spid="_x0000_s1041" type="#_x0000_t202" style="position:absolute;left:3210;top:4437;width:885;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" filled="f" stroked="f">
                  <v:textbox inset="1mm,1mm,1mm,1mm">
                    <w:txbxContent>
                      <w:p w14:paraId="57B61A0F" w14:textId="1DDA20BA" w:rsidR="00D24948" w:rsidRDefault="00D24948" w:rsidP="00BE0AB0">
                        <w:pPr>
                          <w:rPr>
                            <w:b/>
                          </w:rPr>
                        </w:pPr>
                        <w:r>
                          <w:rPr>
                            <w:b/>
                          </w:rPr>
                          <w:t>No</w:t>
                        </w:r>
                      </w:p>
                    </w:txbxContent>
                  </v:textbox>
                </v:shape>
                <v:line id="Line 25" o:spid="_x0000_s1042" style="position:absolute;visibility:visible;mso-wrap-style:square" from="1898,6765" to="10604,67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" strokeweight="2.25pt">
                  <v:stroke dashstyle="1 1" endcap="round"/>
                </v:line>
                <v:shape id="Text Box 26" o:spid="_x0000_s1043" type="#_x0000_t202" style="position:absolute;left:1845;top:6243;width:1680;height: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" filled="f" stroked="f">
                  <v:textbox inset="1mm,1mm,1mm,1mm">
                    <w:txbxContent>
                      <w:p w14:paraId="3431528D" w14:textId="108BA17F" w:rsidR="00D24948" w:rsidRPr="000C178F" w:rsidRDefault="00D24948" w:rsidP="000C178F">
                        <w:pPr>
                          <w:pStyle w:val="Body1"/>
                          <w:spacing w:before="0" w:line="0" w:lineRule="atLeast"/>
                          <w:ind w:left="0"/>
                          <w:rPr>
                            <w:b/>
                            <w:sz w:val="24"/>
                          </w:rPr>
                        </w:pPr>
                        <w:r>
                          <w:rPr>
                            <w:rFonts w:eastAsia="ＭＳ 明朝" w:hint="eastAsia"/>
                            <w:b/>
                          </w:rPr>
                          <w:t>(Customer Site)</w:t>
                        </w:r>
                      </w:p>
                    </w:txbxContent>
                  </v:textbox>
                </v:shape>
                <v:shape id="Text Box 27" o:spid="_x0000_s1044" type="#_x0000_t202" style="position:absolute;left:1845;top:6866;width:1578;height:8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" filled="f" stroked="f">
                  <v:textbox inset="1mm,1mm,1mm,1mm">
                    <w:txbxContent>
                      <w:p w14:paraId="11718512" w14:textId="3CEC7F20" w:rsidR="00D24948" w:rsidRPr="000C178F" w:rsidRDefault="00D24948" w:rsidP="00BE0AB0">
                        <w:pPr>
                          <w:rPr>
                            <w:rFonts w:ascii="Times New Roman" w:hAnsi="Times New Roman"/>
                            <w:b/>
                            <w:spacing w:val="-20"/>
                            <w:position w:val="6"/>
                            <w:sz w:val="24"/>
                          </w:rPr>
                        </w:pPr>
                        <w:r w:rsidRPr="000C178F">
                          <w:rPr>
                            <w:rFonts w:ascii="Times New Roman" w:hAnsi="Times New Roman"/>
                            <w:b/>
                            <w:spacing w:val="-20"/>
                            <w:position w:val="6"/>
                            <w:sz w:val="24"/>
                          </w:rPr>
                          <w:t>(Hitachi Vantara)</w:t>
                        </w:r>
                      </w:p>
                      <w:p w14:paraId="2D52FB12" w14:textId="1A297439" w:rsidR="00D24948" w:rsidRPr="000C178F" w:rsidRDefault="00D24948" w:rsidP="00733F45">
                        <w:pPr>
                          <w:rPr>
                            <w:rFonts w:ascii="Times New Roman" w:hAnsi="Times New Roman"/>
                            <w:b/>
                            <w:spacing w:val="-20"/>
                            <w:position w:val="6"/>
                            <w:sz w:val="24"/>
                          </w:rPr>
                        </w:pPr>
                        <w:r w:rsidRPr="000C178F">
                          <w:rPr>
                            <w:rFonts w:ascii="Times New Roman" w:hAnsi="Times New Roman"/>
                            <w:b/>
                            <w:spacing w:val="-20"/>
                            <w:position w:val="6"/>
                            <w:sz w:val="24"/>
                          </w:rPr>
                          <w:t>(HPE)</w:t>
                        </w:r>
                      </w:p>
                      <w:p w14:paraId="57D5C17F" w14:textId="77777777" w:rsidR="00D24948" w:rsidRDefault="00D24948" w:rsidP="00BE0AB0">
                        <w:pPr>
                          <w:rPr>
                            <w:b/>
                            <w:spacing w:val="-20"/>
                            <w:position w:val="6"/>
                            <w:sz w:val="24"/>
                          </w:rPr>
                        </w:pPr>
                      </w:p>
                    </w:txbxContent>
                  </v:textbox>
                </v:shap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28" o:spid="_x0000_s1045" type="#_x0000_t87" style="position:absolute;left:4481;top:7471;width:158;height: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">
                  <v:textbox inset="1mm,1mm,1mm,1mm"/>
                </v:shape>
                <v:shape id="Text Box 29" o:spid="_x0000_s1046" type="#_x0000_t202" style="position:absolute;left:4553;top:7397;width:1902;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" filled="f" stroked="f">
                  <v:textbox inset=".5mm,1mm,.4mm,1mm">
                    <w:txbxContent>
                      <w:p w14:paraId="39804029" w14:textId="10822792" w:rsidR="00D24948" w:rsidRPr="007B23C8" w:rsidRDefault="00D24948" w:rsidP="00CF1D7B">
                        <w:pPr>
                          <w:rPr>
                            <w:spacing w:val="-10"/>
                            <w:position w:val="6"/>
                            <w:sz w:val="16"/>
                          </w:rPr>
                        </w:pPr>
                        <w:r>
                          <w:rPr>
                            <w:rFonts w:hint="eastAsia"/>
                            <w:spacing w:val="-10"/>
                            <w:position w:val="6"/>
                            <w:sz w:val="16"/>
                          </w:rPr>
                          <w:t>C</w:t>
                        </w:r>
                        <w:r>
                          <w:rPr>
                            <w:spacing w:val="-10"/>
                            <w:position w:val="6"/>
                            <w:sz w:val="16"/>
                          </w:rPr>
                          <w:t>heck logs</w:t>
                        </w:r>
                        <w:r w:rsidRPr="00CF1D7B">
                          <w:rPr>
                            <w:spacing w:val="-10"/>
                            <w:position w:val="6"/>
                            <w:sz w:val="16"/>
                          </w:rPr>
                          <w:t>*</w:t>
                        </w:r>
                        <w:r>
                          <w:rPr>
                            <w:spacing w:val="-10"/>
                            <w:position w:val="6"/>
                            <w:sz w:val="16"/>
                          </w:rPr>
                          <w:t>1</w:t>
                        </w:r>
                      </w:p>
                      <w:p w14:paraId="738C5819" w14:textId="5EBA6897" w:rsidR="00D24948" w:rsidRPr="007B23C8" w:rsidRDefault="00D24948" w:rsidP="00BE0AB0">
                        <w:pPr>
                          <w:rPr>
                            <w:spacing w:val="-10"/>
                            <w:position w:val="6"/>
                            <w:sz w:val="16"/>
                          </w:rPr>
                        </w:pPr>
                      </w:p>
                    </w:txbxContent>
                  </v:textbox>
                </v:shape>
                <v:shape id="Freeform 31" o:spid="_x0000_s1047" style="position:absolute;left:3840;top:5681;width:1395;height:544;visibility:visible;mso-wrap-style:square;v-text-anchor:top" coordsize="3435,6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" path="m3435,r,675l,675e" filled="f" strokeweight="2.25pt">
                  <v:stroke endarrow="block"/>
                  <v:path arrowok="t" o:connecttype="custom" o:connectlocs="1395,0;1395,544;0,544" o:connectangles="0,0,0"/>
                </v:shape>
                <v:shape id="Text Box 32" o:spid="_x0000_s1048" type="#_x0000_t202" style="position:absolute;left:3165;top:7498;width:1275;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">
                  <v:textbox inset="1mm,1mm,1mm,1mm">
                    <w:txbxContent>
                      <w:p w14:paraId="2A6CD37F" w14:textId="304B41CC" w:rsidR="00D24948" w:rsidRPr="000C178F" w:rsidRDefault="00D24948" w:rsidP="000C178F">
                        <w:pPr>
                          <w:pStyle w:val="Body1"/>
                          <w:spacing w:before="0" w:line="0" w:lineRule="atLeast"/>
                          <w:ind w:left="0"/>
                          <w:rPr>
                            <w:sz w:val="16"/>
                          </w:rPr>
                        </w:pPr>
                        <w:r>
                          <w:rPr>
                            <w:rFonts w:eastAsia="ＭＳ 明朝" w:hint="eastAsia"/>
                            <w:sz w:val="16"/>
                          </w:rPr>
                          <w:t xml:space="preserve">Check </w:t>
                        </w:r>
                        <w:r>
                          <w:rPr>
                            <w:rFonts w:eastAsia="ＭＳ 明朝"/>
                            <w:sz w:val="16"/>
                          </w:rPr>
                          <w:t>symptom</w:t>
                        </w:r>
                      </w:p>
                    </w:txbxContent>
                  </v:textbox>
                </v:shape>
                <v:shape id="Text Box 33" o:spid="_x0000_s1049" type="#_x0000_t202" style="position:absolute;left:8007;top:9778;width:885;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" filled="f" stroked="f">
                  <v:textbox inset="1mm,1mm,1mm,1mm">
                    <w:txbxContent>
                      <w:p w14:paraId="420A3729" w14:textId="07DA14F7" w:rsidR="00D24948" w:rsidRDefault="00D24948" w:rsidP="00BE0AB0">
                        <w:pPr>
                          <w:rPr>
                            <w:b/>
                          </w:rPr>
                        </w:pPr>
                        <w:r>
                          <w:rPr>
                            <w:b/>
                          </w:rPr>
                          <w:t>Yes</w:t>
                        </w:r>
                      </w:p>
                    </w:txbxContent>
                  </v:textbox>
                </v:shape>
                <v:shape id="Text Box 34" o:spid="_x0000_s1050" type="#_x0000_t202" style="position:absolute;left:3105;top:9794;width:795;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" filled="f" stroked="f">
                  <v:textbox inset="1mm,1mm,1mm,1mm">
                    <w:txbxContent>
                      <w:p w14:paraId="31018BDB" w14:textId="178BECB6" w:rsidR="00D24948" w:rsidRDefault="00D24948" w:rsidP="00BE0AB0">
                        <w:pPr>
                          <w:rPr>
                            <w:b/>
                          </w:rPr>
                        </w:pPr>
                        <w:r>
                          <w:rPr>
                            <w:b/>
                          </w:rPr>
                          <w:t>No</w:t>
                        </w:r>
                      </w:p>
                    </w:txbxContent>
                  </v:textbox>
                </v:shape>
                <v:rect id="Rectangle 35" o:spid="_x0000_s1051" style="position:absolute;left:8787;top:9407;width:1335;height:4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" filled="f">
                  <v:textbox inset="1mm,1mm,1mm,1mm"/>
                </v:rect>
                <v:shape id="Text Box 36" o:spid="_x0000_s1052" type="#_x0000_t202" style="position:absolute;left:8789;top:9388;width:1608;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" filled="f" stroked="f">
                  <v:textbox inset="1mm,1mm,1mm,1mm">
                    <w:txbxContent>
                      <w:p w14:paraId="60E1710E" w14:textId="77777777" w:rsidR="00D24948" w:rsidRDefault="00D24948" w:rsidP="00F8271D">
                        <w:pPr>
                          <w:pStyle w:val="Body1"/>
                          <w:spacing w:before="0" w:line="0" w:lineRule="atLeast"/>
                          <w:ind w:left="0"/>
                          <w:rPr>
                            <w:rFonts w:eastAsia="ＭＳ 明朝"/>
                            <w:sz w:val="18"/>
                          </w:rPr>
                        </w:pPr>
                        <w:r>
                          <w:rPr>
                            <w:rFonts w:eastAsia="ＭＳ 明朝" w:hint="eastAsia"/>
                            <w:sz w:val="18"/>
                          </w:rPr>
                          <w:t>Respond to customer</w:t>
                        </w:r>
                      </w:p>
                      <w:p w14:paraId="1560376D" w14:textId="5227F9E3" w:rsidR="00D24948" w:rsidRDefault="00D24948" w:rsidP="00BE0AB0">
                        <w:pPr>
                          <w:jc w:val="center"/>
                          <w:rPr>
                            <w:spacing w:val="-10"/>
                            <w:position w:val="6"/>
                            <w:sz w:val="16"/>
                          </w:rPr>
                        </w:pPr>
                      </w:p>
                    </w:txbxContent>
                  </v:textbox>
                </v:shape>
                <v:line id="Line 37" o:spid="_x0000_s1053" style="position:absolute;flip:y;visibility:visible;mso-wrap-style:square" from="9417,6446" to="9418,94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" strokeweight="2.25pt">
                  <v:stroke endarrow="block"/>
                </v:line>
                <v:shape id="Text Box 38" o:spid="_x0000_s1054" type="#_x0000_t202" style="position:absolute;left:7725;top:5837;width:3345;height:5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" filled="f" strokeweight="4.5pt">
                  <v:stroke linestyle="thickThin"/>
                  <v:textbox inset="1mm,1mm,1mm,1mm">
                    <w:txbxContent>
                      <w:p w14:paraId="1B6B6408" w14:textId="77777777" w:rsidR="00D24948" w:rsidRDefault="00D24948" w:rsidP="00CF1D7B">
                        <w:pPr>
                          <w:pStyle w:val="Body1"/>
                          <w:spacing w:before="0" w:line="0" w:lineRule="atLeast"/>
                          <w:ind w:left="0"/>
                          <w:rPr>
                            <w:rFonts w:eastAsia="ＭＳ 明朝"/>
                            <w:sz w:val="16"/>
                          </w:rPr>
                        </w:pPr>
                        <w:r>
                          <w:rPr>
                            <w:rFonts w:eastAsia="ＭＳ 明朝" w:hint="eastAsia"/>
                            <w:sz w:val="16"/>
                          </w:rPr>
                          <w:t>End the analysis in accordance with the answer.</w:t>
                        </w:r>
                      </w:p>
                      <w:p w14:paraId="217397E8" w14:textId="62AA5DF1" w:rsidR="00D24948" w:rsidRDefault="00D24948" w:rsidP="00BE0AB0">
                        <w:pPr>
                          <w:jc w:val="center"/>
                          <w:rPr>
                            <w:b/>
                            <w:spacing w:val="-20"/>
                            <w:position w:val="6"/>
                            <w:sz w:val="24"/>
                          </w:rPr>
                        </w:pPr>
                      </w:p>
                    </w:txbxContent>
                  </v:textbox>
                </v:shape>
                <v:line id="Line 39" o:spid="_x0000_s1055" style="position:absolute;visibility:visible;mso-wrap-style:square" from="4560,11662" to="5080,116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" strokeweight="2.25pt">
                  <v:stroke endarrow="block"/>
                </v:line>
                <v:shape id="Text Box 40" o:spid="_x0000_s1056" type="#_x0000_t202" style="position:absolute;left:4298;top:11224;width:885;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" filled="f" stroked="f">
                  <v:textbox inset="1mm,1mm,1mm,1mm">
                    <w:txbxContent>
                      <w:p w14:paraId="4F4DD499" w14:textId="5708387F" w:rsidR="00D24948" w:rsidRDefault="00D24948" w:rsidP="00BE0AB0">
                        <w:pPr>
                          <w:rPr>
                            <w:b/>
                          </w:rPr>
                        </w:pPr>
                        <w:r>
                          <w:rPr>
                            <w:b/>
                          </w:rPr>
                          <w:t>Yes</w:t>
                        </w:r>
                      </w:p>
                    </w:txbxContent>
                  </v:textbox>
                </v:shape>
                <v:group id="Group 41" o:spid="_x0000_s1057" style="position:absolute;left:6393;top:12288;width:2165;height:495" coordorigin="5892,11940" coordsize="3455,4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">
                  <v:rect id="Rectangle 42" o:spid="_x0000_s1058" style="position:absolute;left:5892;top:11940;width:3450;height:4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" filled="f">
                    <v:textbox inset="1mm,1mm,1mm,1mm"/>
                  </v:rect>
                  <v:shape id="Text Box 43" o:spid="_x0000_s1059" type="#_x0000_t202" style="position:absolute;left:5925;top:11951;width:3422;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" filled="f" stroked="f">
                    <v:textbox inset="1mm,1mm,1mm,1mm">
                      <w:txbxContent>
                        <w:p w14:paraId="2D56D39F" w14:textId="5EB29D00" w:rsidR="00D24948" w:rsidRDefault="00D24948" w:rsidP="000958D9">
                          <w:pPr>
                            <w:pStyle w:val="Body1"/>
                            <w:spacing w:before="0" w:line="0" w:lineRule="atLeast"/>
                            <w:ind w:left="0"/>
                            <w:rPr>
                              <w:spacing w:val="-10"/>
                              <w:position w:val="6"/>
                              <w:sz w:val="16"/>
                            </w:rPr>
                          </w:pPr>
                          <w:r>
                            <w:rPr>
                              <w:rFonts w:eastAsia="ＭＳ 明朝" w:hint="eastAsia"/>
                              <w:sz w:val="16"/>
                            </w:rPr>
                            <w:t xml:space="preserve">Send current status and remarks on it </w:t>
                          </w:r>
                        </w:p>
                      </w:txbxContent>
                    </v:textbox>
                  </v:shape>
                </v:group>
                <v:group id="Group 44" o:spid="_x0000_s1060" style="position:absolute;left:5040;top:2820;width:6780;height:9390" coordorigin="4800,3765" coordsize="6780,93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">
                  <v:shape id="AutoShape 45" o:spid="_x0000_s1061" type="#_x0000_t87" style="position:absolute;left:4800;top:3765;width:2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">
                    <v:textbox inset="1mm,1mm,1mm,1mm"/>
                  </v:shape>
                  <v:shape id="Text Box 46" o:spid="_x0000_s1062" type="#_x0000_t202" style="position:absolute;left:4905;top:3821;width:1905;height:5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" filled="f" stroked="f">
                    <v:textbox inset="1mm,1mm,1mm,1mm">
                      <w:txbxContent>
                        <w:p w14:paraId="07DB37D9" w14:textId="42DE29C6" w:rsidR="00D24948" w:rsidRPr="000C178F" w:rsidRDefault="00D24948" w:rsidP="000C178F">
                          <w:pPr>
                            <w:pStyle w:val="Body1"/>
                            <w:spacing w:before="0" w:line="0" w:lineRule="atLeast"/>
                            <w:ind w:left="0"/>
                            <w:rPr>
                              <w:sz w:val="16"/>
                            </w:rPr>
                          </w:pPr>
                          <w:r>
                            <w:rPr>
                              <w:rFonts w:eastAsia="ＭＳ 明朝" w:hint="eastAsia"/>
                              <w:sz w:val="16"/>
                            </w:rPr>
                            <w:t>Collect data mentioned in Table 3-1.</w:t>
                          </w:r>
                        </w:p>
                      </w:txbxContent>
                    </v:textbox>
                  </v:shape>
                  <v:shape id="Text Box 46" o:spid="_x0000_s1063" type="#_x0000_t202" style="position:absolute;left:9675;top:5790;width:1905;height:5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" filled="f" stroked="f">
                    <v:textbox inset="1mm,1mm,1mm,1mm">
                      <w:txbxContent>
                        <w:p w14:paraId="644C561B" w14:textId="379669C7" w:rsidR="00D24948" w:rsidRPr="000C178F" w:rsidRDefault="00D24948" w:rsidP="000C178F">
                          <w:pPr>
                            <w:pStyle w:val="Body1"/>
                            <w:spacing w:before="0" w:line="0" w:lineRule="atLeast"/>
                            <w:ind w:left="0"/>
                            <w:rPr>
                              <w:sz w:val="16"/>
                            </w:rPr>
                          </w:pPr>
                          <w:r>
                            <w:rPr>
                              <w:rFonts w:eastAsia="ＭＳ 明朝" w:hint="eastAsia"/>
                              <w:sz w:val="16"/>
                            </w:rPr>
                            <w:t>Collect data mentioned in Table 3-1.</w:t>
                          </w:r>
                        </w:p>
                      </w:txbxContent>
                    </v:textbox>
                  </v:shape>
                  <v:shape id="Text Box 46" o:spid="_x0000_s1064" type="#_x0000_t202" style="position:absolute;left:6147;top:12349;width:1256;height:8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" filled="f" stroked="f">
                    <v:textbox inset="1mm,1mm,1mm,1mm">
                      <w:txbxContent>
                        <w:p w14:paraId="3E68E74C" w14:textId="40C4219C" w:rsidR="00D24948" w:rsidRPr="000C178F" w:rsidRDefault="00D24948" w:rsidP="000C178F">
                          <w:pPr>
                            <w:pStyle w:val="Body1"/>
                            <w:spacing w:before="0" w:line="0" w:lineRule="atLeast"/>
                            <w:ind w:left="0"/>
                            <w:rPr>
                              <w:sz w:val="16"/>
                            </w:rPr>
                          </w:pPr>
                          <w:r>
                            <w:rPr>
                              <w:rFonts w:eastAsia="ＭＳ 明朝" w:hint="eastAsia"/>
                              <w:sz w:val="16"/>
                            </w:rPr>
                            <w:t>Collect data mentioned in Table 3-1.</w:t>
                          </w:r>
                        </w:p>
                      </w:txbxContent>
                    </v:textbox>
                  </v:shape>
                </v:group>
                <v:shape id="Text Box 48" o:spid="_x0000_s1065" type="#_x0000_t202" style="position:absolute;left:2938;top:8473;width:1828;height: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">
                  <v:textbox inset="1mm,1mm,1mm,1mm">
                    <w:txbxContent>
                      <w:p w14:paraId="02795F9D" w14:textId="3F4A22D5" w:rsidR="00D24948" w:rsidRDefault="00D24948" w:rsidP="00BE0AB0">
                        <w:pPr>
                          <w:jc w:val="center"/>
                          <w:rPr>
                            <w:position w:val="6"/>
                            <w:sz w:val="16"/>
                          </w:rPr>
                        </w:pPr>
                        <w:r w:rsidRPr="003C03E5">
                          <w:rPr>
                            <w:position w:val="6"/>
                            <w:sz w:val="16"/>
                          </w:rPr>
                          <w:t>Investigate past cases</w:t>
                        </w:r>
                      </w:p>
                    </w:txbxContent>
                  </v:textbox>
                </v:shape>
                <v:shape id="Text Box 49" o:spid="_x0000_s1066" type="#_x0000_t202" style="position:absolute;left:2825;top:10446;width:1564;height:4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">
                  <v:textbox inset="1mm,1mm,1mm,1mm">
                    <w:txbxContent>
                      <w:p w14:paraId="3D0609BF" w14:textId="77777777" w:rsidR="00D24948" w:rsidRDefault="00D24948" w:rsidP="00B57D29">
                        <w:pPr>
                          <w:pStyle w:val="Body1"/>
                          <w:spacing w:before="0" w:line="0" w:lineRule="atLeast"/>
                          <w:ind w:left="0"/>
                          <w:rPr>
                            <w:rFonts w:eastAsia="ＭＳ 明朝"/>
                            <w:sz w:val="16"/>
                          </w:rPr>
                        </w:pPr>
                        <w:r>
                          <w:rPr>
                            <w:rFonts w:eastAsia="ＭＳ 明朝" w:hint="eastAsia"/>
                            <w:sz w:val="16"/>
                          </w:rPr>
                          <w:t>Perform a test to reproduce a failure</w:t>
                        </w:r>
                      </w:p>
                      <w:p w14:paraId="4303F6E8" w14:textId="1A2711F5" w:rsidR="00D24948" w:rsidRDefault="00D24948" w:rsidP="00BE0AB0">
                        <w:pPr>
                          <w:jc w:val="center"/>
                          <w:rPr>
                            <w:spacing w:val="-10"/>
                            <w:position w:val="6"/>
                            <w:sz w:val="16"/>
                          </w:rPr>
                        </w:pPr>
                      </w:p>
                    </w:txbxContent>
                  </v:textbox>
                </v:shape>
                <v:line id="Line 50" o:spid="_x0000_s1067" style="position:absolute;visibility:visible;mso-wrap-style:square" from="3823,10978" to="3823,113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" strokeweight="2.25pt">
                  <v:stroke endarrow="block"/>
                </v:line>
                <v:shape id="Text Box 51" o:spid="_x0000_s1068" type="#_x0000_t202" style="position:absolute;left:2627;top:12318;width:2298;height:5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">
                  <v:textbox inset=".2mm,1mm,.2mm,1mm">
                    <w:txbxContent>
                      <w:p w14:paraId="050CAE92" w14:textId="3B23925C" w:rsidR="00D24948" w:rsidRDefault="00D24948" w:rsidP="00204B69">
                        <w:pPr>
                          <w:pStyle w:val="Body1"/>
                          <w:spacing w:before="0" w:line="0" w:lineRule="atLeast"/>
                          <w:ind w:left="0"/>
                          <w:rPr>
                            <w:rFonts w:eastAsia="ＭＳ 明朝"/>
                            <w:sz w:val="16"/>
                          </w:rPr>
                        </w:pPr>
                        <w:r>
                          <w:rPr>
                            <w:rFonts w:eastAsia="ＭＳ 明朝"/>
                            <w:sz w:val="16"/>
                          </w:rPr>
                          <w:t>S</w:t>
                        </w:r>
                        <w:r>
                          <w:rPr>
                            <w:rFonts w:eastAsia="ＭＳ 明朝" w:hint="eastAsia"/>
                            <w:sz w:val="16"/>
                          </w:rPr>
                          <w:t>end collected customer environment data</w:t>
                        </w:r>
                      </w:p>
                      <w:p w14:paraId="1FEAD9AD" w14:textId="67E8AFE7" w:rsidR="00D24948" w:rsidRDefault="00D24948" w:rsidP="00BE0AB0">
                        <w:pPr>
                          <w:jc w:val="center"/>
                          <w:rPr>
                            <w:spacing w:val="-10"/>
                            <w:position w:val="6"/>
                            <w:sz w:val="16"/>
                          </w:rPr>
                        </w:pPr>
                      </w:p>
                    </w:txbxContent>
                  </v:textbox>
                </v:shape>
                <v:line id="Line 52" o:spid="_x0000_s1069" style="position:absolute;visibility:visible;mso-wrap-style:square" from="1876,13536" to="10730,135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" strokeweight="4.5pt">
                  <v:stroke dashstyle="longDashDot"/>
                </v:line>
                <v:shape id="Text Box 53" o:spid="_x0000_s1070" type="#_x0000_t202" style="position:absolute;left:2825;top:13851;width:5955;height:5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" filled="f" strokeweight="4.5pt">
                  <v:stroke linestyle="thickThin"/>
                  <v:textbox inset="1mm,1mm,1mm,1mm">
                    <w:txbxContent>
                      <w:p w14:paraId="0F690113" w14:textId="2973219D" w:rsidR="00D24948" w:rsidRDefault="00D24948" w:rsidP="00BE0AB0">
                        <w:pPr>
                          <w:jc w:val="center"/>
                          <w:rPr>
                            <w:b/>
                            <w:spacing w:val="-20"/>
                            <w:position w:val="6"/>
                            <w:sz w:val="24"/>
                          </w:rPr>
                        </w:pPr>
                        <w:r w:rsidRPr="00E00DF4">
                          <w:rPr>
                            <w:b/>
                            <w:spacing w:val="-20"/>
                            <w:position w:val="6"/>
                            <w:sz w:val="24"/>
                          </w:rPr>
                          <w:t xml:space="preserve">Ask </w:t>
                        </w:r>
                        <w:r w:rsidRPr="000958D9">
                          <w:rPr>
                            <w:b/>
                            <w:spacing w:val="-20"/>
                            <w:position w:val="6"/>
                            <w:sz w:val="24"/>
                          </w:rPr>
                          <w:t>(ITPD)</w:t>
                        </w:r>
                        <w:r w:rsidRPr="00E00DF4">
                          <w:rPr>
                            <w:b/>
                            <w:spacing w:val="-20"/>
                            <w:position w:val="6"/>
                            <w:sz w:val="24"/>
                          </w:rPr>
                          <w:t xml:space="preserve"> to analyze the failure</w:t>
                        </w:r>
                        <w:r w:rsidRPr="00E00DF4" w:rsidDel="00E00DF4">
                          <w:rPr>
                            <w:rFonts w:hint="eastAsia"/>
                            <w:b/>
                            <w:spacing w:val="-20"/>
                            <w:position w:val="6"/>
                            <w:sz w:val="24"/>
                          </w:rPr>
                          <w:t xml:space="preserve"> </w:t>
                        </w:r>
                      </w:p>
                    </w:txbxContent>
                  </v:textbox>
                </v:shape>
                <v:shape id="Text Box 54" o:spid="_x0000_s1071" type="#_x0000_t202" style="position:absolute;left:1682;top:13593;width:1440;height: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" filled="f" stroked="f">
                  <v:textbox inset="1mm,1mm,1mm,1mm">
                    <w:txbxContent>
                      <w:p w14:paraId="1C702325" w14:textId="2FCFA6BF" w:rsidR="00D24948" w:rsidRPr="000958D9" w:rsidRDefault="00D24948" w:rsidP="00BE0AB0">
                        <w:pPr>
                          <w:rPr>
                            <w:b/>
                            <w:spacing w:val="-20"/>
                            <w:position w:val="6"/>
                            <w:sz w:val="24"/>
                          </w:rPr>
                        </w:pPr>
                        <w:r w:rsidRPr="000958D9">
                          <w:rPr>
                            <w:b/>
                            <w:spacing w:val="-20"/>
                            <w:position w:val="6"/>
                            <w:sz w:val="24"/>
                          </w:rPr>
                          <w:t>(ITPD)</w:t>
                        </w:r>
                      </w:p>
                    </w:txbxContent>
                  </v:textbox>
                </v:shape>
                <v:group id="Group 55" o:spid="_x0000_s1072" style="position:absolute;left:7872;top:4800;width:2043;height:723" coordorigin="7632,4664" coordsize="2043,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">
                  <v:rect id="Rectangle 56" o:spid="_x0000_s1073" style="position:absolute;left:7632;top:4664;width:1803;height: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" filled="f">
                    <v:textbox inset="1mm,1mm,1mm,1mm"/>
                  </v:rect>
                  <v:shape id="Text Box 58" o:spid="_x0000_s1074" type="#_x0000_t202" style="position:absolute;left:7636;top:4664;width:1693;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" filled="f" stroked="f">
                    <v:textbox inset="1mm,1mm,1mm,1mm">
                      <w:txbxContent>
                        <w:p w14:paraId="41808F3B" w14:textId="77777777" w:rsidR="00D24948" w:rsidRDefault="00D24948" w:rsidP="00CF1D7B">
                          <w:pPr>
                            <w:pStyle w:val="Body1"/>
                            <w:spacing w:before="0" w:line="0" w:lineRule="atLeast"/>
                            <w:ind w:left="0"/>
                            <w:rPr>
                              <w:rFonts w:eastAsia="ＭＳ 明朝"/>
                              <w:sz w:val="16"/>
                            </w:rPr>
                          </w:pPr>
                          <w:r>
                            <w:rPr>
                              <w:rFonts w:eastAsia="ＭＳ 明朝" w:hint="eastAsia"/>
                              <w:sz w:val="16"/>
                            </w:rPr>
                            <w:t>Collect environment info. when a failure reappeared</w:t>
                          </w:r>
                        </w:p>
                        <w:p w14:paraId="25DAB725" w14:textId="4C3CCA5F" w:rsidR="00D24948" w:rsidRDefault="00D24948" w:rsidP="00BE0AB0">
                          <w:pPr>
                            <w:rPr>
                              <w:spacing w:val="-10"/>
                              <w:position w:val="6"/>
                              <w:sz w:val="16"/>
                            </w:rPr>
                          </w:pPr>
                        </w:p>
                      </w:txbxContent>
                    </v:textbox>
                  </v:shape>
                  <v:shape id="AutoShape 60" o:spid="_x0000_s1075" type="#_x0000_t87" style="position:absolute;left:9435;top:4694;width:2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">
                    <v:textbox inset="1mm,1mm,1mm,1mm"/>
                  </v:shape>
                </v:group>
                <v:shape id="Text Box 64" o:spid="_x0000_s1076" type="#_x0000_t202" style="position:absolute;left:4389;top:5681;width:885;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" filled="f" stroked="f">
                  <v:textbox inset="1mm,1mm,1mm,1mm">
                    <w:txbxContent>
                      <w:p w14:paraId="29298071" w14:textId="5E9369D7" w:rsidR="00D24948" w:rsidRDefault="00D24948" w:rsidP="00BE0AB0">
                        <w:pPr>
                          <w:rPr>
                            <w:b/>
                          </w:rPr>
                        </w:pPr>
                        <w:r>
                          <w:rPr>
                            <w:b/>
                          </w:rPr>
                          <w:t>No</w:t>
                        </w:r>
                      </w:p>
                    </w:txbxContent>
                  </v:textbox>
                </v:shape>
                <v:line id="Line 65" o:spid="_x0000_s1077" style="position:absolute;visibility:visible;mso-wrap-style:square" from="3823,12051" to="3823,123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" strokeweight="2.25pt">
                  <v:stroke endarrow="block"/>
                </v:line>
                <v:shape id="Text Box 66" o:spid="_x0000_s1078" type="#_x0000_t202" style="position:absolute;left:3113;top:11920;width:687;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" filled="f" stroked="f">
                  <v:textbox inset="1mm,1mm,1mm,1mm">
                    <w:txbxContent>
                      <w:p w14:paraId="517EF5C6" w14:textId="5EC4F40F" w:rsidR="00D24948" w:rsidRDefault="00D24948" w:rsidP="00BE0AB0">
                        <w:pPr>
                          <w:rPr>
                            <w:b/>
                          </w:rPr>
                        </w:pPr>
                        <w:r>
                          <w:rPr>
                            <w:b/>
                          </w:rPr>
                          <w:t>No</w:t>
                        </w:r>
                      </w:p>
                    </w:txbxContent>
                  </v:textbox>
                </v:shape>
                <v:shape id="Text Box 67" o:spid="_x0000_s1079" type="#_x0000_t202" style="position:absolute;left:6780;top:7498;width:1275;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">
                  <v:textbox inset="1mm,1mm,1mm,1mm">
                    <w:txbxContent>
                      <w:p w14:paraId="4B6E6ACD" w14:textId="532C884F" w:rsidR="00D24948" w:rsidRPr="000C178F" w:rsidRDefault="00D24948" w:rsidP="000C178F">
                        <w:pPr>
                          <w:pStyle w:val="Body1"/>
                          <w:spacing w:before="0" w:line="0" w:lineRule="atLeast"/>
                          <w:ind w:left="0"/>
                          <w:rPr>
                            <w:sz w:val="16"/>
                          </w:rPr>
                        </w:pPr>
                        <w:r>
                          <w:rPr>
                            <w:rFonts w:eastAsia="ＭＳ 明朝" w:hint="eastAsia"/>
                            <w:sz w:val="16"/>
                          </w:rPr>
                          <w:t xml:space="preserve">Check </w:t>
                        </w:r>
                        <w:r>
                          <w:rPr>
                            <w:rFonts w:eastAsia="ＭＳ 明朝"/>
                            <w:sz w:val="16"/>
                          </w:rPr>
                          <w:t>symptom</w:t>
                        </w:r>
                      </w:p>
                    </w:txbxContent>
                  </v:textbox>
                </v:shape>
                <v:line id="Line 68" o:spid="_x0000_s1080" style="position:absolute;flip:x;visibility:visible;mso-wrap-style:square" from="7448,10446" to="7448,123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" strokeweight="2.25pt">
                  <v:stroke endarrow="block"/>
                </v:line>
                <v:shape id="Text Box 69" o:spid="_x0000_s1081" type="#_x0000_t202" style="position:absolute;left:6788;top:10468;width:795;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" filled="f" stroked="f">
                  <v:textbox inset="1mm,1mm,1mm,1mm">
                    <w:txbxContent>
                      <w:p w14:paraId="434A4CBB" w14:textId="566EABB1" w:rsidR="00D24948" w:rsidRDefault="00D24948" w:rsidP="00BE0AB0">
                        <w:pPr>
                          <w:rPr>
                            <w:b/>
                          </w:rPr>
                        </w:pPr>
                        <w:r>
                          <w:rPr>
                            <w:b/>
                          </w:rPr>
                          <w:t>No</w:t>
                        </w:r>
                      </w:p>
                    </w:txbxContent>
                  </v:textbox>
                </v:shape>
                <v:line id="Line 70" o:spid="_x0000_s1082" style="position:absolute;visibility:visible;mso-wrap-style:square" from="7431,12789" to="7431,138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" strokeweight="2.25pt">
                  <v:stroke endarrow="block"/>
                </v:line>
                <v:line id="Line 71" o:spid="_x0000_s1083" style="position:absolute;visibility:visible;mso-wrap-style:square" from="3800,12780" to="3800,138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" strokeweight="2.25pt">
                  <v:stroke endarrow="block"/>
                </v:line>
                <v:shape id="Text Box 74" o:spid="_x0000_s1084" type="#_x0000_t202" style="position:absolute;left:4803;top:4737;width:1895;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" filled="f" stroked="f">
                  <v:textbox inset="1mm,1mm,1mm,1mm">
                    <w:txbxContent>
                      <w:p w14:paraId="5D35A8B2" w14:textId="77777777" w:rsidR="00D24948" w:rsidRDefault="00D24948" w:rsidP="00CF1D7B">
                        <w:pPr>
                          <w:pStyle w:val="Body1"/>
                          <w:spacing w:before="0" w:line="0" w:lineRule="atLeast"/>
                          <w:ind w:left="0"/>
                          <w:rPr>
                            <w:rFonts w:eastAsia="ＭＳ 明朝"/>
                            <w:sz w:val="16"/>
                          </w:rPr>
                        </w:pPr>
                        <w:r>
                          <w:rPr>
                            <w:rFonts w:eastAsia="ＭＳ 明朝" w:hint="eastAsia"/>
                            <w:sz w:val="16"/>
                          </w:rPr>
                          <w:t>Did a failure reappear by performing a test to reproduce a failure at the site?</w:t>
                        </w:r>
                      </w:p>
                      <w:p w14:paraId="6B252867" w14:textId="6E762AD1" w:rsidR="00D24948" w:rsidRDefault="00D24948" w:rsidP="00BE0AB0">
                        <w:pPr>
                          <w:rPr>
                            <w:spacing w:val="-10"/>
                            <w:position w:val="6"/>
                            <w:sz w:val="16"/>
                          </w:rPr>
                        </w:pPr>
                      </w:p>
                    </w:txbxContent>
                  </v:textbox>
                </v:shape>
                <v:group id="Group 76" o:spid="_x0000_s1085" style="position:absolute;left:6975;top:4722;width:885;height:510" coordorigin="6735,4950" coordsize="885,5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">
                  <v:line id="Line 77" o:spid="_x0000_s1086" style="position:absolute;visibility:visible;mso-wrap-style:square" from="6855,5373" to="7605,53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" strokeweight="2.25pt">
                    <v:stroke endarrow="block"/>
                  </v:line>
                  <v:shape id="Text Box 78" o:spid="_x0000_s1087" type="#_x0000_t202" style="position:absolute;left:6735;top:4950;width:885;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" filled="f" stroked="f">
                    <v:textbox inset="1mm,1mm,1mm,1mm">
                      <w:txbxContent>
                        <w:p w14:paraId="5FC89634" w14:textId="5B3FCBFF" w:rsidR="00D24948" w:rsidRDefault="00D24948" w:rsidP="00BE0AB0">
                          <w:pPr>
                            <w:rPr>
                              <w:b/>
                            </w:rPr>
                          </w:pPr>
                          <w:r>
                            <w:rPr>
                              <w:b/>
                            </w:rPr>
                            <w:t>Yes</w:t>
                          </w:r>
                        </w:p>
                      </w:txbxContent>
                    </v:textbox>
                  </v:shape>
                </v:group>
                <v:line id="Line 79" o:spid="_x0000_s1088" style="position:absolute;flip:x;visibility:visible;mso-wrap-style:square" from="3824,9948" to="3825,10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" strokeweight="2.25pt">
                  <v:stroke endarrow="block"/>
                </v:line>
                <v:line id="Line 80" o:spid="_x0000_s1089" style="position:absolute;visibility:visible;mso-wrap-style:square" from="7440,8912" to="7440,99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" strokeweight="2.25pt">
                  <v:stroke endarrow="block"/>
                </v:line>
                <v:line id="Line 81" o:spid="_x0000_s1090" style="position:absolute;visibility:visible;mso-wrap-style:square" from="3825,8912" to="3825,93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" strokeweight="2.25pt">
                  <v:stroke endarrow="block"/>
                </v:line>
                <v:line id="Line 82" o:spid="_x0000_s1091" style="position:absolute;visibility:visible;mso-wrap-style:square" from="7440,8027" to="7440,84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" strokeweight="2.25pt">
                  <v:stroke endarrow="block"/>
                </v:line>
                <v:line id="Line 83" o:spid="_x0000_s1092" style="position:absolute;visibility:visible;mso-wrap-style:square" from="3825,8027" to="3825,84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" strokeweight="2.25pt">
                  <v:stroke endarrow="block"/>
                </v:line>
                <v:group id="Group 84" o:spid="_x0000_s1093" style="position:absolute;left:2685;top:9327;width:1946;height:734" coordorigin="2088,8919" coordsize="1946,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">
                  <v:shape id="AutoShape 85" o:spid="_x0000_s1094" type="#_x0000_t9" style="position:absolute;left:2088;top:8924;width:1946;height: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" adj="4437">
                    <v:textbox inset="1mm,1mm,1mm,1mm"/>
                  </v:shape>
                  <v:shape id="Text Box 87" o:spid="_x0000_s1095" type="#_x0000_t202" style="position:absolute;left:2364;top:8919;width:1547;height:7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" filled="f" stroked="f">
                    <v:textbox inset="1mm,1mm,1mm,1mm">
                      <w:txbxContent>
                        <w:p w14:paraId="3616E634" w14:textId="77777777" w:rsidR="00D24948" w:rsidRDefault="00D24948" w:rsidP="00432CC6">
                          <w:pPr>
                            <w:pStyle w:val="Body1"/>
                            <w:spacing w:before="0" w:line="0" w:lineRule="atLeast"/>
                            <w:ind w:left="0"/>
                            <w:jc w:val="center"/>
                            <w:rPr>
                              <w:rFonts w:eastAsia="ＭＳ 明朝"/>
                              <w:sz w:val="16"/>
                            </w:rPr>
                          </w:pPr>
                          <w:r>
                            <w:rPr>
                              <w:rFonts w:eastAsia="ＭＳ 明朝" w:hint="eastAsia"/>
                              <w:sz w:val="16"/>
                            </w:rPr>
                            <w:t>Have any identical cases occurred previously?</w:t>
                          </w:r>
                        </w:p>
                        <w:p w14:paraId="3B49E2EB" w14:textId="46559840" w:rsidR="00D24948" w:rsidRDefault="00D24948" w:rsidP="00BE0AB0">
                          <w:pPr>
                            <w:rPr>
                              <w:spacing w:val="-20"/>
                              <w:position w:val="6"/>
                              <w:sz w:val="16"/>
                            </w:rPr>
                          </w:pPr>
                        </w:p>
                      </w:txbxContent>
                    </v:textbox>
                  </v:shape>
                </v:group>
                <v:group id="Group 89" o:spid="_x0000_s1096" style="position:absolute;left:6230;top:9933;width:2030;height:644" coordorigin="2004,8907" coordsize="2030,6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">
                  <v:shape id="AutoShape 90" o:spid="_x0000_s1097" type="#_x0000_t9" style="position:absolute;left:2004;top:8924;width:2030;height:6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" adj="4445">
                    <v:textbox inset="1mm,1mm,1mm,1mm"/>
                  </v:shape>
                  <v:shape id="Text Box 92" o:spid="_x0000_s1098" type="#_x0000_t202" style="position:absolute;left:2343;top:8907;width:1547;height: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" filled="f" stroked="f">
                    <v:textbox inset="1mm,1mm,1mm,1mm">
                      <w:txbxContent>
                        <w:p w14:paraId="0BFFB5C2" w14:textId="77777777" w:rsidR="00D24948" w:rsidRDefault="00D24948" w:rsidP="0060331B">
                          <w:pPr>
                            <w:pStyle w:val="Body1"/>
                            <w:spacing w:before="0" w:line="0" w:lineRule="atLeast"/>
                            <w:ind w:left="0"/>
                            <w:jc w:val="center"/>
                            <w:rPr>
                              <w:rFonts w:eastAsia="ＭＳ 明朝"/>
                              <w:sz w:val="16"/>
                            </w:rPr>
                          </w:pPr>
                          <w:r>
                            <w:rPr>
                              <w:rFonts w:eastAsia="ＭＳ 明朝" w:hint="eastAsia"/>
                              <w:sz w:val="16"/>
                            </w:rPr>
                            <w:t>Have any identical cases occurred previously?</w:t>
                          </w:r>
                        </w:p>
                        <w:p w14:paraId="6BEC8693" w14:textId="77777777" w:rsidR="00D24948" w:rsidRDefault="00D24948" w:rsidP="0060331B">
                          <w:pPr>
                            <w:rPr>
                              <w:spacing w:val="-20"/>
                              <w:position w:val="6"/>
                              <w:sz w:val="16"/>
                            </w:rPr>
                          </w:pPr>
                        </w:p>
                        <w:p w14:paraId="6536C959" w14:textId="5CBEA0B2" w:rsidR="00D24948" w:rsidRDefault="00D24948" w:rsidP="00BE0AB0">
                          <w:pPr>
                            <w:rPr>
                              <w:spacing w:val="-20"/>
                              <w:position w:val="6"/>
                              <w:sz w:val="16"/>
                            </w:rPr>
                          </w:pPr>
                        </w:p>
                      </w:txbxContent>
                    </v:textbox>
                  </v:shape>
                </v:group>
                <v:line id="Line 94" o:spid="_x0000_s1099" style="position:absolute;visibility:visible;mso-wrap-style:square" from="1862,12953" to="10535,129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" strokeweight="2.25pt">
                  <v:stroke dashstyle="1 1" endcap="round"/>
                </v:line>
                <v:group id="Group 95" o:spid="_x0000_s1100" style="position:absolute;left:8100;top:7414;width:1377;height:683" coordorigin="4241,7000" coordsize="1218,6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">
                  <v:shape id="AutoShape 96" o:spid="_x0000_s1101" type="#_x0000_t87" style="position:absolute;left:4241;top:7063;width:158;height: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">
                    <v:textbox inset="1mm,1mm,1mm,1mm"/>
                  </v:shape>
                  <v:shape id="Text Box 97" o:spid="_x0000_s1102" type="#_x0000_t202" style="position:absolute;left:4307;top:7000;width:1152;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" filled="f" stroked="f">
                    <v:textbox inset="1mm,1mm,1mm,1mm">
                      <w:txbxContent>
                        <w:p w14:paraId="3CE5C09C" w14:textId="03D74014" w:rsidR="00D24948" w:rsidRPr="007B23C8" w:rsidRDefault="00D24948" w:rsidP="00BE0AB0">
                          <w:pPr>
                            <w:rPr>
                              <w:spacing w:val="-10"/>
                              <w:position w:val="6"/>
                              <w:sz w:val="16"/>
                            </w:rPr>
                          </w:pPr>
                          <w:r>
                            <w:rPr>
                              <w:rFonts w:hint="eastAsia"/>
                              <w:spacing w:val="-10"/>
                              <w:position w:val="6"/>
                              <w:sz w:val="16"/>
                            </w:rPr>
                            <w:t>C</w:t>
                          </w:r>
                          <w:r>
                            <w:rPr>
                              <w:spacing w:val="-10"/>
                              <w:position w:val="6"/>
                              <w:sz w:val="16"/>
                            </w:rPr>
                            <w:t>heck logs</w:t>
                          </w:r>
                          <w:r w:rsidRPr="00CF1D7B">
                            <w:rPr>
                              <w:spacing w:val="-10"/>
                              <w:position w:val="6"/>
                              <w:sz w:val="16"/>
                            </w:rPr>
                            <w:t>*</w:t>
                          </w:r>
                          <w:r>
                            <w:rPr>
                              <w:spacing w:val="-10"/>
                              <w:position w:val="6"/>
                              <w:sz w:val="16"/>
                            </w:rPr>
                            <w:t>1</w:t>
                          </w:r>
                        </w:p>
                      </w:txbxContent>
                    </v:textbox>
                  </v:shape>
                </v:group>
                <v:shape id="Text Box 99" o:spid="_x0000_s1103" type="#_x0000_t202" style="position:absolute;left:6532;top:8478;width:1845;height: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">
                  <v:textbox inset="1mm,1mm,1mm,1mm">
                    <w:txbxContent>
                      <w:p w14:paraId="65204C79" w14:textId="77777777" w:rsidR="00D24948" w:rsidRDefault="00D24948" w:rsidP="00063358">
                        <w:pPr>
                          <w:jc w:val="center"/>
                          <w:rPr>
                            <w:position w:val="6"/>
                            <w:sz w:val="16"/>
                          </w:rPr>
                        </w:pPr>
                        <w:r w:rsidRPr="003C03E5">
                          <w:rPr>
                            <w:position w:val="6"/>
                            <w:sz w:val="16"/>
                          </w:rPr>
                          <w:t>Investigate past cases</w:t>
                        </w:r>
                      </w:p>
                      <w:p w14:paraId="33E457CB" w14:textId="2F6C3DA6" w:rsidR="00D24948" w:rsidRDefault="00D24948" w:rsidP="00BE0AB0">
                        <w:pPr>
                          <w:jc w:val="center"/>
                          <w:rPr>
                            <w:position w:val="6"/>
                            <w:sz w:val="16"/>
                          </w:rPr>
                        </w:pPr>
                      </w:p>
                    </w:txbxContent>
                  </v:textbox>
                </v:shape>
                <v:shape id="Freeform 100" o:spid="_x0000_s1104" style="position:absolute;left:8247;top:9902;width:854;height:352;visibility:visible;mso-wrap-style:square;v-text-anchor:top" coordsize="854,3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" path="m,352r854,l854,e" filled="f" strokeweight="2.25pt">
                  <v:stroke endarrow="block"/>
                  <v:path arrowok="t" o:connecttype="custom" o:connectlocs="0,352;854,352;854,0" o:connectangles="0,0,0"/>
                </v:shape>
                <v:line id="Line 101" o:spid="_x0000_s1105" style="position:absolute;visibility:visible;mso-wrap-style:square" from="4627,9634" to="7122,96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" strokeweight="2.25pt"/>
                <v:line id="Line 102" o:spid="_x0000_s1106" style="position:absolute;flip:x;visibility:visible;mso-wrap-style:square" from="7725,9634" to="8780,96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" strokeweight="2.25pt">
                  <v:stroke startarrow="block"/>
                </v:line>
                <v:rect id="Rectangle 103" o:spid="_x0000_s1107" style="position:absolute;left:5050;top:11350;width:1125;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" filled="f">
                  <v:textbox inset="1mm,1mm,1mm,1mm"/>
                </v:rect>
                <v:shape id="AutoShape 106" o:spid="_x0000_s1108" type="#_x0000_t87" style="position:absolute;left:6230;top:11380;width:119;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">
                  <v:textbox inset="1mm,1mm,1mm,1mm"/>
                </v:shape>
                <v:group id="Group 107" o:spid="_x0000_s1109" style="position:absolute;left:1876;top:11301;width:2683;height:750" coordorigin="1128,11698" coordsize="2683,7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">
                  <v:shape id="AutoShape 108" o:spid="_x0000_s1110" type="#_x0000_t9" style="position:absolute;left:1128;top:11698;width:2683;height:7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" adj="4196">
                    <v:textbox inset="1mm,1mm,1mm,1mm"/>
                  </v:shape>
                  <v:shape id="Text Box 111" o:spid="_x0000_s1111" type="#_x0000_t202" style="position:absolute;left:1591;top:11761;width:1919;height:6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" filled="f" stroked="f">
                    <v:textbox inset="1mm,1mm,1mm,1mm">
                      <w:txbxContent>
                        <w:p w14:paraId="4544D477" w14:textId="77777777" w:rsidR="00D24948" w:rsidRDefault="00D24948" w:rsidP="00237DE6">
                          <w:pPr>
                            <w:pStyle w:val="Body1"/>
                            <w:spacing w:before="0" w:line="0" w:lineRule="atLeast"/>
                            <w:ind w:left="0"/>
                            <w:rPr>
                              <w:rFonts w:eastAsia="ＭＳ 明朝"/>
                            </w:rPr>
                          </w:pPr>
                          <w:r>
                            <w:rPr>
                              <w:rFonts w:eastAsia="ＭＳ 明朝" w:hint="eastAsia"/>
                              <w:sz w:val="16"/>
                            </w:rPr>
                            <w:t>Did a failure reappear by performing a test to reproduce a failure?</w:t>
                          </w:r>
                        </w:p>
                        <w:p w14:paraId="156B1EDB" w14:textId="6685CE76" w:rsidR="00D24948" w:rsidRDefault="00D24948" w:rsidP="00BE0AB0">
                          <w:pPr>
                            <w:rPr>
                              <w:spacing w:val="-20"/>
                              <w:position w:val="6"/>
                              <w:sz w:val="16"/>
                            </w:rPr>
                          </w:pPr>
                        </w:p>
                      </w:txbxContent>
                    </v:textbox>
                  </v:shape>
                </v:group>
                <v:shape id="Freeform 115" o:spid="_x0000_s1112" style="position:absolute;left:5735;top:7033;width:1691;height:2343;visibility:visible;mso-wrap-style:square;v-text-anchor:top" coordsize="1708,4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" path="m,4922c,4704,,4487,,4269l,,1708,e" filled="f" strokeweight="2.25pt">
                  <v:stroke endarrow="block"/>
                  <v:path arrowok="t" o:connecttype="custom" o:connectlocs="0,2343;0,2032;0,0;1691,0" o:connectangles="0,0,0,0"/>
                </v:shape>
                <v:line id="Line 116" o:spid="_x0000_s1113" style="position:absolute;flip:y;visibility:visible;mso-wrap-style:square" from="5705,9900" to="5705,113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" strokeweight="2.25pt"/>
                <v:shape id="Freeform 117" o:spid="_x0000_s1114" style="position:absolute;left:7440;top:5434;width:960;height:2064;visibility:visible;mso-wrap-style:square;v-text-anchor:top" coordsize="990,2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" path="m990,r,210l,210,,2115e" filled="f" strokeweight="2.25pt">
                  <v:stroke endarrow="block"/>
                  <v:path arrowok="t" o:connecttype="custom" o:connectlocs="960,0;960,205;0,205;0,2064" o:connectangles="0,0,0,0"/>
                </v:shape>
                <v:shape id="Text Box 118" o:spid="_x0000_s1115" type="#_x0000_t202" style="position:absolute;left:7643;top:10944;width:3840;height: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" filled="f">
                  <v:stroke dashstyle="1 1"/>
                  <v:textbox inset="1mm,1mm,1mm,1mm">
                    <w:txbxContent>
                      <w:p w14:paraId="5DA68341" w14:textId="54044814" w:rsidR="00D24948" w:rsidRPr="00DA6CEC" w:rsidRDefault="00D24948" w:rsidP="00BE0AB0">
                        <w:pPr>
                          <w:spacing w:line="0" w:lineRule="atLeast"/>
                          <w:rPr>
                            <w:spacing w:val="-10"/>
                            <w:position w:val="6"/>
                            <w:sz w:val="16"/>
                          </w:rPr>
                        </w:pPr>
                        <w:r w:rsidRPr="00CF1D7B">
                          <w:rPr>
                            <w:spacing w:val="-10"/>
                            <w:position w:val="6"/>
                            <w:sz w:val="16"/>
                          </w:rPr>
                          <w:t>*</w:t>
                        </w:r>
                        <w:r>
                          <w:rPr>
                            <w:spacing w:val="-10"/>
                            <w:position w:val="6"/>
                            <w:sz w:val="16"/>
                          </w:rPr>
                          <w:t>1</w:t>
                        </w:r>
                        <w:r w:rsidRPr="007B23C8" w:rsidDel="00575745">
                          <w:rPr>
                            <w:rFonts w:hint="eastAsia"/>
                            <w:spacing w:val="-10"/>
                            <w:position w:val="6"/>
                            <w:sz w:val="16"/>
                          </w:rPr>
                          <w:t xml:space="preserve"> </w:t>
                        </w:r>
                        <w:r>
                          <w:rPr>
                            <w:spacing w:val="-10"/>
                            <w:position w:val="6"/>
                            <w:sz w:val="16"/>
                          </w:rPr>
                          <w:t>:</w:t>
                        </w:r>
                        <w:r w:rsidRPr="007B23C8">
                          <w:rPr>
                            <w:rFonts w:hint="eastAsia"/>
                            <w:spacing w:val="-10"/>
                            <w:position w:val="6"/>
                            <w:sz w:val="16"/>
                          </w:rPr>
                          <w:t xml:space="preserve">  </w:t>
                        </w:r>
                        <w:r w:rsidRPr="00575745">
                          <w:rPr>
                            <w:spacing w:val="-10"/>
                            <w:position w:val="6"/>
                            <w:sz w:val="16"/>
                          </w:rPr>
                          <w:t>Check logs: See 4 chapter</w:t>
                        </w:r>
                      </w:p>
                    </w:txbxContent>
                  </v:textbox>
                </v:shape>
                <v:shape id="Freeform 31" o:spid="_x0000_s1116" style="position:absolute;left:5195;top:4008;width:502;height:811;rotation:-90;visibility:visible;mso-wrap-style:square;v-text-anchor:top" coordsize="3435,6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" path="m3435,r,675l,675e" filled="f" strokeweight="2.25pt">
                  <v:stroke endarrow="block"/>
                  <v:path arrowok="t" o:connecttype="custom" o:connectlocs="502,0;502,811;0,811" o:connectangles="0,0,0"/>
                </v:shape>
                <v:shape id="Text Box 54" o:spid="_x0000_s1117" type="#_x0000_t202" style="position:absolute;left:1665;top:12945;width:3518;height: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" filled="f" stroked="f">
                  <v:textbox inset="1mm,1mm,1mm,1mm">
                    <w:txbxContent>
                      <w:p w14:paraId="69FEB87E" w14:textId="0CD24308" w:rsidR="00D24948" w:rsidRPr="000958D9" w:rsidRDefault="00D24948" w:rsidP="00BE0AB0">
                        <w:pPr>
                          <w:rPr>
                            <w:b/>
                            <w:spacing w:val="-20"/>
                            <w:position w:val="6"/>
                            <w:sz w:val="24"/>
                          </w:rPr>
                        </w:pPr>
                        <w:r w:rsidRPr="000958D9">
                          <w:rPr>
                            <w:b/>
                            <w:spacing w:val="-20"/>
                            <w:position w:val="6"/>
                            <w:sz w:val="24"/>
                          </w:rPr>
                          <w:t>(</w:t>
                        </w:r>
                        <w:r>
                          <w:rPr>
                            <w:b/>
                            <w:spacing w:val="-20"/>
                            <w:position w:val="6"/>
                            <w:sz w:val="24"/>
                          </w:rPr>
                          <w:t>ESC/CTSC/APSC</w:t>
                        </w:r>
                        <w:r w:rsidRPr="000958D9">
                          <w:rPr>
                            <w:b/>
                            <w:spacing w:val="-20"/>
                            <w:position w:val="6"/>
                            <w:sz w:val="24"/>
                          </w:rPr>
                          <w:t>)</w:t>
                        </w:r>
                      </w:p>
                    </w:txbxContent>
                  </v:textbox>
                </v:shape>
              </v:group>
            </w:pict>
          </mc:Fallback>
        </mc:AlternateContent>
      </w:r>
    </w:p>
    <w:p w14:paraId="1B8F231D" w14:textId="77777777" w:rsidR="00BE0AB0" w:rsidRPr="00440202" w:rsidRDefault="00BE0AB0" w:rsidP="00357BE3">
      <w:pPr>
        <w:pStyle w:val="default"/>
        <w:rPr>
          <w:rFonts w:ascii="Times New Roman" w:hAnsi="Times New Roman"/>
        </w:rPr>
      </w:pPr>
    </w:p>
    <w:p w14:paraId="5D42D511" w14:textId="77777777" w:rsidR="00BE0AB0" w:rsidRPr="00440202" w:rsidRDefault="00BE0AB0" w:rsidP="00357BE3">
      <w:pPr>
        <w:pStyle w:val="default"/>
        <w:rPr>
          <w:rFonts w:ascii="Times New Roman" w:hAnsi="Times New Roman"/>
        </w:rPr>
      </w:pPr>
    </w:p>
    <w:p w14:paraId="67F4DC98" w14:textId="77777777" w:rsidR="00BE0AB0" w:rsidRPr="00440202" w:rsidRDefault="00BE0AB0" w:rsidP="00357BE3">
      <w:pPr>
        <w:pStyle w:val="default"/>
        <w:rPr>
          <w:rFonts w:ascii="Times New Roman" w:hAnsi="Times New Roman"/>
        </w:rPr>
      </w:pPr>
    </w:p>
    <w:p w14:paraId="37BF90E1" w14:textId="77777777" w:rsidR="00BE0AB0" w:rsidRPr="00440202" w:rsidRDefault="00BE0AB0" w:rsidP="00357BE3">
      <w:pPr>
        <w:pStyle w:val="default"/>
        <w:rPr>
          <w:rFonts w:ascii="Times New Roman" w:hAnsi="Times New Roman"/>
        </w:rPr>
      </w:pPr>
    </w:p>
    <w:p w14:paraId="4B25E386" w14:textId="77777777" w:rsidR="00BE0AB0" w:rsidRPr="00440202" w:rsidRDefault="00BE0AB0" w:rsidP="00357BE3">
      <w:pPr>
        <w:pStyle w:val="default"/>
        <w:rPr>
          <w:rFonts w:ascii="Times New Roman" w:hAnsi="Times New Roman"/>
        </w:rPr>
      </w:pPr>
    </w:p>
    <w:p w14:paraId="07967914" w14:textId="77777777" w:rsidR="00BE0AB0" w:rsidRPr="00440202" w:rsidRDefault="00BE0AB0" w:rsidP="00357BE3">
      <w:pPr>
        <w:pStyle w:val="default"/>
        <w:rPr>
          <w:rFonts w:ascii="Times New Roman" w:hAnsi="Times New Roman"/>
        </w:rPr>
      </w:pPr>
    </w:p>
    <w:p w14:paraId="32AFAF3C" w14:textId="77777777" w:rsidR="00BE0AB0" w:rsidRPr="00440202" w:rsidRDefault="00BE0AB0" w:rsidP="00357BE3">
      <w:pPr>
        <w:pStyle w:val="default"/>
        <w:rPr>
          <w:rFonts w:ascii="Times New Roman" w:hAnsi="Times New Roman"/>
        </w:rPr>
      </w:pPr>
    </w:p>
    <w:p w14:paraId="18E268C4" w14:textId="77777777" w:rsidR="00BE0AB0" w:rsidRPr="00440202" w:rsidRDefault="00BE0AB0" w:rsidP="00357BE3">
      <w:pPr>
        <w:pStyle w:val="default"/>
        <w:rPr>
          <w:rFonts w:ascii="Times New Roman" w:hAnsi="Times New Roman"/>
        </w:rPr>
      </w:pPr>
    </w:p>
    <w:p w14:paraId="40D9E41F" w14:textId="77777777" w:rsidR="00BE0AB0" w:rsidRPr="00440202" w:rsidRDefault="00BE0AB0" w:rsidP="00357BE3">
      <w:pPr>
        <w:pStyle w:val="default"/>
        <w:rPr>
          <w:rFonts w:ascii="Times New Roman" w:hAnsi="Times New Roman"/>
        </w:rPr>
      </w:pPr>
    </w:p>
    <w:p w14:paraId="02114698" w14:textId="77777777" w:rsidR="00BE0AB0" w:rsidRPr="00440202" w:rsidRDefault="00BE0AB0" w:rsidP="00357BE3">
      <w:pPr>
        <w:pStyle w:val="default"/>
        <w:rPr>
          <w:rFonts w:ascii="Times New Roman" w:hAnsi="Times New Roman"/>
        </w:rPr>
      </w:pPr>
    </w:p>
    <w:p w14:paraId="6BCDD3B6" w14:textId="77777777" w:rsidR="00BE0AB0" w:rsidRPr="00440202" w:rsidRDefault="00BE0AB0" w:rsidP="00357BE3">
      <w:pPr>
        <w:pStyle w:val="default"/>
        <w:rPr>
          <w:rFonts w:ascii="Times New Roman" w:hAnsi="Times New Roman"/>
        </w:rPr>
      </w:pPr>
    </w:p>
    <w:p w14:paraId="523FEA8C" w14:textId="77777777" w:rsidR="00BE0AB0" w:rsidRPr="00440202" w:rsidRDefault="00BE0AB0" w:rsidP="00357BE3">
      <w:pPr>
        <w:pStyle w:val="default"/>
        <w:rPr>
          <w:rFonts w:ascii="Times New Roman" w:hAnsi="Times New Roman"/>
        </w:rPr>
      </w:pPr>
    </w:p>
    <w:p w14:paraId="7915F052" w14:textId="77777777" w:rsidR="00BE0AB0" w:rsidRPr="00440202" w:rsidRDefault="00BE0AB0" w:rsidP="00357BE3">
      <w:pPr>
        <w:pStyle w:val="default"/>
        <w:rPr>
          <w:rFonts w:ascii="Times New Roman" w:hAnsi="Times New Roman"/>
        </w:rPr>
      </w:pPr>
    </w:p>
    <w:p w14:paraId="59B17678" w14:textId="77777777" w:rsidR="00BE0AB0" w:rsidRPr="00440202" w:rsidRDefault="00BE0AB0" w:rsidP="00357BE3">
      <w:pPr>
        <w:pStyle w:val="default"/>
        <w:rPr>
          <w:rFonts w:ascii="Times New Roman" w:hAnsi="Times New Roman"/>
        </w:rPr>
      </w:pPr>
    </w:p>
    <w:p w14:paraId="081ABD07" w14:textId="77777777" w:rsidR="00BE0AB0" w:rsidRPr="00440202" w:rsidRDefault="00BE0AB0" w:rsidP="00357BE3">
      <w:pPr>
        <w:pStyle w:val="default"/>
        <w:rPr>
          <w:rFonts w:ascii="Times New Roman" w:hAnsi="Times New Roman"/>
        </w:rPr>
      </w:pPr>
    </w:p>
    <w:p w14:paraId="04D26A72" w14:textId="77777777" w:rsidR="00BE0AB0" w:rsidRPr="00440202" w:rsidRDefault="00BE0AB0" w:rsidP="00357BE3">
      <w:pPr>
        <w:pStyle w:val="default"/>
        <w:rPr>
          <w:rFonts w:ascii="Times New Roman" w:hAnsi="Times New Roman"/>
        </w:rPr>
      </w:pPr>
    </w:p>
    <w:p w14:paraId="174A5409" w14:textId="77777777" w:rsidR="00BE0AB0" w:rsidRPr="00440202" w:rsidRDefault="00BE0AB0" w:rsidP="00357BE3">
      <w:pPr>
        <w:pStyle w:val="default"/>
        <w:rPr>
          <w:rFonts w:ascii="Times New Roman" w:hAnsi="Times New Roman"/>
        </w:rPr>
      </w:pPr>
    </w:p>
    <w:p w14:paraId="19868EBA" w14:textId="77777777" w:rsidR="00463FFB" w:rsidRPr="00440202" w:rsidRDefault="00463FFB" w:rsidP="00357BE3">
      <w:pPr>
        <w:pStyle w:val="default"/>
        <w:rPr>
          <w:rFonts w:ascii="Times New Roman" w:hAnsi="Times New Roman"/>
        </w:rPr>
      </w:pPr>
    </w:p>
    <w:p w14:paraId="5A1E248D" w14:textId="77777777" w:rsidR="00463FFB" w:rsidRPr="00440202" w:rsidRDefault="00463FFB" w:rsidP="00357BE3">
      <w:pPr>
        <w:pStyle w:val="default"/>
        <w:rPr>
          <w:rFonts w:ascii="Times New Roman" w:hAnsi="Times New Roman"/>
        </w:rPr>
      </w:pPr>
    </w:p>
    <w:p w14:paraId="516D0ACA" w14:textId="77777777" w:rsidR="00463FFB" w:rsidRPr="00440202" w:rsidRDefault="00463FFB" w:rsidP="00357BE3">
      <w:pPr>
        <w:pStyle w:val="default"/>
        <w:rPr>
          <w:rFonts w:ascii="Times New Roman" w:hAnsi="Times New Roman"/>
        </w:rPr>
      </w:pPr>
    </w:p>
    <w:p w14:paraId="5F43D1DB" w14:textId="77777777" w:rsidR="00463FFB" w:rsidRPr="00440202" w:rsidRDefault="00463FFB" w:rsidP="00357BE3">
      <w:pPr>
        <w:pStyle w:val="default"/>
        <w:rPr>
          <w:rFonts w:ascii="Times New Roman" w:hAnsi="Times New Roman"/>
        </w:rPr>
      </w:pPr>
    </w:p>
    <w:p w14:paraId="47D69CAB" w14:textId="77777777" w:rsidR="00463FFB" w:rsidRPr="00440202" w:rsidRDefault="00463FFB" w:rsidP="00357BE3">
      <w:pPr>
        <w:pStyle w:val="default"/>
        <w:rPr>
          <w:rFonts w:ascii="Times New Roman" w:hAnsi="Times New Roman"/>
        </w:rPr>
      </w:pPr>
    </w:p>
    <w:p w14:paraId="0F452B5C" w14:textId="77777777" w:rsidR="00463FFB" w:rsidRPr="00440202" w:rsidRDefault="00463FFB" w:rsidP="00357BE3">
      <w:pPr>
        <w:pStyle w:val="default"/>
        <w:rPr>
          <w:rFonts w:ascii="Times New Roman" w:hAnsi="Times New Roman"/>
        </w:rPr>
      </w:pPr>
    </w:p>
    <w:p w14:paraId="6B9D16BA" w14:textId="085C68C0" w:rsidR="00463FFB" w:rsidRPr="00440202" w:rsidRDefault="00356D39" w:rsidP="00357BE3">
      <w:pPr>
        <w:pStyle w:val="default"/>
        <w:rPr>
          <w:rFonts w:ascii="Times New Roman" w:hAnsi="Times New Roman"/>
        </w:rPr>
      </w:pPr>
      <w:r w:rsidRPr="00440202">
        <w:rPr>
          <w:rFonts w:ascii="Times New Roman" w:hAnsi="Times New Roman"/>
          <w:noProof/>
        </w:rPr>
        <mc:AlternateContent>
          <mc:Choice Requires="wps">
            <w:drawing>
              <wp:anchor distT="0" distB="0" distL="114300" distR="114300" simplePos="0" relativeHeight="251656231" behindDoc="0" locked="0" layoutInCell="1" allowOverlap="1" wp14:anchorId="060EB803" wp14:editId="785CD88D">
                <wp:simplePos x="0" y="0"/>
                <wp:positionH relativeFrom="column">
                  <wp:posOffset>2353310</wp:posOffset>
                </wp:positionH>
                <wp:positionV relativeFrom="paragraph">
                  <wp:posOffset>170180</wp:posOffset>
                </wp:positionV>
                <wp:extent cx="715645" cy="666750"/>
                <wp:effectExtent l="0" t="0" r="8255" b="0"/>
                <wp:wrapNone/>
                <wp:docPr id="10897" name="Text Box 10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5645" cy="66675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34C4B7F" w14:textId="77777777" w:rsidR="00D24948" w:rsidRDefault="00D24948" w:rsidP="00356D39">
                            <w:pPr>
                              <w:pStyle w:val="Body1"/>
                              <w:spacing w:before="0" w:line="0" w:lineRule="atLeast"/>
                              <w:ind w:left="0"/>
                              <w:rPr>
                                <w:rFonts w:eastAsia="ＭＳ 明朝"/>
                                <w:sz w:val="16"/>
                              </w:rPr>
                            </w:pPr>
                            <w:r>
                              <w:rPr>
                                <w:rFonts w:eastAsia="ＭＳ 明朝" w:hint="eastAsia"/>
                                <w:sz w:val="16"/>
                              </w:rPr>
                              <w:t>Collect environment data when a failure reappeared</w:t>
                            </w:r>
                          </w:p>
                        </w:txbxContent>
                      </wps:txbx>
                      <wps:bodyPr rot="0" vert="horz" wrap="square" lIns="36000" tIns="36000" rIns="36000" bIns="36000" anchor="t" anchorCtr="0" upright="1">
                        <a:noAutofit/>
                      </wps:bodyPr>
                    </wps:wsp>
                  </a:graphicData>
                </a:graphic>
              </wp:anchor>
            </w:drawing>
          </mc:Choice>
          <mc:Fallback>
            <w:pict>
              <v:shape w14:anchorId="060EB803" id="Text Box 1012" o:spid="_x0000_s1118" type="#_x0000_t202" style="position:absolute;left:0;text-align:left;margin-left:185.3pt;margin-top:13.4pt;width:56.35pt;height:52.5pt;z-index:25165623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" filled="f" stroked="f">
                <v:textbox inset="1mm,1mm,1mm,1mm">
                  <w:txbxContent>
                    <w:p w14:paraId="734C4B7F" w14:textId="77777777" w:rsidR="00D24948" w:rsidRDefault="00D24948" w:rsidP="00356D39">
                      <w:pPr>
                        <w:pStyle w:val="Body1"/>
                        <w:spacing w:before="0" w:line="0" w:lineRule="atLeast"/>
                        <w:ind w:left="0"/>
                        <w:rPr>
                          <w:rFonts w:eastAsia="ＭＳ 明朝"/>
                          <w:sz w:val="16"/>
                        </w:rPr>
                      </w:pPr>
                      <w:r>
                        <w:rPr>
                          <w:rFonts w:eastAsia="ＭＳ 明朝" w:hint="eastAsia"/>
                          <w:sz w:val="16"/>
                        </w:rPr>
                        <w:t>Collect environment data when a failure reappeared</w:t>
                      </w:r>
                    </w:p>
                  </w:txbxContent>
                </v:textbox>
              </v:shape>
            </w:pict>
          </mc:Fallback>
        </mc:AlternateContent>
      </w:r>
    </w:p>
    <w:p w14:paraId="047DC127" w14:textId="77777777" w:rsidR="00463FFB" w:rsidRPr="00440202" w:rsidRDefault="00463FFB" w:rsidP="00357BE3">
      <w:pPr>
        <w:pStyle w:val="default"/>
        <w:rPr>
          <w:rFonts w:ascii="Times New Roman" w:hAnsi="Times New Roman"/>
        </w:rPr>
      </w:pPr>
    </w:p>
    <w:p w14:paraId="6767B814" w14:textId="2C60FABB" w:rsidR="00463FFB" w:rsidRPr="00440202" w:rsidRDefault="00463FFB" w:rsidP="00357BE3">
      <w:pPr>
        <w:pStyle w:val="default"/>
        <w:rPr>
          <w:rFonts w:ascii="Times New Roman" w:hAnsi="Times New Roman"/>
        </w:rPr>
      </w:pPr>
    </w:p>
    <w:p w14:paraId="110DB8FA" w14:textId="26FE6459" w:rsidR="00463FFB" w:rsidRPr="00440202" w:rsidRDefault="00463FFB" w:rsidP="00357BE3">
      <w:pPr>
        <w:pStyle w:val="default"/>
        <w:rPr>
          <w:rFonts w:ascii="Times New Roman" w:hAnsi="Times New Roman"/>
        </w:rPr>
      </w:pPr>
    </w:p>
    <w:p w14:paraId="567DFCE6" w14:textId="77777777" w:rsidR="00463FFB" w:rsidRPr="00440202" w:rsidRDefault="00463FFB" w:rsidP="00357BE3">
      <w:pPr>
        <w:pStyle w:val="default"/>
        <w:rPr>
          <w:rFonts w:ascii="Times New Roman" w:hAnsi="Times New Roman"/>
        </w:rPr>
      </w:pPr>
    </w:p>
    <w:p w14:paraId="3A5BF898" w14:textId="77777777" w:rsidR="00463FFB" w:rsidRPr="00440202" w:rsidRDefault="00463FFB" w:rsidP="00357BE3">
      <w:pPr>
        <w:pStyle w:val="default"/>
        <w:rPr>
          <w:rFonts w:ascii="Times New Roman" w:hAnsi="Times New Roman"/>
        </w:rPr>
      </w:pPr>
    </w:p>
    <w:p w14:paraId="755CAE6A" w14:textId="77777777" w:rsidR="00463FFB" w:rsidRPr="00440202" w:rsidRDefault="00463FFB" w:rsidP="00357BE3">
      <w:pPr>
        <w:pStyle w:val="default"/>
        <w:rPr>
          <w:rFonts w:ascii="Times New Roman" w:hAnsi="Times New Roman"/>
        </w:rPr>
      </w:pPr>
    </w:p>
    <w:p w14:paraId="7F9C187B" w14:textId="77777777" w:rsidR="00463FFB" w:rsidRPr="00440202" w:rsidRDefault="00463FFB" w:rsidP="00357BE3">
      <w:pPr>
        <w:pStyle w:val="default"/>
        <w:rPr>
          <w:rFonts w:ascii="Times New Roman" w:hAnsi="Times New Roman"/>
        </w:rPr>
      </w:pPr>
    </w:p>
    <w:p w14:paraId="2264302E" w14:textId="77777777" w:rsidR="00463FFB" w:rsidRPr="00440202" w:rsidRDefault="00463FFB" w:rsidP="00357BE3">
      <w:pPr>
        <w:pStyle w:val="default"/>
        <w:rPr>
          <w:rFonts w:ascii="Times New Roman" w:hAnsi="Times New Roman"/>
        </w:rPr>
      </w:pPr>
    </w:p>
    <w:p w14:paraId="7899142C" w14:textId="77777777" w:rsidR="00463FFB" w:rsidRPr="00440202" w:rsidRDefault="00463FFB" w:rsidP="00357BE3">
      <w:pPr>
        <w:pStyle w:val="default"/>
        <w:rPr>
          <w:rFonts w:ascii="Times New Roman" w:hAnsi="Times New Roman"/>
        </w:rPr>
      </w:pPr>
    </w:p>
    <w:p w14:paraId="5B1EF18C" w14:textId="4B735ECC" w:rsidR="00522071" w:rsidRPr="00440202" w:rsidRDefault="00522071" w:rsidP="00031B53">
      <w:pPr>
        <w:pStyle w:val="a6"/>
      </w:pPr>
      <w:r w:rsidRPr="00440202">
        <w:t xml:space="preserve">Figure </w:t>
      </w:r>
      <w:r w:rsidR="00B84913" w:rsidRPr="00440202">
        <w:fldChar w:fldCharType="begin"/>
      </w:r>
      <w:r w:rsidR="00B84913" w:rsidRPr="00440202">
        <w:instrText xml:space="preserve"> STYLEREF 1 \s </w:instrText>
      </w:r>
      <w:r w:rsidR="00B84913" w:rsidRPr="00440202">
        <w:fldChar w:fldCharType="separate"/>
      </w:r>
      <w:r w:rsidR="00BF65A4">
        <w:rPr>
          <w:noProof/>
        </w:rPr>
        <w:t>3</w:t>
      </w:r>
      <w:r w:rsidR="00B84913" w:rsidRPr="00440202">
        <w:fldChar w:fldCharType="end"/>
      </w:r>
      <w:r w:rsidR="00B84913" w:rsidRPr="00440202">
        <w:noBreakHyphen/>
      </w:r>
      <w:r w:rsidR="00B84913" w:rsidRPr="00440202">
        <w:fldChar w:fldCharType="begin"/>
      </w:r>
      <w:r w:rsidR="00B84913" w:rsidRPr="00440202">
        <w:instrText xml:space="preserve"> SEQ Figure \* ARABIC \s 1 </w:instrText>
      </w:r>
      <w:r w:rsidR="00B84913" w:rsidRPr="00440202">
        <w:fldChar w:fldCharType="separate"/>
      </w:r>
      <w:r w:rsidR="00BF65A4">
        <w:rPr>
          <w:noProof/>
        </w:rPr>
        <w:t>1</w:t>
      </w:r>
      <w:r w:rsidR="00B84913" w:rsidRPr="00440202">
        <w:fldChar w:fldCharType="end"/>
      </w:r>
      <w:r w:rsidRPr="00440202">
        <w:t xml:space="preserve"> </w:t>
      </w:r>
      <w:r w:rsidR="00D41637" w:rsidRPr="00440202">
        <w:t>Log Analysis Procedure for Common Services</w:t>
      </w:r>
    </w:p>
    <w:p w14:paraId="78D99937" w14:textId="77777777" w:rsidR="00463FFB" w:rsidRPr="00440202" w:rsidRDefault="00463FFB" w:rsidP="00357BE3">
      <w:pPr>
        <w:pStyle w:val="default"/>
        <w:rPr>
          <w:rFonts w:ascii="Times New Roman" w:hAnsi="Times New Roman"/>
        </w:rPr>
      </w:pPr>
    </w:p>
    <w:p w14:paraId="4ED7C4B9" w14:textId="77777777" w:rsidR="00AC79BA" w:rsidRPr="00440202" w:rsidRDefault="00BE0AB0" w:rsidP="00357BE3">
      <w:pPr>
        <w:pStyle w:val="default"/>
        <w:rPr>
          <w:rFonts w:ascii="Times New Roman" w:hAnsi="Times New Roman"/>
        </w:rPr>
      </w:pPr>
      <w:r w:rsidRPr="00440202">
        <w:rPr>
          <w:rFonts w:ascii="Times New Roman" w:hAnsi="Times New Roman"/>
        </w:rPr>
        <w:br w:type="page"/>
      </w:r>
    </w:p>
    <w:p w14:paraId="46A2BCDB" w14:textId="2FADC8AE" w:rsidR="00AC79BA" w:rsidRPr="00440202" w:rsidRDefault="007F5E81" w:rsidP="00F11479">
      <w:pPr>
        <w:pStyle w:val="2"/>
        <w:rPr>
          <w:rFonts w:ascii="Times New Roman" w:hAnsi="Times New Roman"/>
        </w:rPr>
      </w:pPr>
      <w:bookmarkStart w:id="50" w:name="_Toc41916573"/>
      <w:r w:rsidRPr="00440202">
        <w:rPr>
          <w:rFonts w:ascii="Times New Roman" w:hAnsi="Times New Roman"/>
        </w:rPr>
        <w:lastRenderedPageBreak/>
        <w:t>Information to be acquired in the environment in which the error occurred</w:t>
      </w:r>
      <w:bookmarkEnd w:id="50"/>
    </w:p>
    <w:p w14:paraId="6C33FA9E" w14:textId="38F896ED" w:rsidR="00AC79BA" w:rsidRPr="00440202" w:rsidRDefault="006D0467" w:rsidP="007B23C8">
      <w:pPr>
        <w:pStyle w:val="default"/>
        <w:ind w:leftChars="100" w:left="210"/>
        <w:rPr>
          <w:rFonts w:ascii="Times New Roman" w:hAnsi="Times New Roman"/>
          <w:lang w:val="en-GB"/>
        </w:rPr>
      </w:pPr>
      <w:r w:rsidRPr="00440202">
        <w:rPr>
          <w:rFonts w:ascii="Times New Roman" w:hAnsi="Times New Roman"/>
          <w:lang w:val="en-GB"/>
        </w:rPr>
        <w:t>The information to be acquired in the environment in which the error occurred is as follows.</w:t>
      </w:r>
    </w:p>
    <w:p w14:paraId="2122702B" w14:textId="72612F94" w:rsidR="00175A76" w:rsidRPr="00440202" w:rsidRDefault="001B6385" w:rsidP="00031B53">
      <w:pPr>
        <w:pStyle w:val="a6"/>
      </w:pPr>
      <w:r w:rsidRPr="00440202">
        <w:t xml:space="preserve">Table </w:t>
      </w:r>
      <w:r w:rsidR="000A50CE" w:rsidRPr="00440202">
        <w:fldChar w:fldCharType="begin"/>
      </w:r>
      <w:r w:rsidR="000A50CE" w:rsidRPr="00440202">
        <w:instrText xml:space="preserve"> STYLEREF 1 \s </w:instrText>
      </w:r>
      <w:r w:rsidR="000A50CE" w:rsidRPr="00440202">
        <w:fldChar w:fldCharType="separate"/>
      </w:r>
      <w:r w:rsidR="005114ED">
        <w:rPr>
          <w:noProof/>
        </w:rPr>
        <w:t>3</w:t>
      </w:r>
      <w:r w:rsidR="000A50CE" w:rsidRPr="00440202">
        <w:fldChar w:fldCharType="end"/>
      </w:r>
      <w:r w:rsidR="000A50CE" w:rsidRPr="00440202">
        <w:noBreakHyphen/>
      </w:r>
      <w:r w:rsidR="000A50CE" w:rsidRPr="00440202">
        <w:fldChar w:fldCharType="begin"/>
      </w:r>
      <w:r w:rsidR="000A50CE" w:rsidRPr="00440202">
        <w:instrText xml:space="preserve"> SEQ Table \* ARABIC \s 1 </w:instrText>
      </w:r>
      <w:r w:rsidR="000A50CE" w:rsidRPr="00440202">
        <w:fldChar w:fldCharType="separate"/>
      </w:r>
      <w:r w:rsidR="005114ED">
        <w:rPr>
          <w:noProof/>
        </w:rPr>
        <w:t>1</w:t>
      </w:r>
      <w:r w:rsidR="000A50CE" w:rsidRPr="00440202">
        <w:fldChar w:fldCharType="end"/>
      </w:r>
      <w:r w:rsidR="00175A76" w:rsidRPr="00440202">
        <w:t xml:space="preserve"> </w:t>
      </w:r>
      <w:r w:rsidR="001A200D" w:rsidRPr="00440202">
        <w:t>Data Necessary to be Collected in Failure Environment</w:t>
      </w:r>
    </w:p>
    <w:tbl>
      <w:tblPr>
        <w:tblW w:w="9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666"/>
        <w:gridCol w:w="2127"/>
        <w:gridCol w:w="6759"/>
      </w:tblGrid>
      <w:tr w:rsidR="00175A76" w:rsidRPr="00440202" w14:paraId="6CF4739D" w14:textId="77777777" w:rsidTr="00BC6DC2">
        <w:tc>
          <w:tcPr>
            <w:tcW w:w="666" w:type="dxa"/>
            <w:tcBorders>
              <w:top w:val="single" w:sz="4" w:space="0" w:color="auto"/>
              <w:left w:val="single" w:sz="4" w:space="0" w:color="auto"/>
              <w:bottom w:val="single" w:sz="4" w:space="0" w:color="auto"/>
              <w:right w:val="single" w:sz="4" w:space="0" w:color="auto"/>
              <w:tl2br w:val="nil"/>
              <w:tr2bl w:val="nil"/>
            </w:tcBorders>
            <w:shd w:val="pct20" w:color="auto" w:fill="auto"/>
          </w:tcPr>
          <w:p w14:paraId="4135E355" w14:textId="2C5B4D8D" w:rsidR="00175A76" w:rsidRPr="00440202" w:rsidRDefault="00247C23" w:rsidP="00FB1F46">
            <w:pPr>
              <w:pStyle w:val="default"/>
              <w:spacing w:line="0" w:lineRule="atLeast"/>
              <w:rPr>
                <w:rFonts w:ascii="Times New Roman" w:hAnsi="Times New Roman"/>
                <w:sz w:val="18"/>
                <w:szCs w:val="18"/>
                <w:lang w:val="en-US" w:eastAsia="ja-JP"/>
              </w:rPr>
            </w:pPr>
            <w:r w:rsidRPr="00440202">
              <w:rPr>
                <w:rFonts w:ascii="Times New Roman" w:hAnsi="Times New Roman"/>
                <w:sz w:val="18"/>
                <w:szCs w:val="18"/>
                <w:lang w:val="en-CA" w:eastAsia="ja-JP"/>
              </w:rPr>
              <w:t>No.</w:t>
            </w:r>
          </w:p>
        </w:tc>
        <w:tc>
          <w:tcPr>
            <w:tcW w:w="2127" w:type="dxa"/>
            <w:tcBorders>
              <w:top w:val="single" w:sz="4" w:space="0" w:color="auto"/>
              <w:left w:val="single" w:sz="4" w:space="0" w:color="auto"/>
              <w:bottom w:val="single" w:sz="4" w:space="0" w:color="auto"/>
              <w:right w:val="single" w:sz="4" w:space="0" w:color="auto"/>
              <w:tl2br w:val="nil"/>
              <w:tr2bl w:val="nil"/>
            </w:tcBorders>
            <w:shd w:val="pct20" w:color="auto" w:fill="auto"/>
          </w:tcPr>
          <w:p w14:paraId="4B5F192E" w14:textId="45BAEA8C" w:rsidR="00175A76" w:rsidRPr="00440202" w:rsidRDefault="004D1292" w:rsidP="00FB1F46">
            <w:pPr>
              <w:pStyle w:val="default"/>
              <w:spacing w:line="0" w:lineRule="atLeast"/>
              <w:rPr>
                <w:rFonts w:ascii="Times New Roman" w:hAnsi="Times New Roman"/>
                <w:sz w:val="18"/>
                <w:szCs w:val="18"/>
                <w:lang w:val="en-US" w:eastAsia="ja-JP"/>
              </w:rPr>
            </w:pPr>
            <w:r w:rsidRPr="00440202">
              <w:rPr>
                <w:rFonts w:ascii="Times New Roman" w:hAnsi="Times New Roman"/>
                <w:sz w:val="18"/>
                <w:szCs w:val="18"/>
                <w:lang w:val="en-US" w:eastAsia="ja-JP"/>
              </w:rPr>
              <w:t>Collected Information</w:t>
            </w:r>
          </w:p>
        </w:tc>
        <w:tc>
          <w:tcPr>
            <w:tcW w:w="6759" w:type="dxa"/>
            <w:tcBorders>
              <w:top w:val="single" w:sz="4" w:space="0" w:color="auto"/>
              <w:left w:val="single" w:sz="4" w:space="0" w:color="auto"/>
              <w:bottom w:val="single" w:sz="4" w:space="0" w:color="auto"/>
              <w:right w:val="single" w:sz="4" w:space="0" w:color="auto"/>
              <w:tl2br w:val="nil"/>
              <w:tr2bl w:val="nil"/>
            </w:tcBorders>
            <w:shd w:val="pct20" w:color="auto" w:fill="auto"/>
          </w:tcPr>
          <w:p w14:paraId="1A55E9BB" w14:textId="2EC4CBE9" w:rsidR="00175A76" w:rsidRPr="00440202" w:rsidRDefault="0028687F" w:rsidP="00FB1F46">
            <w:pPr>
              <w:pStyle w:val="default"/>
              <w:spacing w:line="0" w:lineRule="atLeast"/>
              <w:rPr>
                <w:rFonts w:ascii="Times New Roman" w:hAnsi="Times New Roman"/>
                <w:sz w:val="18"/>
                <w:szCs w:val="18"/>
                <w:lang w:val="en-US" w:eastAsia="ja-JP"/>
              </w:rPr>
            </w:pPr>
            <w:r w:rsidRPr="00440202">
              <w:rPr>
                <w:rFonts w:ascii="Times New Roman" w:hAnsi="Times New Roman"/>
                <w:sz w:val="18"/>
                <w:szCs w:val="18"/>
                <w:lang w:val="en-US" w:eastAsia="ja-JP"/>
              </w:rPr>
              <w:t>Information Contents</w:t>
            </w:r>
          </w:p>
        </w:tc>
      </w:tr>
      <w:tr w:rsidR="00175A76" w:rsidRPr="00440202" w14:paraId="7FE928D3" w14:textId="77777777" w:rsidTr="00BC6DC2">
        <w:tc>
          <w:tcPr>
            <w:tcW w:w="666" w:type="dxa"/>
          </w:tcPr>
          <w:p w14:paraId="79042F37" w14:textId="0F30F5E6" w:rsidR="00175A76" w:rsidRPr="00440202" w:rsidRDefault="0048406C" w:rsidP="00FB1F46">
            <w:pPr>
              <w:pStyle w:val="default"/>
              <w:spacing w:line="0" w:lineRule="atLeast"/>
              <w:rPr>
                <w:rFonts w:ascii="Times New Roman" w:hAnsi="Times New Roman"/>
                <w:sz w:val="18"/>
                <w:szCs w:val="18"/>
                <w:lang w:val="en-US" w:eastAsia="ja-JP"/>
              </w:rPr>
            </w:pPr>
            <w:r>
              <w:rPr>
                <w:rFonts w:ascii="Times New Roman" w:hAnsi="Times New Roman" w:hint="eastAsia"/>
                <w:sz w:val="18"/>
                <w:szCs w:val="18"/>
                <w:lang w:val="en-US" w:eastAsia="ja-JP"/>
              </w:rPr>
              <w:t>1</w:t>
            </w:r>
          </w:p>
        </w:tc>
        <w:tc>
          <w:tcPr>
            <w:tcW w:w="2127" w:type="dxa"/>
          </w:tcPr>
          <w:p w14:paraId="30944173" w14:textId="4ECF7552" w:rsidR="00175A76" w:rsidRPr="00440202" w:rsidRDefault="001119A6" w:rsidP="00FB1F46">
            <w:pPr>
              <w:pStyle w:val="default"/>
              <w:spacing w:line="0" w:lineRule="atLeast"/>
              <w:rPr>
                <w:rFonts w:ascii="Times New Roman" w:hAnsi="Times New Roman"/>
                <w:sz w:val="18"/>
                <w:szCs w:val="18"/>
                <w:lang w:val="en-US" w:eastAsia="ja-JP"/>
              </w:rPr>
            </w:pPr>
            <w:r w:rsidRPr="00440202">
              <w:rPr>
                <w:rFonts w:ascii="Times New Roman" w:hAnsi="Times New Roman"/>
                <w:sz w:val="18"/>
                <w:szCs w:val="18"/>
                <w:lang w:val="en-US" w:eastAsia="ja-JP"/>
              </w:rPr>
              <w:t>Operation Information</w:t>
            </w:r>
          </w:p>
        </w:tc>
        <w:tc>
          <w:tcPr>
            <w:tcW w:w="6759" w:type="dxa"/>
          </w:tcPr>
          <w:p w14:paraId="0189009D" w14:textId="5E668A31" w:rsidR="00175A76" w:rsidRPr="00440202" w:rsidRDefault="009E2A32" w:rsidP="00FB1F46">
            <w:pPr>
              <w:pStyle w:val="default"/>
              <w:spacing w:line="0" w:lineRule="atLeast"/>
              <w:rPr>
                <w:rFonts w:ascii="Times New Roman" w:hAnsi="Times New Roman"/>
                <w:sz w:val="18"/>
                <w:szCs w:val="18"/>
                <w:lang w:val="en-US" w:eastAsia="ja-JP"/>
              </w:rPr>
            </w:pPr>
            <w:r w:rsidRPr="00440202">
              <w:rPr>
                <w:rFonts w:ascii="Times New Roman" w:hAnsi="Times New Roman"/>
                <w:sz w:val="18"/>
                <w:szCs w:val="18"/>
                <w:lang w:val="en-US" w:eastAsia="ja-JP"/>
              </w:rPr>
              <w:t>Collect the operational information about the machine where the failure occurred at customer site and about the machine where tests to recreate the failure are occurring and also if the failure was duplicated by Hitachi Vantara.</w:t>
            </w:r>
          </w:p>
        </w:tc>
      </w:tr>
      <w:tr w:rsidR="00175A76" w:rsidRPr="00440202" w14:paraId="54EBFC97" w14:textId="77777777" w:rsidTr="00BC6DC2">
        <w:tc>
          <w:tcPr>
            <w:tcW w:w="666" w:type="dxa"/>
          </w:tcPr>
          <w:p w14:paraId="2ED023C9" w14:textId="57D5CCBC" w:rsidR="00175A76" w:rsidRPr="00440202" w:rsidRDefault="0048406C" w:rsidP="00FB1F46">
            <w:pPr>
              <w:pStyle w:val="default"/>
              <w:spacing w:line="0" w:lineRule="atLeast"/>
              <w:rPr>
                <w:rFonts w:ascii="Times New Roman" w:hAnsi="Times New Roman"/>
                <w:sz w:val="18"/>
                <w:szCs w:val="18"/>
                <w:lang w:val="en-US" w:eastAsia="ja-JP"/>
              </w:rPr>
            </w:pPr>
            <w:r>
              <w:rPr>
                <w:rFonts w:ascii="Times New Roman" w:hAnsi="Times New Roman" w:hint="eastAsia"/>
                <w:sz w:val="18"/>
                <w:szCs w:val="18"/>
                <w:lang w:val="en-US" w:eastAsia="ja-JP"/>
              </w:rPr>
              <w:t>2</w:t>
            </w:r>
          </w:p>
        </w:tc>
        <w:tc>
          <w:tcPr>
            <w:tcW w:w="2127" w:type="dxa"/>
          </w:tcPr>
          <w:p w14:paraId="01F9A213" w14:textId="1ED0597D" w:rsidR="00175A76" w:rsidRPr="00440202" w:rsidRDefault="00B64822" w:rsidP="00FB1F46">
            <w:pPr>
              <w:pStyle w:val="default"/>
              <w:spacing w:line="0" w:lineRule="atLeast"/>
              <w:rPr>
                <w:rFonts w:ascii="Times New Roman" w:hAnsi="Times New Roman"/>
                <w:sz w:val="18"/>
                <w:szCs w:val="18"/>
                <w:lang w:val="en-US" w:eastAsia="ja-JP"/>
              </w:rPr>
            </w:pPr>
            <w:r w:rsidRPr="00440202">
              <w:rPr>
                <w:rFonts w:ascii="Times New Roman" w:hAnsi="Times New Roman"/>
                <w:sz w:val="18"/>
                <w:szCs w:val="18"/>
                <w:lang w:val="en-US" w:eastAsia="ja-JP"/>
              </w:rPr>
              <w:t>Failure Occurrence Time</w:t>
            </w:r>
          </w:p>
        </w:tc>
        <w:tc>
          <w:tcPr>
            <w:tcW w:w="6759" w:type="dxa"/>
          </w:tcPr>
          <w:p w14:paraId="783CF0BA" w14:textId="09F6901D" w:rsidR="00175A76" w:rsidRPr="00440202" w:rsidRDefault="0098404A" w:rsidP="00FB1F46">
            <w:pPr>
              <w:pStyle w:val="default"/>
              <w:spacing w:line="0" w:lineRule="atLeast"/>
              <w:rPr>
                <w:rFonts w:ascii="Times New Roman" w:hAnsi="Times New Roman"/>
                <w:sz w:val="18"/>
                <w:szCs w:val="18"/>
                <w:lang w:val="en-US" w:eastAsia="ja-JP"/>
              </w:rPr>
            </w:pPr>
            <w:r w:rsidRPr="00440202">
              <w:rPr>
                <w:rFonts w:ascii="Times New Roman" w:hAnsi="Times New Roman"/>
                <w:sz w:val="18"/>
                <w:szCs w:val="18"/>
                <w:lang w:val="en-US" w:eastAsia="ja-JP"/>
              </w:rPr>
              <w:t>Document the failure occurrence time when failure occurred on the machine at the customer site as well as any date and time when the failure was reproduced.</w:t>
            </w:r>
          </w:p>
        </w:tc>
      </w:tr>
      <w:tr w:rsidR="00175A76" w:rsidRPr="00440202" w14:paraId="52FABA69" w14:textId="77777777" w:rsidTr="00BC6DC2">
        <w:tc>
          <w:tcPr>
            <w:tcW w:w="666" w:type="dxa"/>
          </w:tcPr>
          <w:p w14:paraId="7C4611C8" w14:textId="12D4E4B3" w:rsidR="00175A76" w:rsidRPr="00440202" w:rsidRDefault="0048406C" w:rsidP="00FB1F46">
            <w:pPr>
              <w:pStyle w:val="default"/>
              <w:spacing w:line="0" w:lineRule="atLeast"/>
              <w:rPr>
                <w:rFonts w:ascii="Times New Roman" w:hAnsi="Times New Roman"/>
                <w:sz w:val="18"/>
                <w:szCs w:val="18"/>
                <w:lang w:val="en-US" w:eastAsia="ja-JP"/>
              </w:rPr>
            </w:pPr>
            <w:r>
              <w:rPr>
                <w:rFonts w:ascii="Times New Roman" w:hAnsi="Times New Roman" w:hint="eastAsia"/>
                <w:sz w:val="18"/>
                <w:szCs w:val="18"/>
                <w:lang w:val="en-CA" w:eastAsia="ja-JP"/>
              </w:rPr>
              <w:t>3</w:t>
            </w:r>
          </w:p>
        </w:tc>
        <w:tc>
          <w:tcPr>
            <w:tcW w:w="2127" w:type="dxa"/>
          </w:tcPr>
          <w:p w14:paraId="27251933" w14:textId="4591325F" w:rsidR="00175A76" w:rsidRPr="00440202" w:rsidRDefault="00556FBF" w:rsidP="00FB1F46">
            <w:pPr>
              <w:pStyle w:val="default"/>
              <w:spacing w:line="0" w:lineRule="atLeast"/>
              <w:rPr>
                <w:rFonts w:ascii="Times New Roman" w:hAnsi="Times New Roman"/>
                <w:sz w:val="18"/>
                <w:szCs w:val="18"/>
                <w:lang w:val="en-US" w:eastAsia="ja-JP"/>
              </w:rPr>
            </w:pPr>
            <w:r w:rsidRPr="00440202">
              <w:rPr>
                <w:rFonts w:ascii="Times New Roman" w:hAnsi="Times New Roman"/>
                <w:sz w:val="18"/>
                <w:szCs w:val="18"/>
                <w:lang w:val="en-US" w:eastAsia="ja-JP"/>
              </w:rPr>
              <w:t>Server Log Data</w:t>
            </w:r>
          </w:p>
        </w:tc>
        <w:tc>
          <w:tcPr>
            <w:tcW w:w="6759" w:type="dxa"/>
          </w:tcPr>
          <w:p w14:paraId="55447099" w14:textId="1DCB42BB" w:rsidR="00175A76" w:rsidRPr="00440202" w:rsidRDefault="005E1D85" w:rsidP="00FB1F46">
            <w:pPr>
              <w:pStyle w:val="default"/>
              <w:spacing w:line="0" w:lineRule="atLeast"/>
              <w:rPr>
                <w:rFonts w:ascii="Times New Roman" w:hAnsi="Times New Roman"/>
                <w:sz w:val="18"/>
                <w:szCs w:val="18"/>
                <w:lang w:val="en-US" w:eastAsia="ja-JP"/>
              </w:rPr>
            </w:pPr>
            <w:r w:rsidRPr="00440202">
              <w:rPr>
                <w:rFonts w:ascii="Times New Roman" w:hAnsi="Times New Roman"/>
                <w:sz w:val="18"/>
                <w:szCs w:val="18"/>
                <w:lang w:val="en-US" w:eastAsia="ja-JP"/>
              </w:rPr>
              <w:t>Collect all logs by using "csgetras" command.</w:t>
            </w:r>
          </w:p>
          <w:p w14:paraId="2E0D7902" w14:textId="2279F9F7" w:rsidR="00175A76" w:rsidRPr="00440202" w:rsidRDefault="000D75FF" w:rsidP="00FB1F46">
            <w:pPr>
              <w:pStyle w:val="default"/>
              <w:spacing w:line="0" w:lineRule="atLeast"/>
              <w:rPr>
                <w:rFonts w:ascii="Times New Roman" w:hAnsi="Times New Roman"/>
                <w:sz w:val="18"/>
                <w:szCs w:val="18"/>
                <w:lang w:val="en-US" w:eastAsia="ja-JP"/>
              </w:rPr>
            </w:pPr>
            <w:r w:rsidRPr="00440202">
              <w:rPr>
                <w:rFonts w:ascii="Times New Roman" w:hAnsi="Times New Roman"/>
                <w:sz w:val="18"/>
                <w:szCs w:val="18"/>
                <w:lang w:val="en-US" w:eastAsia="ja-JP"/>
              </w:rPr>
              <w:t>(See "Hitachi Ops Center Installation and Configuration Guide" for details on how to use the csgetras command.)</w:t>
            </w:r>
          </w:p>
          <w:p w14:paraId="3DA08AD4" w14:textId="6A9AD6C6" w:rsidR="00793B42" w:rsidRPr="00440202" w:rsidRDefault="00793B42" w:rsidP="00FB1F46">
            <w:pPr>
              <w:pStyle w:val="default"/>
              <w:spacing w:line="0" w:lineRule="atLeast"/>
              <w:rPr>
                <w:rFonts w:ascii="Times New Roman" w:hAnsi="Times New Roman"/>
                <w:sz w:val="18"/>
                <w:szCs w:val="18"/>
                <w:lang w:val="en-US" w:eastAsia="ja-JP"/>
              </w:rPr>
            </w:pPr>
            <w:r w:rsidRPr="00440202">
              <w:rPr>
                <w:rFonts w:ascii="Times New Roman" w:hAnsi="Times New Roman"/>
                <w:sz w:val="18"/>
                <w:szCs w:val="18"/>
                <w:lang w:val="en-US" w:eastAsia="ja-JP"/>
              </w:rPr>
              <w:t>Collect csgetras.log after using "csgetras" command.</w:t>
            </w:r>
          </w:p>
        </w:tc>
      </w:tr>
    </w:tbl>
    <w:p w14:paraId="4CF219B8" w14:textId="77777777" w:rsidR="00793E40" w:rsidRPr="00440202" w:rsidRDefault="00793E40" w:rsidP="00357BE3">
      <w:pPr>
        <w:pStyle w:val="default"/>
        <w:rPr>
          <w:rFonts w:ascii="Times New Roman" w:hAnsi="Times New Roman"/>
        </w:rPr>
      </w:pPr>
    </w:p>
    <w:p w14:paraId="79DEAB52" w14:textId="77777777" w:rsidR="00B3747A" w:rsidRPr="00440202" w:rsidRDefault="00CA64C7" w:rsidP="00357BE3">
      <w:pPr>
        <w:pStyle w:val="default"/>
        <w:rPr>
          <w:rFonts w:ascii="Times New Roman" w:hAnsi="Times New Roman"/>
        </w:rPr>
      </w:pPr>
      <w:r w:rsidRPr="00440202">
        <w:rPr>
          <w:rFonts w:ascii="Times New Roman" w:hAnsi="Times New Roman"/>
        </w:rPr>
        <w:br w:type="page"/>
      </w:r>
    </w:p>
    <w:p w14:paraId="6E5F6EAF" w14:textId="6D390A72" w:rsidR="00AC79BA" w:rsidRPr="00440202" w:rsidRDefault="001D256B" w:rsidP="00F11479">
      <w:pPr>
        <w:pStyle w:val="1"/>
        <w:rPr>
          <w:rFonts w:ascii="Times New Roman" w:hAnsi="Times New Roman"/>
        </w:rPr>
      </w:pPr>
      <w:bookmarkStart w:id="51" w:name="_Toc41916574"/>
      <w:r w:rsidRPr="00440202">
        <w:rPr>
          <w:rFonts w:ascii="Times New Roman" w:hAnsi="Times New Roman"/>
        </w:rPr>
        <w:lastRenderedPageBreak/>
        <w:t>Detailed Log Data</w:t>
      </w:r>
      <w:bookmarkEnd w:id="51"/>
    </w:p>
    <w:p w14:paraId="5E262031" w14:textId="4052B059" w:rsidR="00AC79BA" w:rsidRPr="00440202" w:rsidRDefault="00F445D4" w:rsidP="00EF1AAA">
      <w:pPr>
        <w:pStyle w:val="default"/>
        <w:ind w:leftChars="100" w:left="210"/>
        <w:rPr>
          <w:rFonts w:ascii="Times New Roman" w:hAnsi="Times New Roman"/>
        </w:rPr>
      </w:pPr>
      <w:r w:rsidRPr="00440202">
        <w:rPr>
          <w:rFonts w:ascii="Times New Roman" w:hAnsi="Times New Roman"/>
        </w:rPr>
        <w:t>This chapter describes the log information required for log analysis.</w:t>
      </w:r>
    </w:p>
    <w:p w14:paraId="77ADD1F0" w14:textId="034A4E8D" w:rsidR="00AC79BA" w:rsidRPr="00440202" w:rsidRDefault="001C7EC7" w:rsidP="00F11479">
      <w:pPr>
        <w:pStyle w:val="2"/>
        <w:rPr>
          <w:rFonts w:ascii="Times New Roman" w:hAnsi="Times New Roman"/>
        </w:rPr>
      </w:pPr>
      <w:bookmarkStart w:id="52" w:name="_Toc41916575"/>
      <w:r w:rsidRPr="00440202">
        <w:rPr>
          <w:rFonts w:ascii="Times New Roman" w:hAnsi="Times New Roman"/>
        </w:rPr>
        <w:t>Common Services</w:t>
      </w:r>
      <w:r w:rsidR="00F144C2" w:rsidRPr="00440202">
        <w:rPr>
          <w:rFonts w:ascii="Times New Roman" w:hAnsi="Times New Roman"/>
        </w:rPr>
        <w:t xml:space="preserve"> Log Information</w:t>
      </w:r>
      <w:bookmarkEnd w:id="52"/>
    </w:p>
    <w:p w14:paraId="7789E259" w14:textId="0313706B" w:rsidR="00AC79BA" w:rsidRPr="00440202" w:rsidRDefault="00AC79BA" w:rsidP="00665B2A">
      <w:pPr>
        <w:pStyle w:val="3"/>
        <w:rPr>
          <w:rFonts w:ascii="Times New Roman" w:hAnsi="Times New Roman"/>
          <w:bCs/>
        </w:rPr>
      </w:pPr>
      <w:bookmarkStart w:id="53" w:name="_Toc22131065"/>
      <w:bookmarkStart w:id="54" w:name="_Ref38378450"/>
      <w:bookmarkStart w:id="55" w:name="_Ref38378459"/>
      <w:bookmarkStart w:id="56" w:name="_Toc41916576"/>
      <w:bookmarkEnd w:id="53"/>
      <w:r w:rsidRPr="00440202">
        <w:rPr>
          <w:rFonts w:ascii="Times New Roman" w:hAnsi="Times New Roman"/>
          <w:bCs/>
        </w:rPr>
        <w:t>Server</w:t>
      </w:r>
      <w:r w:rsidR="00F445D4" w:rsidRPr="00440202">
        <w:rPr>
          <w:rFonts w:ascii="Times New Roman" w:hAnsi="Times New Roman"/>
          <w:bCs/>
        </w:rPr>
        <w:t xml:space="preserve"> </w:t>
      </w:r>
      <w:r w:rsidR="00F445D4" w:rsidRPr="00440202">
        <w:rPr>
          <w:rFonts w:ascii="Times New Roman" w:hAnsi="Times New Roman"/>
          <w:bCs/>
          <w:lang w:eastAsia="ja-JP"/>
        </w:rPr>
        <w:t>log file</w:t>
      </w:r>
      <w:bookmarkEnd w:id="54"/>
      <w:bookmarkEnd w:id="55"/>
      <w:bookmarkEnd w:id="56"/>
    </w:p>
    <w:p w14:paraId="2C90C7EE" w14:textId="2E945F15" w:rsidR="00A0470D" w:rsidRPr="00440202" w:rsidRDefault="00BE6979" w:rsidP="00665B2A">
      <w:pPr>
        <w:pStyle w:val="affa"/>
        <w:numPr>
          <w:ilvl w:val="0"/>
          <w:numId w:val="51"/>
        </w:numPr>
        <w:ind w:leftChars="0"/>
        <w:jc w:val="left"/>
        <w:outlineLvl w:val="4"/>
        <w:rPr>
          <w:rFonts w:ascii="Times New Roman" w:hAnsi="Times New Roman"/>
          <w:b/>
          <w:sz w:val="24"/>
          <w:szCs w:val="20"/>
          <w:lang w:val="en-CA"/>
        </w:rPr>
      </w:pPr>
      <w:bookmarkStart w:id="57" w:name="_Hlk22129685"/>
      <w:r w:rsidRPr="00440202">
        <w:rPr>
          <w:rFonts w:ascii="Times New Roman" w:hAnsi="Times New Roman"/>
          <w:b/>
          <w:sz w:val="24"/>
          <w:szCs w:val="20"/>
          <w:lang w:val="en-CA"/>
        </w:rPr>
        <w:t>csportal.log</w:t>
      </w:r>
    </w:p>
    <w:bookmarkEnd w:id="57"/>
    <w:p w14:paraId="7629242F" w14:textId="151DE9C9" w:rsidR="004D5066" w:rsidRPr="00440202" w:rsidRDefault="008A1C05" w:rsidP="000C178F">
      <w:pPr>
        <w:pStyle w:val="affa"/>
        <w:ind w:leftChars="0" w:left="630"/>
        <w:jc w:val="left"/>
        <w:rPr>
          <w:rFonts w:ascii="Times New Roman" w:hAnsi="Times New Roman"/>
          <w:szCs w:val="20"/>
        </w:rPr>
      </w:pPr>
      <w:r w:rsidRPr="00440202">
        <w:rPr>
          <w:rFonts w:ascii="Times New Roman" w:hAnsi="Times New Roman"/>
          <w:szCs w:val="20"/>
        </w:rPr>
        <w:t xml:space="preserve">This log file </w:t>
      </w:r>
      <w:r w:rsidR="00D25454">
        <w:rPr>
          <w:rFonts w:ascii="Times New Roman" w:hAnsi="Times New Roman"/>
          <w:szCs w:val="20"/>
        </w:rPr>
        <w:t>indicates</w:t>
      </w:r>
      <w:r w:rsidRPr="00440202">
        <w:rPr>
          <w:rFonts w:ascii="Times New Roman" w:hAnsi="Times New Roman"/>
          <w:szCs w:val="20"/>
        </w:rPr>
        <w:t xml:space="preserve"> standard output information when starting Common Services.</w:t>
      </w:r>
    </w:p>
    <w:p w14:paraId="4E7AEFE0" w14:textId="77777777" w:rsidR="00C877DA" w:rsidRPr="00440202" w:rsidRDefault="00C877DA" w:rsidP="000C178F">
      <w:pPr>
        <w:pStyle w:val="affa"/>
        <w:ind w:leftChars="0" w:left="630"/>
        <w:jc w:val="left"/>
        <w:rPr>
          <w:rFonts w:ascii="Times New Roman" w:hAnsi="Times New Roman"/>
          <w:szCs w:val="20"/>
        </w:rPr>
      </w:pPr>
    </w:p>
    <w:p w14:paraId="58CAE4B8" w14:textId="49B3B23D" w:rsidR="00961F06" w:rsidRPr="00440202" w:rsidRDefault="000B646D" w:rsidP="00C877DA">
      <w:pPr>
        <w:ind w:left="420" w:firstLineChars="100" w:firstLine="210"/>
        <w:rPr>
          <w:rFonts w:ascii="Times New Roman" w:hAnsi="Times New Roman"/>
          <w:szCs w:val="20"/>
        </w:rPr>
      </w:pPr>
      <w:r w:rsidRPr="00440202">
        <w:rPr>
          <w:rFonts w:ascii="Times New Roman" w:hAnsi="Times New Roman"/>
          <w:szCs w:val="20"/>
        </w:rPr>
        <w:t xml:space="preserve">File location: </w:t>
      </w:r>
      <w:r w:rsidR="00961F06" w:rsidRPr="00440202">
        <w:rPr>
          <w:rFonts w:ascii="Times New Roman" w:hAnsi="Times New Roman"/>
          <w:i/>
          <w:iCs/>
          <w:szCs w:val="20"/>
        </w:rPr>
        <w:t>&lt;log-directory&gt;</w:t>
      </w:r>
      <w:r w:rsidR="00961F06" w:rsidRPr="00440202">
        <w:rPr>
          <w:rFonts w:ascii="Times New Roman" w:hAnsi="Times New Roman"/>
          <w:szCs w:val="20"/>
        </w:rPr>
        <w:t>/csportal.log</w:t>
      </w:r>
    </w:p>
    <w:p w14:paraId="414F5A12" w14:textId="6D4D0239" w:rsidR="00C877DA" w:rsidRPr="00440202" w:rsidRDefault="00C877DA" w:rsidP="00C877DA">
      <w:pPr>
        <w:ind w:left="420" w:firstLineChars="100" w:firstLine="210"/>
        <w:jc w:val="left"/>
        <w:rPr>
          <w:rFonts w:ascii="Times New Roman" w:hAnsi="Times New Roman"/>
          <w:szCs w:val="20"/>
        </w:rPr>
      </w:pPr>
      <w:r w:rsidRPr="00440202">
        <w:rPr>
          <w:rFonts w:ascii="Times New Roman" w:hAnsi="Times New Roman"/>
          <w:szCs w:val="20"/>
        </w:rPr>
        <w:t>Examples:</w:t>
      </w:r>
    </w:p>
    <w:p w14:paraId="0DC9A11C" w14:textId="379E764C" w:rsidR="00C877DA" w:rsidRPr="00440202" w:rsidRDefault="00C877DA" w:rsidP="00C877DA">
      <w:pPr>
        <w:ind w:left="420" w:firstLineChars="400" w:firstLine="840"/>
        <w:jc w:val="left"/>
        <w:rPr>
          <w:rFonts w:ascii="Times New Roman" w:hAnsi="Times New Roman"/>
          <w:szCs w:val="20"/>
        </w:rPr>
      </w:pPr>
      <w:r w:rsidRPr="00440202">
        <w:rPr>
          <w:rFonts w:ascii="Times New Roman" w:hAnsi="Times New Roman"/>
          <w:szCs w:val="20"/>
        </w:rPr>
        <w:t>[</w:t>
      </w:r>
      <w:r w:rsidR="00AE7DFA">
        <w:rPr>
          <w:rFonts w:ascii="Times New Roman" w:hAnsi="Times New Roman"/>
        </w:rPr>
        <w:t>Hitachi</w:t>
      </w:r>
      <w:r w:rsidRPr="00440202">
        <w:rPr>
          <w:rFonts w:ascii="Times New Roman" w:hAnsi="Times New Roman"/>
          <w:szCs w:val="20"/>
        </w:rPr>
        <w:t xml:space="preserve"> Edition] [Linux]</w:t>
      </w:r>
      <w:r w:rsidRPr="00440202">
        <w:rPr>
          <w:rFonts w:ascii="Times New Roman" w:hAnsi="Times New Roman"/>
        </w:rPr>
        <w:t xml:space="preserve"> </w:t>
      </w:r>
      <w:r w:rsidRPr="00440202">
        <w:rPr>
          <w:rFonts w:ascii="Times New Roman" w:hAnsi="Times New Roman"/>
          <w:szCs w:val="20"/>
        </w:rPr>
        <w:t>/var/log/hitachi/CommonService/csportal.log</w:t>
      </w:r>
    </w:p>
    <w:p w14:paraId="76018B12" w14:textId="2B174BFA" w:rsidR="00C877DA" w:rsidRPr="00440202" w:rsidRDefault="00C877DA" w:rsidP="00C877DA">
      <w:pPr>
        <w:ind w:left="420" w:firstLineChars="400" w:firstLine="840"/>
        <w:jc w:val="left"/>
        <w:rPr>
          <w:rFonts w:ascii="Times New Roman" w:hAnsi="Times New Roman"/>
          <w:szCs w:val="20"/>
        </w:rPr>
      </w:pPr>
      <w:r w:rsidRPr="00440202">
        <w:rPr>
          <w:rFonts w:ascii="Times New Roman" w:hAnsi="Times New Roman"/>
          <w:szCs w:val="20"/>
        </w:rPr>
        <w:t>[HPE Edition]</w:t>
      </w:r>
      <w:r w:rsidRPr="00440202">
        <w:rPr>
          <w:rFonts w:ascii="Times New Roman" w:hAnsi="Times New Roman"/>
        </w:rPr>
        <w:t xml:space="preserve"> </w:t>
      </w:r>
      <w:r w:rsidRPr="00440202">
        <w:rPr>
          <w:rFonts w:ascii="Times New Roman" w:hAnsi="Times New Roman"/>
          <w:szCs w:val="20"/>
        </w:rPr>
        <w:t>[Linux]</w:t>
      </w:r>
      <w:r w:rsidRPr="00440202">
        <w:rPr>
          <w:rFonts w:ascii="Times New Roman" w:hAnsi="Times New Roman"/>
        </w:rPr>
        <w:t xml:space="preserve"> </w:t>
      </w:r>
      <w:r w:rsidRPr="00440202">
        <w:rPr>
          <w:rFonts w:ascii="Times New Roman" w:hAnsi="Times New Roman"/>
          <w:szCs w:val="20"/>
        </w:rPr>
        <w:t>/var/log/CVXPAE/CommonService/csportal.log</w:t>
      </w:r>
    </w:p>
    <w:p w14:paraId="37CA773C" w14:textId="77777777" w:rsidR="00C877DA" w:rsidRPr="00440202" w:rsidRDefault="00C877DA" w:rsidP="00C877DA">
      <w:pPr>
        <w:jc w:val="left"/>
        <w:rPr>
          <w:rFonts w:ascii="Times New Roman" w:hAnsi="Times New Roman"/>
          <w:szCs w:val="20"/>
        </w:rPr>
      </w:pPr>
    </w:p>
    <w:p w14:paraId="7440CC14" w14:textId="04297E64" w:rsidR="00581332" w:rsidRPr="00440202" w:rsidRDefault="000E2D28" w:rsidP="00581332">
      <w:pPr>
        <w:tabs>
          <w:tab w:val="left" w:pos="7680"/>
        </w:tabs>
        <w:snapToGrid w:val="0"/>
        <w:spacing w:before="120" w:after="120"/>
        <w:jc w:val="left"/>
        <w:rPr>
          <w:rFonts w:ascii="Times New Roman" w:hAnsi="Times New Roman"/>
          <w:b/>
          <w:sz w:val="20"/>
          <w:szCs w:val="20"/>
          <w:lang w:val="en-CA"/>
        </w:rPr>
      </w:pPr>
      <w:r w:rsidRPr="00440202">
        <w:rPr>
          <w:rFonts w:ascii="Times New Roman" w:hAnsi="Times New Roman"/>
          <w:noProof/>
          <w:szCs w:val="20"/>
        </w:rPr>
        <mc:AlternateContent>
          <mc:Choice Requires="wpg">
            <w:drawing>
              <wp:anchor distT="0" distB="0" distL="114300" distR="114300" simplePos="0" relativeHeight="251656223" behindDoc="0" locked="0" layoutInCell="1" allowOverlap="1" wp14:anchorId="2038E704" wp14:editId="1CECA3EB">
                <wp:simplePos x="0" y="0"/>
                <wp:positionH relativeFrom="column">
                  <wp:posOffset>4356651</wp:posOffset>
                </wp:positionH>
                <wp:positionV relativeFrom="paragraph">
                  <wp:posOffset>195677</wp:posOffset>
                </wp:positionV>
                <wp:extent cx="1022949" cy="250166"/>
                <wp:effectExtent l="38100" t="0" r="6350" b="55245"/>
                <wp:wrapNone/>
                <wp:docPr id="4" name="Group 39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2949" cy="250166"/>
                          <a:chOff x="4707" y="2636"/>
                          <a:chExt cx="952" cy="282"/>
                        </a:xfrm>
                      </wpg:grpSpPr>
                      <wps:wsp>
                        <wps:cNvPr id="7" name="Text Box 3975"/>
                        <wps:cNvSpPr txBox="1">
                          <a:spLocks noChangeArrowheads="1"/>
                        </wps:cNvSpPr>
                        <wps:spPr bwMode="auto">
                          <a:xfrm>
                            <a:off x="4865" y="2636"/>
                            <a:ext cx="794" cy="28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D5E324A" w14:textId="434E1C61" w:rsidR="00D24948" w:rsidRDefault="00D24948" w:rsidP="000C178F">
                              <w:pPr>
                                <w:snapToGrid w:val="0"/>
                                <w:jc w:val="left"/>
                                <w:rPr>
                                  <w:b/>
                                  <w:color w:val="0000FF"/>
                                  <w:sz w:val="16"/>
                                </w:rPr>
                              </w:pPr>
                              <w:r>
                                <w:rPr>
                                  <w:rFonts w:eastAsia="ＭＳ Ｐ明朝"/>
                                  <w:b/>
                                  <w:bCs/>
                                  <w:color w:val="0000FF"/>
                                  <w:sz w:val="16"/>
                                  <w:highlight w:val="lightGray"/>
                                </w:rPr>
                                <w:t>Standard output information</w:t>
                              </w:r>
                            </w:p>
                          </w:txbxContent>
                        </wps:txbx>
                        <wps:bodyPr rot="0" vert="horz" wrap="square" lIns="0" tIns="0" rIns="0" bIns="0" anchor="t" anchorCtr="0" upright="1">
                          <a:noAutofit/>
                        </wps:bodyPr>
                      </wps:wsp>
                      <wps:wsp>
                        <wps:cNvPr id="11" name="Line 3976"/>
                        <wps:cNvCnPr/>
                        <wps:spPr bwMode="auto">
                          <a:xfrm flipH="1">
                            <a:off x="4707" y="2740"/>
                            <a:ext cx="149" cy="170"/>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w14:anchorId="2038E704" id="Group 3974" o:spid="_x0000_s1119" style="position:absolute;margin-left:343.05pt;margin-top:15.4pt;width:80.55pt;height:19.7pt;z-index:251656223" coordorigin="4707,2636" coordsize="952,2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">
                <v:shape id="Text Box 3975" o:spid="_x0000_s1120" type="#_x0000_t202" style="position:absolute;left:4865;top:2636;width:794;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" filled="f" stroked="f">
                  <v:textbox inset="0,0,0,0">
                    <w:txbxContent>
                      <w:p w14:paraId="2D5E324A" w14:textId="434E1C61" w:rsidR="00D24948" w:rsidRDefault="00D24948" w:rsidP="000C178F">
                        <w:pPr>
                          <w:snapToGrid w:val="0"/>
                          <w:jc w:val="left"/>
                          <w:rPr>
                            <w:b/>
                            <w:color w:val="0000FF"/>
                            <w:sz w:val="16"/>
                          </w:rPr>
                        </w:pPr>
                        <w:r>
                          <w:rPr>
                            <w:rFonts w:eastAsia="ＭＳ Ｐ明朝"/>
                            <w:b/>
                            <w:bCs/>
                            <w:color w:val="0000FF"/>
                            <w:sz w:val="16"/>
                            <w:highlight w:val="lightGray"/>
                          </w:rPr>
                          <w:t>Standard output information</w:t>
                        </w:r>
                      </w:p>
                    </w:txbxContent>
                  </v:textbox>
                </v:shape>
                <v:line id="Line 3976" o:spid="_x0000_s1121" style="position:absolute;flip:x;visibility:visible;mso-wrap-style:square" from="4707,2740" to="4856,29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">
                  <v:stroke endarrow="block" endarrowwidth="narrow" endarrowlength="short"/>
                </v:line>
              </v:group>
            </w:pict>
          </mc:Fallback>
        </mc:AlternateContent>
      </w:r>
      <w:r w:rsidR="003A2545" w:rsidRPr="00440202">
        <w:rPr>
          <w:rFonts w:ascii="Times New Roman" w:hAnsi="Times New Roman"/>
          <w:noProof/>
        </w:rPr>
        <mc:AlternateContent>
          <mc:Choice Requires="wps">
            <w:drawing>
              <wp:anchor distT="0" distB="0" distL="114300" distR="114300" simplePos="0" relativeHeight="251656215" behindDoc="0" locked="0" layoutInCell="1" allowOverlap="1" wp14:anchorId="153CC0D2" wp14:editId="3D592A3D">
                <wp:simplePos x="0" y="0"/>
                <wp:positionH relativeFrom="column">
                  <wp:posOffset>233045</wp:posOffset>
                </wp:positionH>
                <wp:positionV relativeFrom="paragraph">
                  <wp:posOffset>139065</wp:posOffset>
                </wp:positionV>
                <wp:extent cx="5524500" cy="2800350"/>
                <wp:effectExtent l="0" t="0" r="19050" b="19050"/>
                <wp:wrapNone/>
                <wp:docPr id="14" name="Rectangle 36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24500" cy="2800350"/>
                        </a:xfrm>
                        <a:prstGeom prst="rect">
                          <a:avLst/>
                        </a:prstGeom>
                        <a:noFill/>
                        <a:ln w="9525">
                          <a:solidFill>
                            <a:srgbClr val="FF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79CDC91E" id="Rectangle 3660" o:spid="_x0000_s1026" style="position:absolute;left:0;text-align:left;margin-left:18.35pt;margin-top:10.95pt;width:435pt;height:220.5pt;z-index:2516562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" filled="f" strokecolor="red">
                <v:textbox inset="1mm,1mm,1mm,1mm"/>
              </v:rect>
            </w:pict>
          </mc:Fallback>
        </mc:AlternateContent>
      </w:r>
      <w:r w:rsidR="003A2545" w:rsidRPr="00440202">
        <w:rPr>
          <w:rFonts w:ascii="Times New Roman" w:hAnsi="Times New Roman"/>
          <w:b/>
          <w:noProof/>
          <w:sz w:val="20"/>
          <w:szCs w:val="20"/>
        </w:rPr>
        <mc:AlternateContent>
          <mc:Choice Requires="wps">
            <w:drawing>
              <wp:anchor distT="0" distB="0" distL="114300" distR="114300" simplePos="0" relativeHeight="251656214" behindDoc="0" locked="0" layoutInCell="1" allowOverlap="1" wp14:anchorId="50AF9B1D" wp14:editId="20B64506">
                <wp:simplePos x="0" y="0"/>
                <wp:positionH relativeFrom="page">
                  <wp:posOffset>1114425</wp:posOffset>
                </wp:positionH>
                <wp:positionV relativeFrom="paragraph">
                  <wp:posOffset>43815</wp:posOffset>
                </wp:positionV>
                <wp:extent cx="5723890" cy="2943225"/>
                <wp:effectExtent l="0" t="0" r="10160" b="28575"/>
                <wp:wrapNone/>
                <wp:docPr id="1" name="Rectangle 79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23890" cy="2943225"/>
                        </a:xfrm>
                        <a:prstGeom prst="rect">
                          <a:avLst/>
                        </a:prstGeom>
                        <a:solidFill>
                          <a:srgbClr val="FFFFFF"/>
                        </a:solidFill>
                        <a:ln w="9525">
                          <a:solidFill>
                            <a:srgbClr val="000000"/>
                          </a:solidFill>
                          <a:miter lim="800000"/>
                          <a:headEnd/>
                          <a:tailEnd/>
                        </a:ln>
                      </wps:spPr>
                      <wps:txbx>
                        <w:txbxContent>
                          <w:p w14:paraId="77A5B634" w14:textId="77777777" w:rsidR="00D24948" w:rsidRDefault="00D24948" w:rsidP="00581332">
                            <w:pPr>
                              <w:snapToGrid w:val="0"/>
                              <w:jc w:val="center"/>
                              <w:rPr>
                                <w:sz w:val="16"/>
                              </w:rPr>
                            </w:pPr>
                          </w:p>
                          <w:p w14:paraId="2B4BE041" w14:textId="77777777" w:rsidR="00D24948" w:rsidRPr="00C24DF8" w:rsidRDefault="00D24948" w:rsidP="00581332">
                            <w:pPr>
                              <w:snapToGrid w:val="0"/>
                              <w:jc w:val="left"/>
                              <w:rPr>
                                <w:sz w:val="16"/>
                              </w:rPr>
                            </w:pPr>
                            <w:r w:rsidRPr="00C24DF8">
                              <w:rPr>
                                <w:sz w:val="16"/>
                              </w:rPr>
                              <w:t>=========================================================================</w:t>
                            </w:r>
                          </w:p>
                          <w:p w14:paraId="18E6EA45" w14:textId="77777777" w:rsidR="00D24948" w:rsidRPr="00C24DF8" w:rsidRDefault="00D24948" w:rsidP="00581332">
                            <w:pPr>
                              <w:snapToGrid w:val="0"/>
                              <w:jc w:val="left"/>
                              <w:rPr>
                                <w:sz w:val="16"/>
                              </w:rPr>
                            </w:pPr>
                            <w:r w:rsidRPr="00C24DF8">
                              <w:rPr>
                                <w:sz w:val="16"/>
                              </w:rPr>
                              <w:t xml:space="preserve">  JBoss Bootstrap Environment</w:t>
                            </w:r>
                          </w:p>
                          <w:p w14:paraId="6DB60592" w14:textId="77777777" w:rsidR="00D24948" w:rsidRPr="00C24DF8" w:rsidRDefault="00D24948" w:rsidP="00581332">
                            <w:pPr>
                              <w:snapToGrid w:val="0"/>
                              <w:jc w:val="left"/>
                              <w:rPr>
                                <w:sz w:val="16"/>
                              </w:rPr>
                            </w:pPr>
                          </w:p>
                          <w:p w14:paraId="7B00AE31" w14:textId="77777777" w:rsidR="00D24948" w:rsidRPr="00C24DF8" w:rsidRDefault="00D24948" w:rsidP="00581332">
                            <w:pPr>
                              <w:snapToGrid w:val="0"/>
                              <w:jc w:val="left"/>
                              <w:rPr>
                                <w:sz w:val="16"/>
                              </w:rPr>
                            </w:pPr>
                            <w:r w:rsidRPr="00C24DF8">
                              <w:rPr>
                                <w:sz w:val="16"/>
                              </w:rPr>
                              <w:t xml:space="preserve">  JBOSS_HOME: /opt/hitachi/CommonService/keycloak</w:t>
                            </w:r>
                          </w:p>
                          <w:p w14:paraId="64278D40" w14:textId="77777777" w:rsidR="00D24948" w:rsidRPr="00C24DF8" w:rsidRDefault="00D24948" w:rsidP="00581332">
                            <w:pPr>
                              <w:snapToGrid w:val="0"/>
                              <w:jc w:val="left"/>
                              <w:rPr>
                                <w:sz w:val="16"/>
                              </w:rPr>
                            </w:pPr>
                          </w:p>
                          <w:p w14:paraId="5C62CF67" w14:textId="77777777" w:rsidR="00D24948" w:rsidRPr="00C24DF8" w:rsidRDefault="00D24948" w:rsidP="00581332">
                            <w:pPr>
                              <w:snapToGrid w:val="0"/>
                              <w:jc w:val="left"/>
                              <w:rPr>
                                <w:sz w:val="16"/>
                              </w:rPr>
                            </w:pPr>
                            <w:r w:rsidRPr="00C24DF8">
                              <w:rPr>
                                <w:sz w:val="16"/>
                              </w:rPr>
                              <w:t xml:space="preserve">  JAVA: /opt/hitachi/CommonService/jdk/bin/java</w:t>
                            </w:r>
                          </w:p>
                          <w:p w14:paraId="55BB859F" w14:textId="77777777" w:rsidR="00D24948" w:rsidRPr="00C24DF8" w:rsidRDefault="00D24948" w:rsidP="00581332">
                            <w:pPr>
                              <w:snapToGrid w:val="0"/>
                              <w:jc w:val="left"/>
                              <w:rPr>
                                <w:sz w:val="16"/>
                              </w:rPr>
                            </w:pPr>
                          </w:p>
                          <w:p w14:paraId="1602117C" w14:textId="77777777" w:rsidR="00D24948" w:rsidRPr="00C24DF8" w:rsidRDefault="00D24948" w:rsidP="00581332">
                            <w:pPr>
                              <w:snapToGrid w:val="0"/>
                              <w:jc w:val="left"/>
                              <w:rPr>
                                <w:sz w:val="16"/>
                              </w:rPr>
                            </w:pPr>
                            <w:r w:rsidRPr="00C24DF8">
                              <w:rPr>
                                <w:sz w:val="16"/>
                              </w:rPr>
                              <w:t xml:space="preserve">  JAVA_OPTS:  -server -Xms64m -Xmx512m -XX:MetaspaceSize=96M -XX:MaxMetaspaceSize=256m -Djava.net.preferIPv4Stack=true -Djboss.modules.system.pkgs=org.jboss.byteman -Djava.awt.headless=true -Dcom.sun.jndi.ldap.object.disableEndpointIdentification=true -Djboss.server.log.dir=/var/log/hitachi/CommonService/idp/log -Djavax.net.ssl.trustStore=/var/opt/hitachi/CommonService/tls/cacerts </w:t>
                            </w:r>
                          </w:p>
                          <w:p w14:paraId="68658B06" w14:textId="77777777" w:rsidR="00D24948" w:rsidRPr="00C24DF8" w:rsidRDefault="00D24948" w:rsidP="00581332">
                            <w:pPr>
                              <w:snapToGrid w:val="0"/>
                              <w:jc w:val="left"/>
                              <w:rPr>
                                <w:sz w:val="16"/>
                              </w:rPr>
                            </w:pPr>
                          </w:p>
                          <w:p w14:paraId="1A93623D" w14:textId="77777777" w:rsidR="00D24948" w:rsidRPr="00C24DF8" w:rsidRDefault="00D24948" w:rsidP="00581332">
                            <w:pPr>
                              <w:snapToGrid w:val="0"/>
                              <w:jc w:val="left"/>
                              <w:rPr>
                                <w:sz w:val="16"/>
                              </w:rPr>
                            </w:pPr>
                            <w:r w:rsidRPr="00C24DF8">
                              <w:rPr>
                                <w:sz w:val="16"/>
                              </w:rPr>
                              <w:t>=========================================================================</w:t>
                            </w:r>
                          </w:p>
                          <w:p w14:paraId="232C77B5" w14:textId="77777777" w:rsidR="00D24948" w:rsidRPr="00C24DF8" w:rsidRDefault="00D24948" w:rsidP="00581332">
                            <w:pPr>
                              <w:snapToGrid w:val="0"/>
                              <w:jc w:val="left"/>
                              <w:rPr>
                                <w:sz w:val="16"/>
                              </w:rPr>
                            </w:pPr>
                          </w:p>
                          <w:p w14:paraId="7BF92168" w14:textId="77777777" w:rsidR="00D24948" w:rsidRPr="00C24DF8" w:rsidRDefault="00D24948" w:rsidP="00581332">
                            <w:pPr>
                              <w:snapToGrid w:val="0"/>
                              <w:jc w:val="left"/>
                              <w:rPr>
                                <w:sz w:val="16"/>
                              </w:rPr>
                            </w:pPr>
                            <w:r w:rsidRPr="00C24DF8">
                              <w:rPr>
                                <w:sz w:val="16"/>
                              </w:rPr>
                              <w:t>[0m18:34:06,167 INFO  [org.jboss.modules] (main) JBoss Modules version 1.8.6.Final</w:t>
                            </w:r>
                          </w:p>
                          <w:p w14:paraId="1F839E00" w14:textId="77777777" w:rsidR="00D24948" w:rsidRDefault="00D24948" w:rsidP="00581332">
                            <w:pPr>
                              <w:snapToGrid w:val="0"/>
                              <w:jc w:val="left"/>
                              <w:rPr>
                                <w:sz w:val="16"/>
                              </w:rPr>
                            </w:pPr>
                            <w:r w:rsidRPr="00C24DF8">
                              <w:rPr>
                                <w:sz w:val="16"/>
                              </w:rPr>
                              <w:t>[0m[0m18:34:06,534 INFO  [org.jboss.msc] (main) JBoss MSC version 1.4.3.Final</w:t>
                            </w:r>
                          </w:p>
                          <w:p w14:paraId="17512C5C" w14:textId="46B9C76D" w:rsidR="00D24948" w:rsidRDefault="00D24948" w:rsidP="00581332">
                            <w:pPr>
                              <w:snapToGrid w:val="0"/>
                              <w:jc w:val="left"/>
                              <w:rPr>
                                <w:sz w:val="16"/>
                              </w:rPr>
                            </w:pPr>
                            <w:r>
                              <w:rPr>
                                <w:sz w:val="16"/>
                              </w:rPr>
                              <w:t>:</w:t>
                            </w:r>
                          </w:p>
                          <w:p w14:paraId="201F8E68" w14:textId="77777777" w:rsidR="00D24948" w:rsidRDefault="00D24948" w:rsidP="00581332">
                            <w:pPr>
                              <w:snapToGrid w:val="0"/>
                              <w:jc w:val="left"/>
                              <w:rPr>
                                <w:sz w:val="16"/>
                              </w:rPr>
                            </w:pPr>
                            <w:r w:rsidRPr="00DC2638">
                              <w:rPr>
                                <w:sz w:val="16"/>
                              </w:rPr>
                              <w:t>2019-10-23 11:06:13.325  INFO 13885 --- [main] c.h.s.o.portal.Sprint1104Application : Started Sprint1104Application in 11.453 seconds (JVM running for 12.36)</w:t>
                            </w:r>
                          </w:p>
                          <w:p w14:paraId="75A6DC1B" w14:textId="77777777" w:rsidR="00D24948" w:rsidRPr="00DC2638" w:rsidRDefault="00D24948" w:rsidP="00581332">
                            <w:pPr>
                              <w:snapToGrid w:val="0"/>
                              <w:jc w:val="left"/>
                              <w:rPr>
                                <w:sz w:val="16"/>
                              </w:rPr>
                            </w:pPr>
                            <w:r w:rsidRPr="0085266B">
                              <w:rPr>
                                <w:sz w:val="16"/>
                              </w:rPr>
                              <w:t>2019-10-23 11:06:13.459  INFO 13885 --- [           main] o.h.h.i.QueryTranslatorFactoryInitiator  : HHH000397: Using ASTQueryTranslatorFactory</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AF9B1D" id="Rectangle 7973" o:spid="_x0000_s1122" style="position:absolute;margin-left:87.75pt;margin-top:3.45pt;width:450.7pt;height:231.75pt;z-index:25165621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">
                <v:textbox inset="1mm,1mm,1mm,1mm">
                  <w:txbxContent>
                    <w:p w14:paraId="77A5B634" w14:textId="77777777" w:rsidR="00D24948" w:rsidRDefault="00D24948" w:rsidP="00581332">
                      <w:pPr>
                        <w:snapToGrid w:val="0"/>
                        <w:jc w:val="center"/>
                        <w:rPr>
                          <w:sz w:val="16"/>
                        </w:rPr>
                      </w:pPr>
                    </w:p>
                    <w:p w14:paraId="2B4BE041" w14:textId="77777777" w:rsidR="00D24948" w:rsidRPr="00C24DF8" w:rsidRDefault="00D24948" w:rsidP="00581332">
                      <w:pPr>
                        <w:snapToGrid w:val="0"/>
                        <w:jc w:val="left"/>
                        <w:rPr>
                          <w:sz w:val="16"/>
                        </w:rPr>
                      </w:pPr>
                      <w:r w:rsidRPr="00C24DF8">
                        <w:rPr>
                          <w:sz w:val="16"/>
                        </w:rPr>
                        <w:t>=========================================================================</w:t>
                      </w:r>
                    </w:p>
                    <w:p w14:paraId="18E6EA45" w14:textId="77777777" w:rsidR="00D24948" w:rsidRPr="00C24DF8" w:rsidRDefault="00D24948" w:rsidP="00581332">
                      <w:pPr>
                        <w:snapToGrid w:val="0"/>
                        <w:jc w:val="left"/>
                        <w:rPr>
                          <w:sz w:val="16"/>
                        </w:rPr>
                      </w:pPr>
                      <w:r w:rsidRPr="00C24DF8">
                        <w:rPr>
                          <w:sz w:val="16"/>
                        </w:rPr>
                        <w:t xml:space="preserve">  JBoss Bootstrap Environment</w:t>
                      </w:r>
                    </w:p>
                    <w:p w14:paraId="6DB60592" w14:textId="77777777" w:rsidR="00D24948" w:rsidRPr="00C24DF8" w:rsidRDefault="00D24948" w:rsidP="00581332">
                      <w:pPr>
                        <w:snapToGrid w:val="0"/>
                        <w:jc w:val="left"/>
                        <w:rPr>
                          <w:sz w:val="16"/>
                        </w:rPr>
                      </w:pPr>
                    </w:p>
                    <w:p w14:paraId="7B00AE31" w14:textId="77777777" w:rsidR="00D24948" w:rsidRPr="00C24DF8" w:rsidRDefault="00D24948" w:rsidP="00581332">
                      <w:pPr>
                        <w:snapToGrid w:val="0"/>
                        <w:jc w:val="left"/>
                        <w:rPr>
                          <w:sz w:val="16"/>
                        </w:rPr>
                      </w:pPr>
                      <w:r w:rsidRPr="00C24DF8">
                        <w:rPr>
                          <w:sz w:val="16"/>
                        </w:rPr>
                        <w:t xml:space="preserve">  JBOSS_HOME: /opt/hitachi/CommonService/keycloak</w:t>
                      </w:r>
                    </w:p>
                    <w:p w14:paraId="64278D40" w14:textId="77777777" w:rsidR="00D24948" w:rsidRPr="00C24DF8" w:rsidRDefault="00D24948" w:rsidP="00581332">
                      <w:pPr>
                        <w:snapToGrid w:val="0"/>
                        <w:jc w:val="left"/>
                        <w:rPr>
                          <w:sz w:val="16"/>
                        </w:rPr>
                      </w:pPr>
                    </w:p>
                    <w:p w14:paraId="5C62CF67" w14:textId="77777777" w:rsidR="00D24948" w:rsidRPr="00C24DF8" w:rsidRDefault="00D24948" w:rsidP="00581332">
                      <w:pPr>
                        <w:snapToGrid w:val="0"/>
                        <w:jc w:val="left"/>
                        <w:rPr>
                          <w:sz w:val="16"/>
                        </w:rPr>
                      </w:pPr>
                      <w:r w:rsidRPr="00C24DF8">
                        <w:rPr>
                          <w:sz w:val="16"/>
                        </w:rPr>
                        <w:t xml:space="preserve">  JAVA: /opt/hitachi/CommonService/jdk/bin/java</w:t>
                      </w:r>
                    </w:p>
                    <w:p w14:paraId="55BB859F" w14:textId="77777777" w:rsidR="00D24948" w:rsidRPr="00C24DF8" w:rsidRDefault="00D24948" w:rsidP="00581332">
                      <w:pPr>
                        <w:snapToGrid w:val="0"/>
                        <w:jc w:val="left"/>
                        <w:rPr>
                          <w:sz w:val="16"/>
                        </w:rPr>
                      </w:pPr>
                    </w:p>
                    <w:p w14:paraId="1602117C" w14:textId="77777777" w:rsidR="00D24948" w:rsidRPr="00C24DF8" w:rsidRDefault="00D24948" w:rsidP="00581332">
                      <w:pPr>
                        <w:snapToGrid w:val="0"/>
                        <w:jc w:val="left"/>
                        <w:rPr>
                          <w:sz w:val="16"/>
                        </w:rPr>
                      </w:pPr>
                      <w:r w:rsidRPr="00C24DF8">
                        <w:rPr>
                          <w:sz w:val="16"/>
                        </w:rPr>
                        <w:t xml:space="preserve">  JAVA_OPTS:  -server -Xms64m -Xmx512m -XX:MetaspaceSize=96M -XX:MaxMetaspaceSize=256m -Djava.net.preferIPv4Stack=true -Djboss.modules.system.pkgs=org.jboss.byteman -Djava.awt.headless=true -Dcom.sun.jndi.ldap.object.disableEndpointIdentification=true -Djboss.server.log.dir=/var/log/hitachi/CommonService/idp/log -Djavax.net.ssl.trustStore=/var/opt/hitachi/CommonService/tls/cacerts </w:t>
                      </w:r>
                    </w:p>
                    <w:p w14:paraId="68658B06" w14:textId="77777777" w:rsidR="00D24948" w:rsidRPr="00C24DF8" w:rsidRDefault="00D24948" w:rsidP="00581332">
                      <w:pPr>
                        <w:snapToGrid w:val="0"/>
                        <w:jc w:val="left"/>
                        <w:rPr>
                          <w:sz w:val="16"/>
                        </w:rPr>
                      </w:pPr>
                    </w:p>
                    <w:p w14:paraId="1A93623D" w14:textId="77777777" w:rsidR="00D24948" w:rsidRPr="00C24DF8" w:rsidRDefault="00D24948" w:rsidP="00581332">
                      <w:pPr>
                        <w:snapToGrid w:val="0"/>
                        <w:jc w:val="left"/>
                        <w:rPr>
                          <w:sz w:val="16"/>
                        </w:rPr>
                      </w:pPr>
                      <w:r w:rsidRPr="00C24DF8">
                        <w:rPr>
                          <w:sz w:val="16"/>
                        </w:rPr>
                        <w:t>=========================================================================</w:t>
                      </w:r>
                    </w:p>
                    <w:p w14:paraId="232C77B5" w14:textId="77777777" w:rsidR="00D24948" w:rsidRPr="00C24DF8" w:rsidRDefault="00D24948" w:rsidP="00581332">
                      <w:pPr>
                        <w:snapToGrid w:val="0"/>
                        <w:jc w:val="left"/>
                        <w:rPr>
                          <w:sz w:val="16"/>
                        </w:rPr>
                      </w:pPr>
                    </w:p>
                    <w:p w14:paraId="7BF92168" w14:textId="77777777" w:rsidR="00D24948" w:rsidRPr="00C24DF8" w:rsidRDefault="00D24948" w:rsidP="00581332">
                      <w:pPr>
                        <w:snapToGrid w:val="0"/>
                        <w:jc w:val="left"/>
                        <w:rPr>
                          <w:sz w:val="16"/>
                        </w:rPr>
                      </w:pPr>
                      <w:r w:rsidRPr="00C24DF8">
                        <w:rPr>
                          <w:sz w:val="16"/>
                        </w:rPr>
                        <w:t>[0m18:34:06,167 INFO  [org.jboss.modules] (main) JBoss Modules version 1.8.6.Final</w:t>
                      </w:r>
                    </w:p>
                    <w:p w14:paraId="1F839E00" w14:textId="77777777" w:rsidR="00D24948" w:rsidRDefault="00D24948" w:rsidP="00581332">
                      <w:pPr>
                        <w:snapToGrid w:val="0"/>
                        <w:jc w:val="left"/>
                        <w:rPr>
                          <w:sz w:val="16"/>
                        </w:rPr>
                      </w:pPr>
                      <w:r w:rsidRPr="00C24DF8">
                        <w:rPr>
                          <w:sz w:val="16"/>
                        </w:rPr>
                        <w:t>[0m[0m18:34:06,534 INFO  [org.jboss.msc] (main) JBoss MSC version 1.4.3.Final</w:t>
                      </w:r>
                    </w:p>
                    <w:p w14:paraId="17512C5C" w14:textId="46B9C76D" w:rsidR="00D24948" w:rsidRDefault="00D24948" w:rsidP="00581332">
                      <w:pPr>
                        <w:snapToGrid w:val="0"/>
                        <w:jc w:val="left"/>
                        <w:rPr>
                          <w:sz w:val="16"/>
                        </w:rPr>
                      </w:pPr>
                      <w:r>
                        <w:rPr>
                          <w:sz w:val="16"/>
                        </w:rPr>
                        <w:t>:</w:t>
                      </w:r>
                    </w:p>
                    <w:p w14:paraId="201F8E68" w14:textId="77777777" w:rsidR="00D24948" w:rsidRDefault="00D24948" w:rsidP="00581332">
                      <w:pPr>
                        <w:snapToGrid w:val="0"/>
                        <w:jc w:val="left"/>
                        <w:rPr>
                          <w:sz w:val="16"/>
                        </w:rPr>
                      </w:pPr>
                      <w:r w:rsidRPr="00DC2638">
                        <w:rPr>
                          <w:sz w:val="16"/>
                        </w:rPr>
                        <w:t>2019-10-23 11:06:13.325  INFO 13885 --- [main] c.h.s.o.portal.Sprint1104Application : Started Sprint1104Application in 11.453 seconds (JVM running for 12.36)</w:t>
                      </w:r>
                    </w:p>
                    <w:p w14:paraId="75A6DC1B" w14:textId="77777777" w:rsidR="00D24948" w:rsidRPr="00DC2638" w:rsidRDefault="00D24948" w:rsidP="00581332">
                      <w:pPr>
                        <w:snapToGrid w:val="0"/>
                        <w:jc w:val="left"/>
                        <w:rPr>
                          <w:sz w:val="16"/>
                        </w:rPr>
                      </w:pPr>
                      <w:r w:rsidRPr="0085266B">
                        <w:rPr>
                          <w:sz w:val="16"/>
                        </w:rPr>
                        <w:t>2019-10-23 11:06:13.459  INFO 13885 --- [           main] o.h.h.i.QueryTranslatorFactoryInitiator  : HHH000397: Using ASTQueryTranslatorFactory</w:t>
                      </w:r>
                    </w:p>
                  </w:txbxContent>
                </v:textbox>
                <w10:wrap anchorx="page"/>
              </v:rect>
            </w:pict>
          </mc:Fallback>
        </mc:AlternateContent>
      </w:r>
    </w:p>
    <w:p w14:paraId="74E22308" w14:textId="644E9A76" w:rsidR="00581332" w:rsidRPr="00440202" w:rsidRDefault="00581332" w:rsidP="00581332">
      <w:pPr>
        <w:jc w:val="left"/>
        <w:rPr>
          <w:rFonts w:ascii="Times New Roman" w:hAnsi="Times New Roman"/>
          <w:szCs w:val="20"/>
        </w:rPr>
      </w:pPr>
    </w:p>
    <w:p w14:paraId="2266EF35" w14:textId="253FD404" w:rsidR="00581332" w:rsidRPr="00440202" w:rsidRDefault="00581332" w:rsidP="00581332">
      <w:pPr>
        <w:jc w:val="left"/>
        <w:rPr>
          <w:rFonts w:ascii="Times New Roman" w:hAnsi="Times New Roman"/>
          <w:szCs w:val="20"/>
        </w:rPr>
      </w:pPr>
    </w:p>
    <w:p w14:paraId="61F37D1F" w14:textId="1F852008" w:rsidR="00581332" w:rsidRPr="00440202" w:rsidRDefault="00581332" w:rsidP="00581332">
      <w:pPr>
        <w:jc w:val="left"/>
        <w:rPr>
          <w:rFonts w:ascii="Times New Roman" w:hAnsi="Times New Roman"/>
          <w:szCs w:val="20"/>
        </w:rPr>
      </w:pPr>
    </w:p>
    <w:p w14:paraId="5514094B" w14:textId="640DD7C0" w:rsidR="00581332" w:rsidRPr="00440202" w:rsidRDefault="00581332" w:rsidP="00581332">
      <w:pPr>
        <w:jc w:val="left"/>
        <w:rPr>
          <w:rFonts w:ascii="Times New Roman" w:hAnsi="Times New Roman"/>
          <w:szCs w:val="20"/>
        </w:rPr>
      </w:pPr>
    </w:p>
    <w:p w14:paraId="7CB565D3" w14:textId="5B2846E2" w:rsidR="00581332" w:rsidRPr="00440202" w:rsidRDefault="00581332" w:rsidP="00581332">
      <w:pPr>
        <w:jc w:val="left"/>
        <w:rPr>
          <w:rFonts w:ascii="Times New Roman" w:hAnsi="Times New Roman"/>
          <w:szCs w:val="20"/>
        </w:rPr>
      </w:pPr>
    </w:p>
    <w:p w14:paraId="561038DA" w14:textId="14C6ECA6" w:rsidR="00581332" w:rsidRPr="00440202" w:rsidRDefault="00581332" w:rsidP="00581332">
      <w:pPr>
        <w:jc w:val="left"/>
        <w:rPr>
          <w:rFonts w:ascii="Times New Roman" w:hAnsi="Times New Roman"/>
          <w:szCs w:val="20"/>
        </w:rPr>
      </w:pPr>
    </w:p>
    <w:p w14:paraId="4761DDEF" w14:textId="77777777" w:rsidR="00581332" w:rsidRPr="00440202" w:rsidRDefault="00581332" w:rsidP="00581332">
      <w:pPr>
        <w:jc w:val="left"/>
        <w:rPr>
          <w:rFonts w:ascii="Times New Roman" w:hAnsi="Times New Roman"/>
          <w:szCs w:val="20"/>
        </w:rPr>
      </w:pPr>
    </w:p>
    <w:p w14:paraId="108BF265" w14:textId="77777777" w:rsidR="00581332" w:rsidRPr="00440202" w:rsidRDefault="00581332" w:rsidP="00581332">
      <w:pPr>
        <w:jc w:val="left"/>
        <w:rPr>
          <w:rFonts w:ascii="Times New Roman" w:hAnsi="Times New Roman"/>
          <w:szCs w:val="20"/>
        </w:rPr>
      </w:pPr>
    </w:p>
    <w:p w14:paraId="63DEB4A0" w14:textId="77777777" w:rsidR="00581332" w:rsidRPr="00440202" w:rsidRDefault="00581332" w:rsidP="00581332">
      <w:pPr>
        <w:jc w:val="left"/>
        <w:rPr>
          <w:rFonts w:ascii="Times New Roman" w:hAnsi="Times New Roman"/>
          <w:szCs w:val="20"/>
        </w:rPr>
      </w:pPr>
    </w:p>
    <w:p w14:paraId="71C45735" w14:textId="77777777" w:rsidR="00581332" w:rsidRPr="00440202" w:rsidRDefault="00581332" w:rsidP="00581332">
      <w:pPr>
        <w:jc w:val="left"/>
        <w:rPr>
          <w:rFonts w:ascii="Times New Roman" w:hAnsi="Times New Roman"/>
          <w:szCs w:val="20"/>
        </w:rPr>
      </w:pPr>
    </w:p>
    <w:p w14:paraId="14527A7A" w14:textId="77777777" w:rsidR="00581332" w:rsidRPr="00440202" w:rsidRDefault="00581332" w:rsidP="00581332">
      <w:pPr>
        <w:jc w:val="left"/>
        <w:rPr>
          <w:rFonts w:ascii="Times New Roman" w:hAnsi="Times New Roman"/>
          <w:szCs w:val="20"/>
        </w:rPr>
      </w:pPr>
    </w:p>
    <w:p w14:paraId="3B31554A" w14:textId="77777777" w:rsidR="00581332" w:rsidRPr="00440202" w:rsidRDefault="00581332" w:rsidP="00581332">
      <w:pPr>
        <w:jc w:val="left"/>
        <w:rPr>
          <w:rFonts w:ascii="Times New Roman" w:hAnsi="Times New Roman"/>
          <w:szCs w:val="20"/>
        </w:rPr>
      </w:pPr>
    </w:p>
    <w:p w14:paraId="4CF4D39C" w14:textId="5F2BEDC8" w:rsidR="001A20C5" w:rsidRPr="00440202" w:rsidRDefault="001A20C5" w:rsidP="00031B53">
      <w:pPr>
        <w:pStyle w:val="a6"/>
        <w:rPr>
          <w:lang w:val="en-CA"/>
        </w:rPr>
      </w:pPr>
      <w:r w:rsidRPr="00440202">
        <w:t xml:space="preserve">Figure </w:t>
      </w:r>
      <w:r w:rsidR="00B84913" w:rsidRPr="00440202">
        <w:fldChar w:fldCharType="begin"/>
      </w:r>
      <w:r w:rsidR="00B84913" w:rsidRPr="00440202">
        <w:instrText xml:space="preserve"> STYLEREF 1 \s </w:instrText>
      </w:r>
      <w:r w:rsidR="00B84913" w:rsidRPr="00440202">
        <w:fldChar w:fldCharType="separate"/>
      </w:r>
      <w:r w:rsidR="00BF65A4">
        <w:rPr>
          <w:noProof/>
        </w:rPr>
        <w:t>4</w:t>
      </w:r>
      <w:r w:rsidR="00B84913" w:rsidRPr="00440202">
        <w:fldChar w:fldCharType="end"/>
      </w:r>
      <w:r w:rsidR="00B84913" w:rsidRPr="00440202">
        <w:noBreakHyphen/>
      </w:r>
      <w:r w:rsidR="00B84913" w:rsidRPr="00440202">
        <w:fldChar w:fldCharType="begin"/>
      </w:r>
      <w:r w:rsidR="00B84913" w:rsidRPr="00440202">
        <w:instrText xml:space="preserve"> SEQ Figure \* ARABIC \s 1 </w:instrText>
      </w:r>
      <w:r w:rsidR="00B84913" w:rsidRPr="00440202">
        <w:fldChar w:fldCharType="separate"/>
      </w:r>
      <w:r w:rsidR="00BF65A4">
        <w:rPr>
          <w:noProof/>
        </w:rPr>
        <w:t>1</w:t>
      </w:r>
      <w:r w:rsidR="00B84913" w:rsidRPr="00440202">
        <w:fldChar w:fldCharType="end"/>
      </w:r>
      <w:r w:rsidRPr="00440202">
        <w:t xml:space="preserve"> </w:t>
      </w:r>
      <w:r w:rsidR="00C525B2" w:rsidRPr="00440202">
        <w:t xml:space="preserve">Output format for </w:t>
      </w:r>
      <w:r w:rsidRPr="00440202">
        <w:t>csportal.log</w:t>
      </w:r>
    </w:p>
    <w:p w14:paraId="6B03733E" w14:textId="77777777" w:rsidR="004D5066" w:rsidRPr="00440202" w:rsidRDefault="004D5066" w:rsidP="00665B2A">
      <w:pPr>
        <w:ind w:leftChars="-5" w:hangingChars="5" w:hanging="10"/>
        <w:jc w:val="left"/>
        <w:rPr>
          <w:rFonts w:ascii="Times New Roman" w:hAnsi="Times New Roman"/>
          <w:b/>
          <w:sz w:val="20"/>
          <w:szCs w:val="20"/>
          <w:lang w:val="en-CA"/>
        </w:rPr>
      </w:pPr>
    </w:p>
    <w:p w14:paraId="7575A8FD" w14:textId="7E32331A" w:rsidR="00BE6979" w:rsidRPr="00440202" w:rsidRDefault="001B6385" w:rsidP="00031B53">
      <w:pPr>
        <w:pStyle w:val="a6"/>
        <w:rPr>
          <w:lang w:val="en-CA"/>
        </w:rPr>
      </w:pPr>
      <w:r w:rsidRPr="00440202">
        <w:t xml:space="preserve">Table </w:t>
      </w:r>
      <w:r w:rsidR="000A50CE" w:rsidRPr="00440202">
        <w:fldChar w:fldCharType="begin"/>
      </w:r>
      <w:r w:rsidR="000A50CE" w:rsidRPr="00440202">
        <w:instrText xml:space="preserve"> STYLEREF 1 \s </w:instrText>
      </w:r>
      <w:r w:rsidR="000A50CE" w:rsidRPr="00440202">
        <w:fldChar w:fldCharType="separate"/>
      </w:r>
      <w:r w:rsidR="005114ED">
        <w:rPr>
          <w:noProof/>
        </w:rPr>
        <w:t>4</w:t>
      </w:r>
      <w:r w:rsidR="000A50CE" w:rsidRPr="00440202">
        <w:fldChar w:fldCharType="end"/>
      </w:r>
      <w:r w:rsidR="000A50CE" w:rsidRPr="00440202">
        <w:noBreakHyphen/>
      </w:r>
      <w:r w:rsidR="000A50CE" w:rsidRPr="00440202">
        <w:fldChar w:fldCharType="begin"/>
      </w:r>
      <w:r w:rsidR="000A50CE" w:rsidRPr="00440202">
        <w:instrText xml:space="preserve"> SEQ Table \* ARABIC \s 1 </w:instrText>
      </w:r>
      <w:r w:rsidR="000A50CE" w:rsidRPr="00440202">
        <w:fldChar w:fldCharType="separate"/>
      </w:r>
      <w:r w:rsidR="005114ED">
        <w:rPr>
          <w:noProof/>
        </w:rPr>
        <w:t>1</w:t>
      </w:r>
      <w:r w:rsidR="000A50CE" w:rsidRPr="00440202">
        <w:fldChar w:fldCharType="end"/>
      </w:r>
      <w:r w:rsidRPr="00440202">
        <w:rPr>
          <w:lang w:eastAsia="ja-JP"/>
        </w:rPr>
        <w:t xml:space="preserve"> </w:t>
      </w:r>
      <w:r w:rsidR="00310127" w:rsidRPr="00440202">
        <w:rPr>
          <w:lang w:eastAsia="ja-JP"/>
        </w:rPr>
        <w:t xml:space="preserve">Description for </w:t>
      </w:r>
      <w:r w:rsidRPr="00440202">
        <w:rPr>
          <w:lang w:eastAsia="ja-JP"/>
        </w:rPr>
        <w:t>csportal.log</w:t>
      </w:r>
    </w:p>
    <w:tbl>
      <w:tblPr>
        <w:tblW w:w="9015" w:type="dxa"/>
        <w:tblInd w:w="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34"/>
        <w:gridCol w:w="1984"/>
        <w:gridCol w:w="6497"/>
      </w:tblGrid>
      <w:tr w:rsidR="00BE6979" w:rsidRPr="00440202" w14:paraId="7D3A6329" w14:textId="77777777" w:rsidTr="000C178F">
        <w:trPr>
          <w:trHeight w:val="340"/>
        </w:trPr>
        <w:tc>
          <w:tcPr>
            <w:tcW w:w="534" w:type="dxa"/>
            <w:shd w:val="clear" w:color="auto" w:fill="C0C0C0"/>
            <w:vAlign w:val="center"/>
          </w:tcPr>
          <w:p w14:paraId="3DE0EDFE" w14:textId="44B5A858" w:rsidR="00BE6979" w:rsidRPr="00440202" w:rsidRDefault="007F6F89" w:rsidP="0034188D">
            <w:pPr>
              <w:rPr>
                <w:rFonts w:ascii="Times New Roman" w:hAnsi="Times New Roman"/>
                <w:sz w:val="16"/>
                <w:szCs w:val="16"/>
              </w:rPr>
            </w:pPr>
            <w:r w:rsidRPr="00440202">
              <w:rPr>
                <w:rFonts w:ascii="Times New Roman" w:hAnsi="Times New Roman"/>
                <w:sz w:val="16"/>
                <w:szCs w:val="16"/>
                <w:lang w:val="en-CA"/>
              </w:rPr>
              <w:t>No.</w:t>
            </w:r>
          </w:p>
        </w:tc>
        <w:tc>
          <w:tcPr>
            <w:tcW w:w="1984" w:type="dxa"/>
            <w:shd w:val="clear" w:color="auto" w:fill="C0C0C0"/>
            <w:vAlign w:val="center"/>
          </w:tcPr>
          <w:p w14:paraId="7916FB51" w14:textId="0808224C" w:rsidR="00BE6979" w:rsidRPr="00440202" w:rsidRDefault="00530D31" w:rsidP="0034188D">
            <w:pPr>
              <w:rPr>
                <w:rFonts w:ascii="Times New Roman" w:hAnsi="Times New Roman"/>
                <w:sz w:val="16"/>
                <w:szCs w:val="20"/>
              </w:rPr>
            </w:pPr>
            <w:r w:rsidRPr="00440202">
              <w:rPr>
                <w:rFonts w:ascii="Times New Roman" w:hAnsi="Times New Roman"/>
                <w:sz w:val="16"/>
                <w:szCs w:val="20"/>
              </w:rPr>
              <w:t>Item</w:t>
            </w:r>
          </w:p>
        </w:tc>
        <w:tc>
          <w:tcPr>
            <w:tcW w:w="6497" w:type="dxa"/>
            <w:shd w:val="clear" w:color="auto" w:fill="C0C0C0"/>
            <w:vAlign w:val="center"/>
          </w:tcPr>
          <w:p w14:paraId="01B44EA9" w14:textId="3B18676C" w:rsidR="00BE6979" w:rsidRPr="00440202" w:rsidRDefault="00530D31" w:rsidP="0034188D">
            <w:pPr>
              <w:rPr>
                <w:rFonts w:ascii="Times New Roman" w:eastAsia="ＭＳ Ｐ明朝" w:hAnsi="Times New Roman"/>
                <w:sz w:val="16"/>
                <w:szCs w:val="20"/>
              </w:rPr>
            </w:pPr>
            <w:r w:rsidRPr="00440202">
              <w:rPr>
                <w:rFonts w:ascii="Times New Roman" w:hAnsi="Times New Roman"/>
                <w:sz w:val="16"/>
                <w:szCs w:val="20"/>
              </w:rPr>
              <w:t>Explanation</w:t>
            </w:r>
          </w:p>
        </w:tc>
      </w:tr>
      <w:tr w:rsidR="000E2D28" w:rsidRPr="00440202" w14:paraId="2535EB14" w14:textId="77777777" w:rsidTr="000C178F">
        <w:tc>
          <w:tcPr>
            <w:tcW w:w="534" w:type="dxa"/>
          </w:tcPr>
          <w:p w14:paraId="43FB1DD3" w14:textId="77777777" w:rsidR="000E2D28" w:rsidRPr="00440202" w:rsidRDefault="000E2D28" w:rsidP="000E2D28">
            <w:pPr>
              <w:rPr>
                <w:rFonts w:ascii="Times New Roman" w:eastAsia="ＭＳ Ｐ明朝" w:hAnsi="Times New Roman"/>
                <w:sz w:val="16"/>
                <w:szCs w:val="20"/>
              </w:rPr>
            </w:pPr>
            <w:r w:rsidRPr="00440202">
              <w:rPr>
                <w:rFonts w:ascii="Times New Roman" w:eastAsia="ＭＳ Ｐ明朝" w:hAnsi="Times New Roman"/>
                <w:sz w:val="16"/>
                <w:szCs w:val="20"/>
              </w:rPr>
              <w:t>1</w:t>
            </w:r>
          </w:p>
        </w:tc>
        <w:tc>
          <w:tcPr>
            <w:tcW w:w="1984" w:type="dxa"/>
          </w:tcPr>
          <w:p w14:paraId="13B3F0DC" w14:textId="32445B59" w:rsidR="000E2D28" w:rsidRPr="00440202" w:rsidRDefault="000E2D28" w:rsidP="000C178F">
            <w:pPr>
              <w:jc w:val="left"/>
              <w:rPr>
                <w:rFonts w:ascii="Times New Roman" w:eastAsia="ＭＳ Ｐ明朝" w:hAnsi="Times New Roman"/>
                <w:sz w:val="16"/>
                <w:szCs w:val="20"/>
              </w:rPr>
            </w:pPr>
            <w:r w:rsidRPr="00440202">
              <w:rPr>
                <w:rFonts w:ascii="Times New Roman" w:eastAsia="ＭＳ Ｐ明朝" w:hAnsi="Times New Roman"/>
                <w:sz w:val="16"/>
                <w:szCs w:val="20"/>
              </w:rPr>
              <w:t>Standard output information</w:t>
            </w:r>
          </w:p>
        </w:tc>
        <w:tc>
          <w:tcPr>
            <w:tcW w:w="6497" w:type="dxa"/>
          </w:tcPr>
          <w:p w14:paraId="792BED27" w14:textId="29AE36E0" w:rsidR="000E2D28" w:rsidRPr="00440202" w:rsidRDefault="000E2D28" w:rsidP="000E2D28">
            <w:pPr>
              <w:rPr>
                <w:rFonts w:ascii="Times New Roman" w:eastAsia="ＭＳ Ｐ明朝" w:hAnsi="Times New Roman"/>
                <w:sz w:val="16"/>
                <w:szCs w:val="20"/>
              </w:rPr>
            </w:pPr>
            <w:r w:rsidRPr="00440202">
              <w:rPr>
                <w:rFonts w:ascii="Times New Roman" w:eastAsia="ＭＳ Ｐ明朝" w:hAnsi="Times New Roman"/>
                <w:sz w:val="16"/>
                <w:szCs w:val="20"/>
              </w:rPr>
              <w:t>Standard output information when Common Services is started</w:t>
            </w:r>
          </w:p>
        </w:tc>
      </w:tr>
    </w:tbl>
    <w:p w14:paraId="222B5485" w14:textId="0947D549" w:rsidR="00BE6979" w:rsidRPr="00440202" w:rsidRDefault="00BE6979" w:rsidP="00BE6979">
      <w:pPr>
        <w:widowControl/>
        <w:jc w:val="left"/>
        <w:rPr>
          <w:rFonts w:ascii="Times New Roman" w:hAnsi="Times New Roman"/>
          <w:szCs w:val="20"/>
        </w:rPr>
      </w:pPr>
    </w:p>
    <w:p w14:paraId="76204732" w14:textId="60EE8434" w:rsidR="00A0470D" w:rsidRPr="00440202" w:rsidRDefault="00A0470D" w:rsidP="00A0470D">
      <w:pPr>
        <w:pStyle w:val="affa"/>
        <w:numPr>
          <w:ilvl w:val="0"/>
          <w:numId w:val="51"/>
        </w:numPr>
        <w:ind w:leftChars="0"/>
        <w:jc w:val="left"/>
        <w:outlineLvl w:val="4"/>
        <w:rPr>
          <w:rFonts w:ascii="Times New Roman" w:hAnsi="Times New Roman"/>
          <w:b/>
          <w:sz w:val="24"/>
          <w:szCs w:val="20"/>
        </w:rPr>
      </w:pPr>
      <w:bookmarkStart w:id="58" w:name="_Ref24463262"/>
      <w:r w:rsidRPr="00440202">
        <w:rPr>
          <w:rFonts w:ascii="Times New Roman" w:hAnsi="Times New Roman"/>
          <w:b/>
          <w:sz w:val="24"/>
          <w:szCs w:val="20"/>
          <w:lang w:val="en-CA"/>
        </w:rPr>
        <w:t>debug.log</w:t>
      </w:r>
      <w:bookmarkEnd w:id="58"/>
    </w:p>
    <w:p w14:paraId="63CCD139" w14:textId="77777777" w:rsidR="003D58A9" w:rsidRPr="00440202" w:rsidRDefault="003D58A9" w:rsidP="001F5EFA">
      <w:pPr>
        <w:ind w:firstLineChars="300" w:firstLine="630"/>
        <w:jc w:val="left"/>
        <w:rPr>
          <w:rFonts w:ascii="Times New Roman" w:hAnsi="Times New Roman"/>
          <w:szCs w:val="20"/>
        </w:rPr>
      </w:pPr>
      <w:r w:rsidRPr="00440202">
        <w:rPr>
          <w:rFonts w:ascii="Times New Roman" w:hAnsi="Times New Roman"/>
          <w:szCs w:val="20"/>
        </w:rPr>
        <w:t>This log file indicates output messages when an error occurs or a command terminates normally.</w:t>
      </w:r>
    </w:p>
    <w:p w14:paraId="6079DEC9" w14:textId="77777777" w:rsidR="001F5EFA" w:rsidRPr="00440202" w:rsidRDefault="001F5EFA" w:rsidP="001F5EFA">
      <w:pPr>
        <w:ind w:left="420" w:firstLineChars="100" w:firstLine="210"/>
        <w:rPr>
          <w:rFonts w:ascii="Times New Roman" w:hAnsi="Times New Roman"/>
          <w:szCs w:val="20"/>
        </w:rPr>
      </w:pPr>
    </w:p>
    <w:p w14:paraId="676D98BE" w14:textId="2FD383F3" w:rsidR="001F5EFA" w:rsidRPr="00440202" w:rsidRDefault="001F5EFA" w:rsidP="001F5EFA">
      <w:pPr>
        <w:ind w:left="420" w:firstLineChars="100" w:firstLine="210"/>
        <w:rPr>
          <w:rFonts w:ascii="Times New Roman" w:hAnsi="Times New Roman"/>
          <w:szCs w:val="20"/>
        </w:rPr>
      </w:pPr>
      <w:r w:rsidRPr="00440202">
        <w:rPr>
          <w:rFonts w:ascii="Times New Roman" w:hAnsi="Times New Roman"/>
          <w:szCs w:val="20"/>
        </w:rPr>
        <w:t xml:space="preserve">File location: </w:t>
      </w:r>
      <w:r w:rsidRPr="00440202">
        <w:rPr>
          <w:rFonts w:ascii="Times New Roman" w:hAnsi="Times New Roman"/>
          <w:i/>
          <w:iCs/>
          <w:szCs w:val="20"/>
        </w:rPr>
        <w:t>&lt;log-directory&gt;</w:t>
      </w:r>
      <w:r w:rsidRPr="00440202">
        <w:rPr>
          <w:rFonts w:ascii="Times New Roman" w:hAnsi="Times New Roman"/>
          <w:szCs w:val="20"/>
        </w:rPr>
        <w:t>/debug.log</w:t>
      </w:r>
    </w:p>
    <w:p w14:paraId="72898EE8" w14:textId="77777777" w:rsidR="001F5EFA" w:rsidRPr="00440202" w:rsidRDefault="001F5EFA" w:rsidP="001F5EFA">
      <w:pPr>
        <w:ind w:left="420" w:firstLineChars="100" w:firstLine="210"/>
        <w:jc w:val="left"/>
        <w:rPr>
          <w:rFonts w:ascii="Times New Roman" w:hAnsi="Times New Roman"/>
          <w:szCs w:val="20"/>
        </w:rPr>
      </w:pPr>
      <w:r w:rsidRPr="00440202">
        <w:rPr>
          <w:rFonts w:ascii="Times New Roman" w:hAnsi="Times New Roman"/>
          <w:szCs w:val="20"/>
        </w:rPr>
        <w:t>Examples:</w:t>
      </w:r>
    </w:p>
    <w:p w14:paraId="223C4AFA" w14:textId="552D16E0" w:rsidR="001F5EFA" w:rsidRPr="00440202" w:rsidRDefault="001F5EFA" w:rsidP="001F5EFA">
      <w:pPr>
        <w:ind w:left="420" w:firstLineChars="400" w:firstLine="840"/>
        <w:jc w:val="left"/>
        <w:rPr>
          <w:rFonts w:ascii="Times New Roman" w:hAnsi="Times New Roman"/>
          <w:szCs w:val="20"/>
        </w:rPr>
      </w:pPr>
      <w:r w:rsidRPr="00440202">
        <w:rPr>
          <w:rFonts w:ascii="Times New Roman" w:hAnsi="Times New Roman"/>
          <w:szCs w:val="20"/>
        </w:rPr>
        <w:t>[</w:t>
      </w:r>
      <w:r w:rsidR="00AE7DFA">
        <w:rPr>
          <w:rFonts w:ascii="Times New Roman" w:hAnsi="Times New Roman"/>
        </w:rPr>
        <w:t>Hitachi</w:t>
      </w:r>
      <w:r w:rsidRPr="00440202">
        <w:rPr>
          <w:rFonts w:ascii="Times New Roman" w:hAnsi="Times New Roman"/>
          <w:szCs w:val="20"/>
        </w:rPr>
        <w:t xml:space="preserve"> Edition] [Linux]</w:t>
      </w:r>
      <w:r w:rsidRPr="00440202">
        <w:rPr>
          <w:rFonts w:ascii="Times New Roman" w:hAnsi="Times New Roman"/>
        </w:rPr>
        <w:t xml:space="preserve"> </w:t>
      </w:r>
      <w:r w:rsidRPr="00440202">
        <w:rPr>
          <w:rFonts w:ascii="Times New Roman" w:hAnsi="Times New Roman"/>
          <w:szCs w:val="20"/>
        </w:rPr>
        <w:t>/var/log/hitachi/CommonService/debug.log</w:t>
      </w:r>
    </w:p>
    <w:p w14:paraId="7E15137C" w14:textId="675095D1" w:rsidR="001F5EFA" w:rsidRPr="00440202" w:rsidRDefault="001F5EFA" w:rsidP="001F5EFA">
      <w:pPr>
        <w:ind w:left="420" w:firstLineChars="400" w:firstLine="840"/>
        <w:jc w:val="left"/>
        <w:rPr>
          <w:rFonts w:ascii="Times New Roman" w:hAnsi="Times New Roman"/>
          <w:szCs w:val="20"/>
        </w:rPr>
      </w:pPr>
      <w:r w:rsidRPr="00440202">
        <w:rPr>
          <w:rFonts w:ascii="Times New Roman" w:hAnsi="Times New Roman"/>
          <w:szCs w:val="20"/>
        </w:rPr>
        <w:t>[HPE Edition]</w:t>
      </w:r>
      <w:r w:rsidRPr="00440202">
        <w:rPr>
          <w:rFonts w:ascii="Times New Roman" w:hAnsi="Times New Roman"/>
        </w:rPr>
        <w:t xml:space="preserve"> </w:t>
      </w:r>
      <w:r w:rsidRPr="00440202">
        <w:rPr>
          <w:rFonts w:ascii="Times New Roman" w:hAnsi="Times New Roman"/>
          <w:szCs w:val="20"/>
        </w:rPr>
        <w:t>[Linux]</w:t>
      </w:r>
      <w:r w:rsidRPr="00440202">
        <w:rPr>
          <w:rFonts w:ascii="Times New Roman" w:hAnsi="Times New Roman"/>
        </w:rPr>
        <w:t xml:space="preserve"> </w:t>
      </w:r>
      <w:r w:rsidRPr="00440202">
        <w:rPr>
          <w:rFonts w:ascii="Times New Roman" w:hAnsi="Times New Roman"/>
          <w:szCs w:val="20"/>
        </w:rPr>
        <w:t>/var/log/CVXPAE/CommonService/debug.log</w:t>
      </w:r>
    </w:p>
    <w:p w14:paraId="2F1F863D" w14:textId="77777777" w:rsidR="001F5EFA" w:rsidRPr="00440202" w:rsidRDefault="001F5EFA" w:rsidP="00665B2A">
      <w:pPr>
        <w:ind w:firstLineChars="100" w:firstLine="210"/>
        <w:jc w:val="center"/>
        <w:rPr>
          <w:rFonts w:ascii="Times New Roman" w:hAnsi="Times New Roman"/>
        </w:rPr>
      </w:pPr>
    </w:p>
    <w:p w14:paraId="22270075" w14:textId="77777777" w:rsidR="00BE6979" w:rsidRPr="00440202" w:rsidRDefault="00BE6979" w:rsidP="00BE6979">
      <w:pPr>
        <w:tabs>
          <w:tab w:val="left" w:pos="7680"/>
        </w:tabs>
        <w:snapToGrid w:val="0"/>
        <w:spacing w:before="120" w:after="120"/>
        <w:jc w:val="left"/>
        <w:rPr>
          <w:rFonts w:ascii="Times New Roman" w:hAnsi="Times New Roman"/>
          <w:b/>
          <w:sz w:val="20"/>
          <w:szCs w:val="20"/>
          <w:lang w:val="en-CA"/>
        </w:rPr>
      </w:pPr>
      <w:r w:rsidRPr="00440202">
        <w:rPr>
          <w:rFonts w:ascii="Times New Roman" w:hAnsi="Times New Roman"/>
          <w:noProof/>
          <w:sz w:val="20"/>
          <w:szCs w:val="20"/>
        </w:rPr>
        <mc:AlternateContent>
          <mc:Choice Requires="wpg">
            <w:drawing>
              <wp:anchor distT="0" distB="0" distL="114300" distR="114300" simplePos="0" relativeHeight="251656224" behindDoc="0" locked="0" layoutInCell="1" allowOverlap="1" wp14:anchorId="13500461" wp14:editId="0B82A903">
                <wp:simplePos x="0" y="0"/>
                <wp:positionH relativeFrom="margin">
                  <wp:posOffset>298642</wp:posOffset>
                </wp:positionH>
                <wp:positionV relativeFrom="paragraph">
                  <wp:posOffset>87486</wp:posOffset>
                </wp:positionV>
                <wp:extent cx="5725795" cy="1648460"/>
                <wp:effectExtent l="0" t="0" r="27305" b="27940"/>
                <wp:wrapNone/>
                <wp:docPr id="10282" name="Group 36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25795" cy="1648460"/>
                          <a:chOff x="1755" y="2905"/>
                          <a:chExt cx="9017" cy="2596"/>
                        </a:xfrm>
                      </wpg:grpSpPr>
                      <wps:wsp>
                        <wps:cNvPr id="10283" name="Rectangle 3623"/>
                        <wps:cNvSpPr>
                          <a:spLocks noChangeArrowheads="1"/>
                        </wps:cNvSpPr>
                        <wps:spPr bwMode="auto">
                          <a:xfrm>
                            <a:off x="1758" y="2905"/>
                            <a:ext cx="9014" cy="2596"/>
                          </a:xfrm>
                          <a:prstGeom prst="rect">
                            <a:avLst/>
                          </a:prstGeom>
                          <a:solidFill>
                            <a:srgbClr val="FFFFFF"/>
                          </a:solidFill>
                          <a:ln w="9525">
                            <a:solidFill>
                              <a:srgbClr val="000000"/>
                            </a:solidFill>
                            <a:miter lim="800000"/>
                            <a:headEnd/>
                            <a:tailEnd/>
                          </a:ln>
                        </wps:spPr>
                        <wps:txbx>
                          <w:txbxContent>
                            <w:p w14:paraId="22179F66" w14:textId="77777777" w:rsidR="00D24948" w:rsidRDefault="00D24948" w:rsidP="00BE6979">
                              <w:pPr>
                                <w:snapToGrid w:val="0"/>
                                <w:jc w:val="left"/>
                                <w:rPr>
                                  <w:sz w:val="16"/>
                                </w:rPr>
                              </w:pPr>
                              <w:r>
                                <w:rPr>
                                  <w:rFonts w:hint="eastAsia"/>
                                  <w:sz w:val="16"/>
                                </w:rPr>
                                <w:tab/>
                              </w:r>
                              <w:r>
                                <w:rPr>
                                  <w:rFonts w:hint="eastAsia"/>
                                  <w:sz w:val="16"/>
                                </w:rPr>
                                <w:tab/>
                              </w:r>
                              <w:r>
                                <w:rPr>
                                  <w:rFonts w:hint="eastAsia"/>
                                  <w:sz w:val="16"/>
                                </w:rPr>
                                <w:tab/>
                              </w:r>
                              <w:r>
                                <w:rPr>
                                  <w:rFonts w:hint="eastAsia"/>
                                  <w:sz w:val="16"/>
                                </w:rPr>
                                <w:tab/>
                              </w:r>
                              <w:r>
                                <w:rPr>
                                  <w:rFonts w:hint="eastAsia"/>
                                  <w:sz w:val="16"/>
                                </w:rPr>
                                <w:tab/>
                                <w:t xml:space="preserve">  </w:t>
                              </w:r>
                            </w:p>
                            <w:p w14:paraId="7F4AD807" w14:textId="77777777" w:rsidR="00D24948" w:rsidRDefault="00D24948" w:rsidP="00BE6979">
                              <w:pPr>
                                <w:snapToGrid w:val="0"/>
                                <w:jc w:val="left"/>
                                <w:rPr>
                                  <w:sz w:val="16"/>
                                </w:rPr>
                              </w:pPr>
                              <w:r>
                                <w:rPr>
                                  <w:rFonts w:hint="eastAsia"/>
                                  <w:sz w:val="16"/>
                                </w:rPr>
                                <w:tab/>
                              </w:r>
                              <w:r>
                                <w:rPr>
                                  <w:rFonts w:hint="eastAsia"/>
                                  <w:sz w:val="16"/>
                                </w:rPr>
                                <w:tab/>
                              </w:r>
                              <w:r>
                                <w:rPr>
                                  <w:rFonts w:hint="eastAsia"/>
                                  <w:sz w:val="16"/>
                                </w:rPr>
                                <w:tab/>
                              </w:r>
                              <w:r>
                                <w:rPr>
                                  <w:rFonts w:hint="eastAsia"/>
                                  <w:sz w:val="16"/>
                                </w:rPr>
                                <w:tab/>
                              </w:r>
                              <w:r>
                                <w:rPr>
                                  <w:rFonts w:hint="eastAsia"/>
                                  <w:sz w:val="16"/>
                                </w:rPr>
                                <w:tab/>
                                <w:t xml:space="preserve">  </w:t>
                              </w:r>
                            </w:p>
                            <w:p w14:paraId="754E8BC9" w14:textId="77777777" w:rsidR="00D24948" w:rsidRDefault="00D24948" w:rsidP="00BE6979">
                              <w:pPr>
                                <w:snapToGrid w:val="0"/>
                                <w:jc w:val="left"/>
                                <w:rPr>
                                  <w:sz w:val="16"/>
                                </w:rPr>
                              </w:pPr>
                              <w:r w:rsidRPr="006E6C90">
                                <w:rPr>
                                  <w:sz w:val="16"/>
                                </w:rPr>
                                <w:t>2019-09-20 19:43:00.341  ERROR  http-nio-127.0.0.1-20951-exec-3  KAOP00003-E Method end abnormally. (Class:InnerApiController, Method:innerDeleteApplicationService, Argument:[4028b8e56d4e2460016d4e43a19a0000]) com.hitachi.software.orion.portal.api.contract.exception.ApiException: KAOP20060-W During processing to delete the product, the product was successfully unregistered from the server, but deletion of the SSO configuration information was not reported on the product side. Delete the SSO configuration information on the product side. For details, see the product's configuration guide.n</w:t>
                              </w:r>
                              <w:r w:rsidRPr="006E6C90">
                                <w:rPr>
                                  <w:sz w:val="16"/>
                                </w:rPr>
                                <w:tab/>
                                <w:t>at com.hitachi.software.orion.portal.rs.app.service.ApplicationServicesImpl.deleteApplicationService(ApplicationServicesImpl.java:279)n</w:t>
                              </w:r>
                              <w:r w:rsidRPr="006E6C90">
                                <w:rPr>
                                  <w:sz w:val="16"/>
                                </w:rPr>
                                <w:tab/>
                                <w:t xml:space="preserve">at </w:t>
                              </w:r>
                            </w:p>
                          </w:txbxContent>
                        </wps:txbx>
                        <wps:bodyPr rot="0" vert="horz" wrap="square" lIns="36000" tIns="36000" rIns="36000" bIns="36000" anchor="t" anchorCtr="0" upright="1">
                          <a:noAutofit/>
                        </wps:bodyPr>
                      </wps:wsp>
                      <wps:wsp>
                        <wps:cNvPr id="10284" name="AutoShape 3624"/>
                        <wps:cNvSpPr>
                          <a:spLocks noChangeArrowheads="1"/>
                        </wps:cNvSpPr>
                        <wps:spPr bwMode="auto">
                          <a:xfrm>
                            <a:off x="8172" y="3366"/>
                            <a:ext cx="1841" cy="198"/>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s:wsp>
                        <wps:cNvPr id="10285" name="AutoShape 3625"/>
                        <wps:cNvSpPr>
                          <a:spLocks noChangeArrowheads="1"/>
                        </wps:cNvSpPr>
                        <wps:spPr bwMode="auto">
                          <a:xfrm>
                            <a:off x="1774" y="3775"/>
                            <a:ext cx="8915" cy="1184"/>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g:grpSp>
                        <wpg:cNvPr id="10286" name="Group 3626"/>
                        <wpg:cNvGrpSpPr>
                          <a:grpSpLocks/>
                        </wpg:cNvGrpSpPr>
                        <wpg:grpSpPr bwMode="auto">
                          <a:xfrm>
                            <a:off x="2134" y="3116"/>
                            <a:ext cx="1717" cy="243"/>
                            <a:chOff x="2134" y="3101"/>
                            <a:chExt cx="1717" cy="243"/>
                          </a:xfrm>
                        </wpg:grpSpPr>
                        <wps:wsp>
                          <wps:cNvPr id="10287" name="Text Box 3627"/>
                          <wps:cNvSpPr txBox="1">
                            <a:spLocks noChangeArrowheads="1"/>
                          </wps:cNvSpPr>
                          <wps:spPr bwMode="auto">
                            <a:xfrm>
                              <a:off x="2490" y="3101"/>
                              <a:ext cx="1361" cy="2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15598FA" w14:textId="6B27EA46" w:rsidR="00D24948" w:rsidRDefault="00D24948" w:rsidP="00BE6979">
                                <w:pPr>
                                  <w:snapToGrid w:val="0"/>
                                  <w:rPr>
                                    <w:b/>
                                    <w:color w:val="0000FF"/>
                                    <w:sz w:val="16"/>
                                  </w:rPr>
                                </w:pPr>
                                <w:r>
                                  <w:rPr>
                                    <w:rFonts w:hint="eastAsia"/>
                                    <w:b/>
                                    <w:color w:val="0000FF"/>
                                    <w:sz w:val="16"/>
                                    <w:highlight w:val="lightGray"/>
                                  </w:rPr>
                                  <w:t>D</w:t>
                                </w:r>
                                <w:r>
                                  <w:rPr>
                                    <w:b/>
                                    <w:color w:val="0000FF"/>
                                    <w:sz w:val="16"/>
                                    <w:highlight w:val="lightGray"/>
                                  </w:rPr>
                                  <w:t>ate and Time</w:t>
                                </w:r>
                              </w:p>
                            </w:txbxContent>
                          </wps:txbx>
                          <wps:bodyPr rot="0" vert="horz" wrap="square" lIns="0" tIns="0" rIns="0" bIns="0" anchor="t" anchorCtr="0" upright="1">
                            <a:noAutofit/>
                          </wps:bodyPr>
                        </wps:wsp>
                        <wps:wsp>
                          <wps:cNvPr id="10288" name="Line 3628"/>
                          <wps:cNvCnPr/>
                          <wps:spPr bwMode="auto">
                            <a:xfrm flipH="1">
                              <a:off x="2292" y="3191"/>
                              <a:ext cx="174"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289" name="Line 3629"/>
                          <wps:cNvCnPr/>
                          <wps:spPr bwMode="auto">
                            <a:xfrm flipH="1">
                              <a:off x="2134" y="3192"/>
                              <a:ext cx="158" cy="152"/>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0290" name="Group 3630"/>
                        <wpg:cNvGrpSpPr>
                          <a:grpSpLocks/>
                        </wpg:cNvGrpSpPr>
                        <wpg:grpSpPr bwMode="auto">
                          <a:xfrm>
                            <a:off x="9075" y="3056"/>
                            <a:ext cx="1623" cy="381"/>
                            <a:chOff x="9075" y="3041"/>
                            <a:chExt cx="1623" cy="381"/>
                          </a:xfrm>
                        </wpg:grpSpPr>
                        <wps:wsp>
                          <wps:cNvPr id="10291" name="Text Box 3631"/>
                          <wps:cNvSpPr txBox="1">
                            <a:spLocks noChangeArrowheads="1"/>
                          </wps:cNvSpPr>
                          <wps:spPr bwMode="auto">
                            <a:xfrm>
                              <a:off x="9383" y="3041"/>
                              <a:ext cx="1315" cy="2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BDA8B82" w14:textId="755362EE" w:rsidR="00D24948" w:rsidRDefault="00D24948" w:rsidP="00BE6979">
                                <w:pPr>
                                  <w:snapToGrid w:val="0"/>
                                  <w:rPr>
                                    <w:b/>
                                    <w:color w:val="0000FF"/>
                                    <w:sz w:val="16"/>
                                  </w:rPr>
                                </w:pPr>
                                <w:r>
                                  <w:rPr>
                                    <w:rFonts w:hint="eastAsia"/>
                                    <w:b/>
                                    <w:color w:val="0000FF"/>
                                    <w:sz w:val="16"/>
                                    <w:highlight w:val="lightGray"/>
                                  </w:rPr>
                                  <w:t>M</w:t>
                                </w:r>
                                <w:r>
                                  <w:rPr>
                                    <w:b/>
                                    <w:color w:val="0000FF"/>
                                    <w:sz w:val="16"/>
                                    <w:highlight w:val="lightGray"/>
                                  </w:rPr>
                                  <w:t>essage</w:t>
                                </w:r>
                              </w:p>
                            </w:txbxContent>
                          </wps:txbx>
                          <wps:bodyPr rot="0" vert="horz" wrap="square" lIns="0" tIns="0" rIns="0" bIns="0" anchor="t" anchorCtr="0" upright="1">
                            <a:noAutofit/>
                          </wps:bodyPr>
                        </wps:wsp>
                        <wps:wsp>
                          <wps:cNvPr id="10292" name="Line 3632"/>
                          <wps:cNvCnPr/>
                          <wps:spPr bwMode="auto">
                            <a:xfrm flipH="1">
                              <a:off x="9224" y="3146"/>
                              <a:ext cx="174"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293" name="Line 3633"/>
                          <wps:cNvCnPr/>
                          <wps:spPr bwMode="auto">
                            <a:xfrm flipH="1">
                              <a:off x="9075" y="3146"/>
                              <a:ext cx="148" cy="276"/>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0302" name="Group 3642"/>
                        <wpg:cNvGrpSpPr>
                          <a:grpSpLocks/>
                        </wpg:cNvGrpSpPr>
                        <wpg:grpSpPr bwMode="auto">
                          <a:xfrm>
                            <a:off x="3777" y="4902"/>
                            <a:ext cx="1683" cy="336"/>
                            <a:chOff x="3777" y="4887"/>
                            <a:chExt cx="1683" cy="336"/>
                          </a:xfrm>
                        </wpg:grpSpPr>
                        <wps:wsp>
                          <wps:cNvPr id="10303" name="Text Box 3643"/>
                          <wps:cNvSpPr txBox="1">
                            <a:spLocks noChangeArrowheads="1"/>
                          </wps:cNvSpPr>
                          <wps:spPr bwMode="auto">
                            <a:xfrm>
                              <a:off x="4145" y="4983"/>
                              <a:ext cx="1315" cy="2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A26C826" w14:textId="1B074D0F" w:rsidR="00D24948" w:rsidRDefault="00D24948" w:rsidP="00BE6979">
                                <w:pPr>
                                  <w:snapToGrid w:val="0"/>
                                  <w:rPr>
                                    <w:b/>
                                    <w:color w:val="0000FF"/>
                                    <w:sz w:val="16"/>
                                  </w:rPr>
                                </w:pPr>
                                <w:r>
                                  <w:rPr>
                                    <w:rFonts w:hint="eastAsia"/>
                                    <w:b/>
                                    <w:color w:val="0000FF"/>
                                    <w:sz w:val="16"/>
                                    <w:highlight w:val="lightGray"/>
                                  </w:rPr>
                                  <w:t>S</w:t>
                                </w:r>
                                <w:r>
                                  <w:rPr>
                                    <w:b/>
                                    <w:color w:val="0000FF"/>
                                    <w:sz w:val="16"/>
                                    <w:highlight w:val="lightGray"/>
                                  </w:rPr>
                                  <w:t>tack trace</w:t>
                                </w:r>
                              </w:p>
                            </w:txbxContent>
                          </wps:txbx>
                          <wps:bodyPr rot="0" vert="horz" wrap="square" lIns="0" tIns="0" rIns="0" bIns="0" anchor="t" anchorCtr="0" upright="1">
                            <a:noAutofit/>
                          </wps:bodyPr>
                        </wps:wsp>
                        <wps:wsp>
                          <wps:cNvPr id="10304" name="Line 3644"/>
                          <wps:cNvCnPr/>
                          <wps:spPr bwMode="auto">
                            <a:xfrm flipH="1">
                              <a:off x="3973" y="5073"/>
                              <a:ext cx="173"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305" name="Line 3645"/>
                          <wps:cNvCnPr/>
                          <wps:spPr bwMode="auto">
                            <a:xfrm flipH="1" flipV="1">
                              <a:off x="3777" y="4887"/>
                              <a:ext cx="196" cy="184"/>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0306" name="Group 3646"/>
                        <wpg:cNvGrpSpPr>
                          <a:grpSpLocks/>
                        </wpg:cNvGrpSpPr>
                        <wpg:grpSpPr bwMode="auto">
                          <a:xfrm>
                            <a:off x="5615" y="3085"/>
                            <a:ext cx="3063" cy="274"/>
                            <a:chOff x="5615" y="3070"/>
                            <a:chExt cx="3063" cy="274"/>
                          </a:xfrm>
                        </wpg:grpSpPr>
                        <wps:wsp>
                          <wps:cNvPr id="10307" name="Text Box 3647"/>
                          <wps:cNvSpPr txBox="1">
                            <a:spLocks noChangeArrowheads="1"/>
                          </wps:cNvSpPr>
                          <wps:spPr bwMode="auto">
                            <a:xfrm>
                              <a:off x="5907" y="3080"/>
                              <a:ext cx="1243" cy="22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CD95669" w14:textId="0223F106" w:rsidR="00D24948" w:rsidRDefault="00D24948" w:rsidP="00BE6979">
                                <w:pPr>
                                  <w:snapToGrid w:val="0"/>
                                  <w:rPr>
                                    <w:b/>
                                    <w:color w:val="0000FF"/>
                                    <w:sz w:val="16"/>
                                  </w:rPr>
                                </w:pPr>
                                <w:r>
                                  <w:rPr>
                                    <w:rFonts w:hint="eastAsia"/>
                                    <w:b/>
                                    <w:color w:val="0000FF"/>
                                    <w:sz w:val="16"/>
                                    <w:highlight w:val="lightGray"/>
                                  </w:rPr>
                                  <w:t>T</w:t>
                                </w:r>
                                <w:r>
                                  <w:rPr>
                                    <w:b/>
                                    <w:color w:val="0000FF"/>
                                    <w:sz w:val="16"/>
                                    <w:highlight w:val="lightGray"/>
                                  </w:rPr>
                                  <w:t>hread name</w:t>
                                </w:r>
                              </w:p>
                            </w:txbxContent>
                          </wps:txbx>
                          <wps:bodyPr rot="0" vert="horz" wrap="square" lIns="0" tIns="0" rIns="0" bIns="0" anchor="t" anchorCtr="0" upright="1">
                            <a:noAutofit/>
                          </wps:bodyPr>
                        </wps:wsp>
                        <wps:wsp>
                          <wps:cNvPr id="10308" name="Line 3648"/>
                          <wps:cNvCnPr/>
                          <wps:spPr bwMode="auto">
                            <a:xfrm flipH="1">
                              <a:off x="5705" y="3186"/>
                              <a:ext cx="173"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309" name="Line 3649"/>
                          <wps:cNvCnPr/>
                          <wps:spPr bwMode="auto">
                            <a:xfrm flipH="1">
                              <a:off x="5615" y="3205"/>
                              <a:ext cx="82" cy="139"/>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912" name="Text Box 3647"/>
                          <wps:cNvSpPr txBox="1">
                            <a:spLocks noChangeArrowheads="1"/>
                          </wps:cNvSpPr>
                          <wps:spPr bwMode="auto">
                            <a:xfrm>
                              <a:off x="7442" y="3070"/>
                              <a:ext cx="1236" cy="22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8D4D6AE" w14:textId="61CE6405" w:rsidR="00D24948" w:rsidRDefault="00D24948" w:rsidP="00BE6979">
                                <w:pPr>
                                  <w:snapToGrid w:val="0"/>
                                  <w:rPr>
                                    <w:b/>
                                    <w:color w:val="0000FF"/>
                                    <w:sz w:val="16"/>
                                  </w:rPr>
                                </w:pPr>
                                <w:r>
                                  <w:rPr>
                                    <w:rFonts w:hint="eastAsia"/>
                                    <w:b/>
                                    <w:color w:val="0000FF"/>
                                    <w:sz w:val="16"/>
                                    <w:highlight w:val="lightGray"/>
                                  </w:rPr>
                                  <w:t>M</w:t>
                                </w:r>
                                <w:r>
                                  <w:rPr>
                                    <w:b/>
                                    <w:color w:val="0000FF"/>
                                    <w:sz w:val="16"/>
                                    <w:highlight w:val="lightGray"/>
                                  </w:rPr>
                                  <w:t>essage ID</w:t>
                                </w:r>
                              </w:p>
                            </w:txbxContent>
                          </wps:txbx>
                          <wps:bodyPr rot="0" vert="horz" wrap="square" lIns="0" tIns="0" rIns="0" bIns="0" anchor="t" anchorCtr="0" upright="1">
                            <a:noAutofit/>
                          </wps:bodyPr>
                        </wps:wsp>
                        <wps:wsp>
                          <wps:cNvPr id="2913" name="Line 3648"/>
                          <wps:cNvCnPr/>
                          <wps:spPr bwMode="auto">
                            <a:xfrm flipH="1">
                              <a:off x="7240" y="3176"/>
                              <a:ext cx="173"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914" name="Line 3649"/>
                          <wps:cNvCnPr/>
                          <wps:spPr bwMode="auto">
                            <a:xfrm flipH="1">
                              <a:off x="7150" y="3195"/>
                              <a:ext cx="82" cy="139"/>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0310" name="Group 3650"/>
                        <wpg:cNvGrpSpPr>
                          <a:grpSpLocks/>
                        </wpg:cNvGrpSpPr>
                        <wpg:grpSpPr bwMode="auto">
                          <a:xfrm>
                            <a:off x="4020" y="3099"/>
                            <a:ext cx="1595" cy="267"/>
                            <a:chOff x="4020" y="3084"/>
                            <a:chExt cx="1595" cy="267"/>
                          </a:xfrm>
                        </wpg:grpSpPr>
                        <wps:wsp>
                          <wps:cNvPr id="10311" name="Text Box 3651"/>
                          <wps:cNvSpPr txBox="1">
                            <a:spLocks noChangeArrowheads="1"/>
                          </wps:cNvSpPr>
                          <wps:spPr bwMode="auto">
                            <a:xfrm>
                              <a:off x="4387" y="3084"/>
                              <a:ext cx="1228" cy="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83CB791" w14:textId="45DFF3A6" w:rsidR="00D24948" w:rsidRDefault="00D24948" w:rsidP="00BE6979">
                                <w:pPr>
                                  <w:snapToGrid w:val="0"/>
                                  <w:rPr>
                                    <w:b/>
                                    <w:color w:val="0000FF"/>
                                    <w:sz w:val="16"/>
                                  </w:rPr>
                                </w:pPr>
                                <w:r>
                                  <w:rPr>
                                    <w:rFonts w:hint="eastAsia"/>
                                    <w:b/>
                                    <w:color w:val="0000FF"/>
                                    <w:sz w:val="16"/>
                                    <w:highlight w:val="lightGray"/>
                                  </w:rPr>
                                  <w:t>L</w:t>
                                </w:r>
                                <w:r>
                                  <w:rPr>
                                    <w:b/>
                                    <w:color w:val="0000FF"/>
                                    <w:sz w:val="16"/>
                                    <w:highlight w:val="lightGray"/>
                                  </w:rPr>
                                  <w:t>og level</w:t>
                                </w:r>
                              </w:p>
                            </w:txbxContent>
                          </wps:txbx>
                          <wps:bodyPr rot="0" vert="horz" wrap="square" lIns="0" tIns="0" rIns="0" bIns="0" anchor="t" anchorCtr="0" upright="1">
                            <a:noAutofit/>
                          </wps:bodyPr>
                        </wps:wsp>
                        <wps:wsp>
                          <wps:cNvPr id="10312" name="Line 3652"/>
                          <wps:cNvCnPr/>
                          <wps:spPr bwMode="auto">
                            <a:xfrm flipH="1">
                              <a:off x="4194" y="3180"/>
                              <a:ext cx="173"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313" name="Line 3653"/>
                          <wps:cNvCnPr/>
                          <wps:spPr bwMode="auto">
                            <a:xfrm flipH="1">
                              <a:off x="4020" y="3180"/>
                              <a:ext cx="167" cy="171"/>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s:wsp>
                        <wps:cNvPr id="10319" name="AutoShape 3659"/>
                        <wps:cNvSpPr>
                          <a:spLocks noChangeArrowheads="1"/>
                        </wps:cNvSpPr>
                        <wps:spPr bwMode="auto">
                          <a:xfrm>
                            <a:off x="1755" y="3572"/>
                            <a:ext cx="8878" cy="172"/>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s:wsp>
                        <wps:cNvPr id="10320" name="Rectangle 3660"/>
                        <wps:cNvSpPr>
                          <a:spLocks noChangeArrowheads="1"/>
                        </wps:cNvSpPr>
                        <wps:spPr bwMode="auto">
                          <a:xfrm>
                            <a:off x="1781" y="3379"/>
                            <a:ext cx="1996" cy="198"/>
                          </a:xfrm>
                          <a:prstGeom prst="rect">
                            <a:avLst/>
                          </a:prstGeom>
                          <a:noFill/>
                          <a:ln w="9525">
                            <a:solidFill>
                              <a:srgbClr val="FF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s:wsp>
                        <wps:cNvPr id="10321" name="Rectangle 3661"/>
                        <wps:cNvSpPr>
                          <a:spLocks noChangeArrowheads="1"/>
                        </wps:cNvSpPr>
                        <wps:spPr bwMode="auto">
                          <a:xfrm>
                            <a:off x="3780" y="3379"/>
                            <a:ext cx="633" cy="198"/>
                          </a:xfrm>
                          <a:prstGeom prst="rect">
                            <a:avLst/>
                          </a:prstGeom>
                          <a:noFill/>
                          <a:ln w="9525">
                            <a:solidFill>
                              <a:srgbClr val="FF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s:wsp>
                        <wps:cNvPr id="2908" name="Rectangle 3661"/>
                        <wps:cNvSpPr>
                          <a:spLocks noChangeArrowheads="1"/>
                        </wps:cNvSpPr>
                        <wps:spPr bwMode="auto">
                          <a:xfrm>
                            <a:off x="4431" y="3379"/>
                            <a:ext cx="2489" cy="198"/>
                          </a:xfrm>
                          <a:prstGeom prst="rect">
                            <a:avLst/>
                          </a:prstGeom>
                          <a:noFill/>
                          <a:ln w="9525">
                            <a:solidFill>
                              <a:srgbClr val="FF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s:wsp>
                        <wps:cNvPr id="2911" name="Rectangle 3661"/>
                        <wps:cNvSpPr>
                          <a:spLocks noChangeArrowheads="1"/>
                        </wps:cNvSpPr>
                        <wps:spPr bwMode="auto">
                          <a:xfrm>
                            <a:off x="6947" y="3379"/>
                            <a:ext cx="1193" cy="198"/>
                          </a:xfrm>
                          <a:prstGeom prst="rect">
                            <a:avLst/>
                          </a:prstGeom>
                          <a:noFill/>
                          <a:ln w="9525">
                            <a:solidFill>
                              <a:srgbClr val="FF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3500461" id="Group 3622" o:spid="_x0000_s1123" style="position:absolute;margin-left:23.5pt;margin-top:6.9pt;width:450.85pt;height:129.8pt;z-index:251656224;mso-position-horizontal-relative:margin" coordorigin="1755,2905" coordsize="9017,25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">
                <v:rect id="Rectangle 3623" o:spid="_x0000_s1124" style="position:absolute;left:1758;top:2905;width:9014;height:25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">
                  <v:textbox inset="1mm,1mm,1mm,1mm">
                    <w:txbxContent>
                      <w:p w14:paraId="22179F66" w14:textId="77777777" w:rsidR="00D24948" w:rsidRDefault="00D24948" w:rsidP="00BE6979">
                        <w:pPr>
                          <w:snapToGrid w:val="0"/>
                          <w:jc w:val="left"/>
                          <w:rPr>
                            <w:sz w:val="16"/>
                          </w:rPr>
                        </w:pPr>
                        <w:r>
                          <w:rPr>
                            <w:rFonts w:hint="eastAsia"/>
                            <w:sz w:val="16"/>
                          </w:rPr>
                          <w:tab/>
                        </w:r>
                        <w:r>
                          <w:rPr>
                            <w:rFonts w:hint="eastAsia"/>
                            <w:sz w:val="16"/>
                          </w:rPr>
                          <w:tab/>
                        </w:r>
                        <w:r>
                          <w:rPr>
                            <w:rFonts w:hint="eastAsia"/>
                            <w:sz w:val="16"/>
                          </w:rPr>
                          <w:tab/>
                        </w:r>
                        <w:r>
                          <w:rPr>
                            <w:rFonts w:hint="eastAsia"/>
                            <w:sz w:val="16"/>
                          </w:rPr>
                          <w:tab/>
                        </w:r>
                        <w:r>
                          <w:rPr>
                            <w:rFonts w:hint="eastAsia"/>
                            <w:sz w:val="16"/>
                          </w:rPr>
                          <w:tab/>
                          <w:t xml:space="preserve">  </w:t>
                        </w:r>
                      </w:p>
                      <w:p w14:paraId="7F4AD807" w14:textId="77777777" w:rsidR="00D24948" w:rsidRDefault="00D24948" w:rsidP="00BE6979">
                        <w:pPr>
                          <w:snapToGrid w:val="0"/>
                          <w:jc w:val="left"/>
                          <w:rPr>
                            <w:sz w:val="16"/>
                          </w:rPr>
                        </w:pPr>
                        <w:r>
                          <w:rPr>
                            <w:rFonts w:hint="eastAsia"/>
                            <w:sz w:val="16"/>
                          </w:rPr>
                          <w:tab/>
                        </w:r>
                        <w:r>
                          <w:rPr>
                            <w:rFonts w:hint="eastAsia"/>
                            <w:sz w:val="16"/>
                          </w:rPr>
                          <w:tab/>
                        </w:r>
                        <w:r>
                          <w:rPr>
                            <w:rFonts w:hint="eastAsia"/>
                            <w:sz w:val="16"/>
                          </w:rPr>
                          <w:tab/>
                        </w:r>
                        <w:r>
                          <w:rPr>
                            <w:rFonts w:hint="eastAsia"/>
                            <w:sz w:val="16"/>
                          </w:rPr>
                          <w:tab/>
                        </w:r>
                        <w:r>
                          <w:rPr>
                            <w:rFonts w:hint="eastAsia"/>
                            <w:sz w:val="16"/>
                          </w:rPr>
                          <w:tab/>
                          <w:t xml:space="preserve">  </w:t>
                        </w:r>
                      </w:p>
                      <w:p w14:paraId="754E8BC9" w14:textId="77777777" w:rsidR="00D24948" w:rsidRDefault="00D24948" w:rsidP="00BE6979">
                        <w:pPr>
                          <w:snapToGrid w:val="0"/>
                          <w:jc w:val="left"/>
                          <w:rPr>
                            <w:sz w:val="16"/>
                          </w:rPr>
                        </w:pPr>
                        <w:r w:rsidRPr="006E6C90">
                          <w:rPr>
                            <w:sz w:val="16"/>
                          </w:rPr>
                          <w:t>2019-09-20 19:43:00.341  ERROR  http-nio-127.0.0.1-20951-exec-3  KAOP00003-E Method end abnormally. (Class:InnerApiController, Method:innerDeleteApplicationService, Argument:[4028b8e56d4e2460016d4e43a19a0000]) com.hitachi.software.orion.portal.api.contract.exception.ApiException: KAOP20060-W During processing to delete the product, the product was successfully unregistered from the server, but deletion of the SSO configuration information was not reported on the product side. Delete the SSO configuration information on the product side. For details, see the product's configuration guide.n</w:t>
                        </w:r>
                        <w:r w:rsidRPr="006E6C90">
                          <w:rPr>
                            <w:sz w:val="16"/>
                          </w:rPr>
                          <w:tab/>
                          <w:t>at com.hitachi.software.orion.portal.rs.app.service.ApplicationServicesImpl.deleteApplicationService(ApplicationServicesImpl.java:279)n</w:t>
                        </w:r>
                        <w:r w:rsidRPr="006E6C90">
                          <w:rPr>
                            <w:sz w:val="16"/>
                          </w:rPr>
                          <w:tab/>
                          <w:t xml:space="preserve">at </w:t>
                        </w:r>
                      </w:p>
                    </w:txbxContent>
                  </v:textbox>
                </v:rect>
                <v:roundrect id="AutoShape 3624" o:spid="_x0000_s1125" style="position:absolute;left:8172;top:3366;width:1841;height:198;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" filled="f" strokecolor="red">
                  <v:textbox inset="1mm,1mm,1mm,1mm"/>
                </v:roundrect>
                <v:roundrect id="AutoShape 3625" o:spid="_x0000_s1126" style="position:absolute;left:1774;top:3775;width:8915;height:1184;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" filled="f" strokecolor="red">
                  <v:textbox inset="1mm,1mm,1mm,1mm"/>
                </v:roundrect>
                <v:group id="Group 3626" o:spid="_x0000_s1127" style="position:absolute;left:2134;top:3116;width:1717;height:243" coordorigin="2134,3101" coordsize="1717,2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">
                  <v:shape id="Text Box 3627" o:spid="_x0000_s1128" type="#_x0000_t202" style="position:absolute;left:2490;top:3101;width:1361;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" filled="f" stroked="f">
                    <v:textbox inset="0,0,0,0">
                      <w:txbxContent>
                        <w:p w14:paraId="615598FA" w14:textId="6B27EA46" w:rsidR="00D24948" w:rsidRDefault="00D24948" w:rsidP="00BE6979">
                          <w:pPr>
                            <w:snapToGrid w:val="0"/>
                            <w:rPr>
                              <w:b/>
                              <w:color w:val="0000FF"/>
                              <w:sz w:val="16"/>
                            </w:rPr>
                          </w:pPr>
                          <w:r>
                            <w:rPr>
                              <w:rFonts w:hint="eastAsia"/>
                              <w:b/>
                              <w:color w:val="0000FF"/>
                              <w:sz w:val="16"/>
                              <w:highlight w:val="lightGray"/>
                            </w:rPr>
                            <w:t>D</w:t>
                          </w:r>
                          <w:r>
                            <w:rPr>
                              <w:b/>
                              <w:color w:val="0000FF"/>
                              <w:sz w:val="16"/>
                              <w:highlight w:val="lightGray"/>
                            </w:rPr>
                            <w:t>ate and Time</w:t>
                          </w:r>
                        </w:p>
                      </w:txbxContent>
                    </v:textbox>
                  </v:shape>
                  <v:line id="Line 3628" o:spid="_x0000_s1129" style="position:absolute;flip:x;visibility:visible;mso-wrap-style:square" from="2292,3191" to="2466,31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"/>
                  <v:line id="Line 3629" o:spid="_x0000_s1130" style="position:absolute;flip:x;visibility:visible;mso-wrap-style:square" from="2134,3192" to="2292,33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">
                    <v:stroke endarrow="block" endarrowwidth="narrow" endarrowlength="short"/>
                  </v:line>
                </v:group>
                <v:group id="Group 3630" o:spid="_x0000_s1131" style="position:absolute;left:9075;top:3056;width:1623;height:381" coordorigin="9075,3041" coordsize="1623,3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">
                  <v:shape id="Text Box 3631" o:spid="_x0000_s1132" type="#_x0000_t202" style="position:absolute;left:9383;top:3041;width:1315;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" filled="f" stroked="f">
                    <v:textbox inset="0,0,0,0">
                      <w:txbxContent>
                        <w:p w14:paraId="2BDA8B82" w14:textId="755362EE" w:rsidR="00D24948" w:rsidRDefault="00D24948" w:rsidP="00BE6979">
                          <w:pPr>
                            <w:snapToGrid w:val="0"/>
                            <w:rPr>
                              <w:b/>
                              <w:color w:val="0000FF"/>
                              <w:sz w:val="16"/>
                            </w:rPr>
                          </w:pPr>
                          <w:r>
                            <w:rPr>
                              <w:rFonts w:hint="eastAsia"/>
                              <w:b/>
                              <w:color w:val="0000FF"/>
                              <w:sz w:val="16"/>
                              <w:highlight w:val="lightGray"/>
                            </w:rPr>
                            <w:t>M</w:t>
                          </w:r>
                          <w:r>
                            <w:rPr>
                              <w:b/>
                              <w:color w:val="0000FF"/>
                              <w:sz w:val="16"/>
                              <w:highlight w:val="lightGray"/>
                            </w:rPr>
                            <w:t>essage</w:t>
                          </w:r>
                        </w:p>
                      </w:txbxContent>
                    </v:textbox>
                  </v:shape>
                  <v:line id="Line 3632" o:spid="_x0000_s1133" style="position:absolute;flip:x;visibility:visible;mso-wrap-style:square" from="9224,3146" to="9398,31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"/>
                  <v:line id="Line 3633" o:spid="_x0000_s1134" style="position:absolute;flip:x;visibility:visible;mso-wrap-style:square" from="9075,3146" to="9223,3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">
                    <v:stroke endarrow="block" endarrowwidth="narrow" endarrowlength="short"/>
                  </v:line>
                </v:group>
                <v:group id="Group 3642" o:spid="_x0000_s1135" style="position:absolute;left:3777;top:4902;width:1683;height:336" coordorigin="3777,4887" coordsize="1683,3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">
                  <v:shape id="Text Box 3643" o:spid="_x0000_s1136" type="#_x0000_t202" style="position:absolute;left:4145;top:4983;width:1315;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" filled="f" stroked="f">
                    <v:textbox inset="0,0,0,0">
                      <w:txbxContent>
                        <w:p w14:paraId="7A26C826" w14:textId="1B074D0F" w:rsidR="00D24948" w:rsidRDefault="00D24948" w:rsidP="00BE6979">
                          <w:pPr>
                            <w:snapToGrid w:val="0"/>
                            <w:rPr>
                              <w:b/>
                              <w:color w:val="0000FF"/>
                              <w:sz w:val="16"/>
                            </w:rPr>
                          </w:pPr>
                          <w:r>
                            <w:rPr>
                              <w:rFonts w:hint="eastAsia"/>
                              <w:b/>
                              <w:color w:val="0000FF"/>
                              <w:sz w:val="16"/>
                              <w:highlight w:val="lightGray"/>
                            </w:rPr>
                            <w:t>S</w:t>
                          </w:r>
                          <w:r>
                            <w:rPr>
                              <w:b/>
                              <w:color w:val="0000FF"/>
                              <w:sz w:val="16"/>
                              <w:highlight w:val="lightGray"/>
                            </w:rPr>
                            <w:t>tack trace</w:t>
                          </w:r>
                        </w:p>
                      </w:txbxContent>
                    </v:textbox>
                  </v:shape>
                  <v:line id="Line 3644" o:spid="_x0000_s1137" style="position:absolute;flip:x;visibility:visible;mso-wrap-style:square" from="3973,5073" to="4146,50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"/>
                  <v:line id="Line 3645" o:spid="_x0000_s1138" style="position:absolute;flip:x y;visibility:visible;mso-wrap-style:square" from="3777,4887" to="3973,50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">
                    <v:stroke endarrow="block" endarrowwidth="narrow" endarrowlength="short"/>
                  </v:line>
                </v:group>
                <v:group id="Group 3646" o:spid="_x0000_s1139" style="position:absolute;left:5615;top:3085;width:3063;height:274" coordorigin="5615,3070" coordsize="3063,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">
                  <v:shape id="Text Box 3647" o:spid="_x0000_s1140" type="#_x0000_t202" style="position:absolute;left:5907;top:3080;width:1243;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" filled="f" stroked="f">
                    <v:textbox inset="0,0,0,0">
                      <w:txbxContent>
                        <w:p w14:paraId="3CD95669" w14:textId="0223F106" w:rsidR="00D24948" w:rsidRDefault="00D24948" w:rsidP="00BE6979">
                          <w:pPr>
                            <w:snapToGrid w:val="0"/>
                            <w:rPr>
                              <w:b/>
                              <w:color w:val="0000FF"/>
                              <w:sz w:val="16"/>
                            </w:rPr>
                          </w:pPr>
                          <w:r>
                            <w:rPr>
                              <w:rFonts w:hint="eastAsia"/>
                              <w:b/>
                              <w:color w:val="0000FF"/>
                              <w:sz w:val="16"/>
                              <w:highlight w:val="lightGray"/>
                            </w:rPr>
                            <w:t>T</w:t>
                          </w:r>
                          <w:r>
                            <w:rPr>
                              <w:b/>
                              <w:color w:val="0000FF"/>
                              <w:sz w:val="16"/>
                              <w:highlight w:val="lightGray"/>
                            </w:rPr>
                            <w:t>hread name</w:t>
                          </w:r>
                        </w:p>
                      </w:txbxContent>
                    </v:textbox>
                  </v:shape>
                  <v:line id="Line 3648" o:spid="_x0000_s1141" style="position:absolute;flip:x;visibility:visible;mso-wrap-style:square" from="5705,3186" to="5878,31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"/>
                  <v:line id="Line 3649" o:spid="_x0000_s1142" style="position:absolute;flip:x;visibility:visible;mso-wrap-style:square" from="5615,3205" to="5697,33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">
                    <v:stroke endarrow="block" endarrowwidth="narrow" endarrowlength="short"/>
                  </v:line>
                  <v:shape id="Text Box 3647" o:spid="_x0000_s1143" type="#_x0000_t202" style="position:absolute;left:7442;top:3070;width:1236;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" filled="f" stroked="f">
                    <v:textbox inset="0,0,0,0">
                      <w:txbxContent>
                        <w:p w14:paraId="78D4D6AE" w14:textId="61CE6405" w:rsidR="00D24948" w:rsidRDefault="00D24948" w:rsidP="00BE6979">
                          <w:pPr>
                            <w:snapToGrid w:val="0"/>
                            <w:rPr>
                              <w:b/>
                              <w:color w:val="0000FF"/>
                              <w:sz w:val="16"/>
                            </w:rPr>
                          </w:pPr>
                          <w:r>
                            <w:rPr>
                              <w:rFonts w:hint="eastAsia"/>
                              <w:b/>
                              <w:color w:val="0000FF"/>
                              <w:sz w:val="16"/>
                              <w:highlight w:val="lightGray"/>
                            </w:rPr>
                            <w:t>M</w:t>
                          </w:r>
                          <w:r>
                            <w:rPr>
                              <w:b/>
                              <w:color w:val="0000FF"/>
                              <w:sz w:val="16"/>
                              <w:highlight w:val="lightGray"/>
                            </w:rPr>
                            <w:t>essage ID</w:t>
                          </w:r>
                        </w:p>
                      </w:txbxContent>
                    </v:textbox>
                  </v:shape>
                  <v:line id="Line 3648" o:spid="_x0000_s1144" style="position:absolute;flip:x;visibility:visible;mso-wrap-style:square" from="7240,3176" to="7413,31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"/>
                  <v:line id="Line 3649" o:spid="_x0000_s1145" style="position:absolute;flip:x;visibility:visible;mso-wrap-style:square" from="7150,3195" to="7232,33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">
                    <v:stroke endarrow="block" endarrowwidth="narrow" endarrowlength="short"/>
                  </v:line>
                </v:group>
                <v:group id="Group 3650" o:spid="_x0000_s1146" style="position:absolute;left:4020;top:3099;width:1595;height:267" coordorigin="4020,3084" coordsize="1595,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">
                  <v:shape id="Text Box 3651" o:spid="_x0000_s1147" type="#_x0000_t202" style="position:absolute;left:4387;top:3084;width:1228;height:2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" filled="f" stroked="f">
                    <v:textbox inset="0,0,0,0">
                      <w:txbxContent>
                        <w:p w14:paraId="183CB791" w14:textId="45DFF3A6" w:rsidR="00D24948" w:rsidRDefault="00D24948" w:rsidP="00BE6979">
                          <w:pPr>
                            <w:snapToGrid w:val="0"/>
                            <w:rPr>
                              <w:b/>
                              <w:color w:val="0000FF"/>
                              <w:sz w:val="16"/>
                            </w:rPr>
                          </w:pPr>
                          <w:r>
                            <w:rPr>
                              <w:rFonts w:hint="eastAsia"/>
                              <w:b/>
                              <w:color w:val="0000FF"/>
                              <w:sz w:val="16"/>
                              <w:highlight w:val="lightGray"/>
                            </w:rPr>
                            <w:t>L</w:t>
                          </w:r>
                          <w:r>
                            <w:rPr>
                              <w:b/>
                              <w:color w:val="0000FF"/>
                              <w:sz w:val="16"/>
                              <w:highlight w:val="lightGray"/>
                            </w:rPr>
                            <w:t>og level</w:t>
                          </w:r>
                        </w:p>
                      </w:txbxContent>
                    </v:textbox>
                  </v:shape>
                  <v:line id="Line 3652" o:spid="_x0000_s1148" style="position:absolute;flip:x;visibility:visible;mso-wrap-style:square" from="4194,3180" to="4367,31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"/>
                  <v:line id="Line 3653" o:spid="_x0000_s1149" style="position:absolute;flip:x;visibility:visible;mso-wrap-style:square" from="4020,3180" to="4187,33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">
                    <v:stroke endarrow="block" endarrowwidth="narrow" endarrowlength="short"/>
                  </v:line>
                </v:group>
                <v:roundrect id="AutoShape 3659" o:spid="_x0000_s1150" style="position:absolute;left:1755;top:3572;width:8878;height:172;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" filled="f" strokecolor="red">
                  <v:textbox inset="1mm,1mm,1mm,1mm"/>
                </v:roundrect>
                <v:rect id="Rectangle 3660" o:spid="_x0000_s1151" style="position:absolute;left:1781;top:3379;width:1996;height:1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" filled="f" strokecolor="red">
                  <v:textbox inset="1mm,1mm,1mm,1mm"/>
                </v:rect>
                <v:rect id="Rectangle 3661" o:spid="_x0000_s1152" style="position:absolute;left:3780;top:3379;width:633;height:1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" filled="f" strokecolor="red">
                  <v:textbox inset="1mm,1mm,1mm,1mm"/>
                </v:rect>
                <v:rect id="Rectangle 3661" o:spid="_x0000_s1153" style="position:absolute;left:4431;top:3379;width:2489;height:1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" filled="f" strokecolor="red">
                  <v:textbox inset="1mm,1mm,1mm,1mm"/>
                </v:rect>
                <v:rect id="Rectangle 3661" o:spid="_x0000_s1154" style="position:absolute;left:6947;top:3379;width:1193;height:1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" filled="f" strokecolor="red">
                  <v:textbox inset="1mm,1mm,1mm,1mm"/>
                </v:rect>
                <w10:wrap anchorx="margin"/>
              </v:group>
            </w:pict>
          </mc:Fallback>
        </mc:AlternateContent>
      </w:r>
    </w:p>
    <w:p w14:paraId="4D494DD0" w14:textId="77777777" w:rsidR="00BE6979" w:rsidRPr="00440202" w:rsidRDefault="00BE6979" w:rsidP="00BE6979">
      <w:pPr>
        <w:jc w:val="left"/>
        <w:rPr>
          <w:rFonts w:ascii="Times New Roman" w:hAnsi="Times New Roman"/>
          <w:szCs w:val="20"/>
        </w:rPr>
      </w:pPr>
    </w:p>
    <w:p w14:paraId="103AFF14" w14:textId="77777777" w:rsidR="00BE6979" w:rsidRPr="00440202" w:rsidRDefault="00BE6979" w:rsidP="00BE6979">
      <w:pPr>
        <w:jc w:val="left"/>
        <w:rPr>
          <w:rFonts w:ascii="Times New Roman" w:hAnsi="Times New Roman"/>
          <w:szCs w:val="20"/>
        </w:rPr>
      </w:pPr>
    </w:p>
    <w:p w14:paraId="425865ED" w14:textId="77777777" w:rsidR="00BE6979" w:rsidRPr="00440202" w:rsidRDefault="00BE6979" w:rsidP="00BE6979">
      <w:pPr>
        <w:jc w:val="left"/>
        <w:rPr>
          <w:rFonts w:ascii="Times New Roman" w:hAnsi="Times New Roman"/>
          <w:szCs w:val="20"/>
        </w:rPr>
      </w:pPr>
    </w:p>
    <w:p w14:paraId="544B0FC3" w14:textId="77777777" w:rsidR="00BE6979" w:rsidRPr="00440202" w:rsidRDefault="00BE6979" w:rsidP="00BE6979">
      <w:pPr>
        <w:jc w:val="left"/>
        <w:rPr>
          <w:rFonts w:ascii="Times New Roman" w:hAnsi="Times New Roman"/>
          <w:szCs w:val="20"/>
        </w:rPr>
      </w:pPr>
    </w:p>
    <w:p w14:paraId="5EA87D6F" w14:textId="77777777" w:rsidR="00BE6979" w:rsidRPr="00440202" w:rsidRDefault="00BE6979" w:rsidP="00BE6979">
      <w:pPr>
        <w:jc w:val="left"/>
        <w:rPr>
          <w:rFonts w:ascii="Times New Roman" w:hAnsi="Times New Roman"/>
          <w:szCs w:val="20"/>
        </w:rPr>
      </w:pPr>
    </w:p>
    <w:p w14:paraId="54D60439" w14:textId="77777777" w:rsidR="000C1224" w:rsidRPr="00440202" w:rsidRDefault="000C1224" w:rsidP="00BE6979">
      <w:pPr>
        <w:jc w:val="left"/>
        <w:rPr>
          <w:rFonts w:ascii="Times New Roman" w:hAnsi="Times New Roman"/>
          <w:szCs w:val="20"/>
        </w:rPr>
      </w:pPr>
    </w:p>
    <w:p w14:paraId="0BEABA2D" w14:textId="77777777" w:rsidR="000C1224" w:rsidRPr="00440202" w:rsidRDefault="000C1224" w:rsidP="00BE6979">
      <w:pPr>
        <w:jc w:val="left"/>
        <w:rPr>
          <w:rFonts w:ascii="Times New Roman" w:hAnsi="Times New Roman"/>
          <w:szCs w:val="20"/>
        </w:rPr>
      </w:pPr>
    </w:p>
    <w:p w14:paraId="77A35009" w14:textId="0EAAA251" w:rsidR="0052233D" w:rsidRPr="00440202" w:rsidRDefault="0052233D" w:rsidP="00031B53">
      <w:pPr>
        <w:pStyle w:val="a6"/>
        <w:rPr>
          <w:lang w:val="en-CA"/>
        </w:rPr>
      </w:pPr>
      <w:r w:rsidRPr="00440202">
        <w:t xml:space="preserve">Figure </w:t>
      </w:r>
      <w:r w:rsidR="00B84913" w:rsidRPr="00440202">
        <w:fldChar w:fldCharType="begin"/>
      </w:r>
      <w:r w:rsidR="00B84913" w:rsidRPr="00440202">
        <w:instrText xml:space="preserve"> STYLEREF 1 \s </w:instrText>
      </w:r>
      <w:r w:rsidR="00B84913" w:rsidRPr="00440202">
        <w:fldChar w:fldCharType="separate"/>
      </w:r>
      <w:r w:rsidR="00BF65A4">
        <w:rPr>
          <w:noProof/>
        </w:rPr>
        <w:t>4</w:t>
      </w:r>
      <w:r w:rsidR="00B84913" w:rsidRPr="00440202">
        <w:fldChar w:fldCharType="end"/>
      </w:r>
      <w:r w:rsidR="00B84913" w:rsidRPr="00440202">
        <w:noBreakHyphen/>
      </w:r>
      <w:r w:rsidR="00B84913" w:rsidRPr="00440202">
        <w:fldChar w:fldCharType="begin"/>
      </w:r>
      <w:r w:rsidR="00B84913" w:rsidRPr="00440202">
        <w:instrText xml:space="preserve"> SEQ Figure \* ARABIC \s 1 </w:instrText>
      </w:r>
      <w:r w:rsidR="00B84913" w:rsidRPr="00440202">
        <w:fldChar w:fldCharType="separate"/>
      </w:r>
      <w:r w:rsidR="00BF65A4">
        <w:rPr>
          <w:noProof/>
        </w:rPr>
        <w:t>2</w:t>
      </w:r>
      <w:r w:rsidR="00B84913" w:rsidRPr="00440202">
        <w:fldChar w:fldCharType="end"/>
      </w:r>
      <w:r w:rsidRPr="00440202">
        <w:t xml:space="preserve"> </w:t>
      </w:r>
      <w:r w:rsidR="00C525B2" w:rsidRPr="00440202">
        <w:t xml:space="preserve">Output format for </w:t>
      </w:r>
      <w:r w:rsidRPr="00440202">
        <w:t>debug.log</w:t>
      </w:r>
    </w:p>
    <w:p w14:paraId="77762E84" w14:textId="77777777" w:rsidR="00BE6979" w:rsidRPr="00440202" w:rsidRDefault="00BE6979">
      <w:pPr>
        <w:tabs>
          <w:tab w:val="left" w:pos="7680"/>
        </w:tabs>
        <w:snapToGrid w:val="0"/>
        <w:spacing w:before="120" w:after="120"/>
        <w:jc w:val="center"/>
        <w:rPr>
          <w:rFonts w:ascii="Times New Roman" w:hAnsi="Times New Roman"/>
          <w:b/>
          <w:sz w:val="20"/>
          <w:szCs w:val="20"/>
          <w:lang w:val="en-CA"/>
        </w:rPr>
      </w:pPr>
    </w:p>
    <w:p w14:paraId="1611E2DD" w14:textId="6377D5CB" w:rsidR="001B6385" w:rsidRPr="00440202" w:rsidRDefault="001B6385" w:rsidP="00031B53">
      <w:pPr>
        <w:pStyle w:val="a6"/>
        <w:rPr>
          <w:lang w:val="en-CA"/>
        </w:rPr>
      </w:pPr>
      <w:r w:rsidRPr="00440202">
        <w:t xml:space="preserve">Table </w:t>
      </w:r>
      <w:r w:rsidR="000A50CE" w:rsidRPr="00440202">
        <w:fldChar w:fldCharType="begin"/>
      </w:r>
      <w:r w:rsidR="000A50CE" w:rsidRPr="00440202">
        <w:instrText xml:space="preserve"> STYLEREF 1 \s </w:instrText>
      </w:r>
      <w:r w:rsidR="000A50CE" w:rsidRPr="00440202">
        <w:fldChar w:fldCharType="separate"/>
      </w:r>
      <w:r w:rsidR="005114ED">
        <w:rPr>
          <w:noProof/>
        </w:rPr>
        <w:t>4</w:t>
      </w:r>
      <w:r w:rsidR="000A50CE" w:rsidRPr="00440202">
        <w:fldChar w:fldCharType="end"/>
      </w:r>
      <w:r w:rsidR="000A50CE" w:rsidRPr="00440202">
        <w:noBreakHyphen/>
      </w:r>
      <w:r w:rsidR="000A50CE" w:rsidRPr="00440202">
        <w:fldChar w:fldCharType="begin"/>
      </w:r>
      <w:r w:rsidR="000A50CE" w:rsidRPr="00440202">
        <w:instrText xml:space="preserve"> SEQ Table \* ARABIC \s 1 </w:instrText>
      </w:r>
      <w:r w:rsidR="000A50CE" w:rsidRPr="00440202">
        <w:fldChar w:fldCharType="separate"/>
      </w:r>
      <w:r w:rsidR="005114ED">
        <w:rPr>
          <w:noProof/>
        </w:rPr>
        <w:t>2</w:t>
      </w:r>
      <w:r w:rsidR="000A50CE" w:rsidRPr="00440202">
        <w:fldChar w:fldCharType="end"/>
      </w:r>
      <w:r w:rsidRPr="00440202">
        <w:t xml:space="preserve"> </w:t>
      </w:r>
      <w:r w:rsidR="00310127" w:rsidRPr="00440202">
        <w:rPr>
          <w:lang w:eastAsia="ja-JP"/>
        </w:rPr>
        <w:t xml:space="preserve">Description for </w:t>
      </w:r>
      <w:r w:rsidRPr="00440202">
        <w:t>debug.lo</w:t>
      </w:r>
      <w:r w:rsidR="00310127" w:rsidRPr="00440202">
        <w:rPr>
          <w:lang w:eastAsia="ja-JP"/>
        </w:rPr>
        <w:t>g</w:t>
      </w:r>
    </w:p>
    <w:tbl>
      <w:tblPr>
        <w:tblW w:w="9015" w:type="dxa"/>
        <w:tblInd w:w="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34"/>
        <w:gridCol w:w="2835"/>
        <w:gridCol w:w="5646"/>
      </w:tblGrid>
      <w:tr w:rsidR="00BE6979" w:rsidRPr="00440202" w14:paraId="66D96809" w14:textId="77777777" w:rsidTr="000C178F">
        <w:trPr>
          <w:trHeight w:val="340"/>
        </w:trPr>
        <w:tc>
          <w:tcPr>
            <w:tcW w:w="534" w:type="dxa"/>
            <w:shd w:val="clear" w:color="auto" w:fill="C0C0C0"/>
            <w:vAlign w:val="center"/>
          </w:tcPr>
          <w:p w14:paraId="3085A0A0" w14:textId="53C70155" w:rsidR="00BE6979" w:rsidRPr="00440202" w:rsidRDefault="00625B86" w:rsidP="0034188D">
            <w:pPr>
              <w:rPr>
                <w:rFonts w:ascii="Times New Roman" w:hAnsi="Times New Roman"/>
                <w:sz w:val="16"/>
                <w:szCs w:val="20"/>
              </w:rPr>
            </w:pPr>
            <w:r w:rsidRPr="00440202">
              <w:rPr>
                <w:rFonts w:ascii="Times New Roman" w:hAnsi="Times New Roman"/>
                <w:sz w:val="16"/>
                <w:szCs w:val="20"/>
              </w:rPr>
              <w:t>No.</w:t>
            </w:r>
          </w:p>
        </w:tc>
        <w:tc>
          <w:tcPr>
            <w:tcW w:w="2835" w:type="dxa"/>
            <w:shd w:val="clear" w:color="auto" w:fill="C0C0C0"/>
            <w:vAlign w:val="center"/>
          </w:tcPr>
          <w:p w14:paraId="116FEAE7" w14:textId="148AFD50" w:rsidR="00BE6979" w:rsidRPr="00440202" w:rsidRDefault="004D75EC" w:rsidP="0034188D">
            <w:pPr>
              <w:rPr>
                <w:rFonts w:ascii="Times New Roman" w:hAnsi="Times New Roman"/>
                <w:sz w:val="16"/>
                <w:szCs w:val="20"/>
              </w:rPr>
            </w:pPr>
            <w:r w:rsidRPr="00440202">
              <w:rPr>
                <w:rFonts w:ascii="Times New Roman" w:hAnsi="Times New Roman"/>
                <w:sz w:val="16"/>
                <w:szCs w:val="20"/>
              </w:rPr>
              <w:t>Item</w:t>
            </w:r>
          </w:p>
        </w:tc>
        <w:tc>
          <w:tcPr>
            <w:tcW w:w="5646" w:type="dxa"/>
            <w:shd w:val="clear" w:color="auto" w:fill="C0C0C0"/>
            <w:vAlign w:val="center"/>
          </w:tcPr>
          <w:p w14:paraId="0D934C0E" w14:textId="33249AF7" w:rsidR="00BE6979" w:rsidRPr="00440202" w:rsidRDefault="004D75EC" w:rsidP="0034188D">
            <w:pPr>
              <w:rPr>
                <w:rFonts w:ascii="Times New Roman" w:eastAsia="ＭＳ Ｐ明朝" w:hAnsi="Times New Roman"/>
                <w:sz w:val="16"/>
                <w:szCs w:val="20"/>
              </w:rPr>
            </w:pPr>
            <w:r w:rsidRPr="00440202">
              <w:rPr>
                <w:rFonts w:ascii="Times New Roman" w:hAnsi="Times New Roman"/>
                <w:sz w:val="16"/>
                <w:szCs w:val="20"/>
              </w:rPr>
              <w:t>Explanation</w:t>
            </w:r>
          </w:p>
        </w:tc>
      </w:tr>
      <w:tr w:rsidR="00D222B9" w:rsidRPr="00440202" w14:paraId="3C7EB8AE" w14:textId="77777777" w:rsidTr="000C178F">
        <w:tc>
          <w:tcPr>
            <w:tcW w:w="534" w:type="dxa"/>
          </w:tcPr>
          <w:p w14:paraId="3D790EE4" w14:textId="77777777" w:rsidR="00D222B9" w:rsidRPr="00440202" w:rsidRDefault="00D222B9" w:rsidP="00D222B9">
            <w:pPr>
              <w:rPr>
                <w:rFonts w:ascii="Times New Roman" w:eastAsia="ＭＳ Ｐ明朝" w:hAnsi="Times New Roman"/>
                <w:sz w:val="16"/>
                <w:szCs w:val="20"/>
              </w:rPr>
            </w:pPr>
            <w:r w:rsidRPr="00440202">
              <w:rPr>
                <w:rFonts w:ascii="Times New Roman" w:eastAsia="ＭＳ Ｐ明朝" w:hAnsi="Times New Roman"/>
                <w:sz w:val="16"/>
                <w:szCs w:val="20"/>
              </w:rPr>
              <w:t>1</w:t>
            </w:r>
          </w:p>
        </w:tc>
        <w:tc>
          <w:tcPr>
            <w:tcW w:w="2835" w:type="dxa"/>
          </w:tcPr>
          <w:p w14:paraId="683D10B3" w14:textId="313FFF26" w:rsidR="00D222B9" w:rsidRPr="00440202" w:rsidRDefault="00D222B9" w:rsidP="000C178F">
            <w:pPr>
              <w:jc w:val="left"/>
              <w:rPr>
                <w:rFonts w:ascii="Times New Roman" w:eastAsia="ＭＳ Ｐ明朝" w:hAnsi="Times New Roman"/>
                <w:sz w:val="16"/>
                <w:szCs w:val="20"/>
              </w:rPr>
            </w:pPr>
            <w:r w:rsidRPr="00440202">
              <w:rPr>
                <w:rFonts w:ascii="Times New Roman" w:eastAsia="ＭＳ Ｐ明朝" w:hAnsi="Times New Roman"/>
                <w:sz w:val="16"/>
                <w:szCs w:val="20"/>
              </w:rPr>
              <w:t xml:space="preserve">Date and </w:t>
            </w:r>
            <w:r w:rsidR="00C717CB" w:rsidRPr="00440202">
              <w:rPr>
                <w:rFonts w:ascii="Times New Roman" w:eastAsia="ＭＳ Ｐ明朝" w:hAnsi="Times New Roman"/>
                <w:sz w:val="16"/>
                <w:szCs w:val="20"/>
              </w:rPr>
              <w:t>T</w:t>
            </w:r>
            <w:r w:rsidRPr="00440202">
              <w:rPr>
                <w:rFonts w:ascii="Times New Roman" w:eastAsia="ＭＳ Ｐ明朝" w:hAnsi="Times New Roman"/>
                <w:sz w:val="16"/>
                <w:szCs w:val="20"/>
              </w:rPr>
              <w:t>ime</w:t>
            </w:r>
          </w:p>
        </w:tc>
        <w:tc>
          <w:tcPr>
            <w:tcW w:w="5646" w:type="dxa"/>
          </w:tcPr>
          <w:p w14:paraId="09B694FF" w14:textId="5C6548DB" w:rsidR="00D222B9" w:rsidRPr="00440202" w:rsidRDefault="00D222B9" w:rsidP="000C178F">
            <w:pPr>
              <w:jc w:val="left"/>
              <w:rPr>
                <w:rFonts w:ascii="Times New Roman" w:eastAsia="ＭＳ Ｐ明朝" w:hAnsi="Times New Roman"/>
                <w:sz w:val="16"/>
                <w:szCs w:val="20"/>
              </w:rPr>
            </w:pPr>
            <w:r w:rsidRPr="00440202">
              <w:rPr>
                <w:rFonts w:ascii="Times New Roman" w:eastAsia="ＭＳ Ｐ明朝" w:hAnsi="Times New Roman"/>
                <w:i/>
                <w:iCs/>
                <w:sz w:val="16"/>
                <w:szCs w:val="20"/>
              </w:rPr>
              <w:t>yyyy-MM-dd HH:mm:ss.SSS</w:t>
            </w:r>
          </w:p>
        </w:tc>
      </w:tr>
      <w:tr w:rsidR="00D222B9" w:rsidRPr="00440202" w14:paraId="2C84BE67" w14:textId="77777777" w:rsidTr="000C178F">
        <w:tc>
          <w:tcPr>
            <w:tcW w:w="534" w:type="dxa"/>
          </w:tcPr>
          <w:p w14:paraId="647FADF8" w14:textId="77777777" w:rsidR="00D222B9" w:rsidRPr="00440202" w:rsidRDefault="00D222B9" w:rsidP="00D222B9">
            <w:pPr>
              <w:rPr>
                <w:rFonts w:ascii="Times New Roman" w:eastAsia="ＭＳ Ｐ明朝" w:hAnsi="Times New Roman"/>
                <w:sz w:val="16"/>
                <w:szCs w:val="20"/>
              </w:rPr>
            </w:pPr>
            <w:r w:rsidRPr="00440202">
              <w:rPr>
                <w:rFonts w:ascii="Times New Roman" w:eastAsia="ＭＳ Ｐ明朝" w:hAnsi="Times New Roman"/>
                <w:sz w:val="16"/>
                <w:szCs w:val="20"/>
              </w:rPr>
              <w:t>2</w:t>
            </w:r>
          </w:p>
        </w:tc>
        <w:tc>
          <w:tcPr>
            <w:tcW w:w="2835" w:type="dxa"/>
          </w:tcPr>
          <w:p w14:paraId="1141FD3B" w14:textId="34A8D3B3" w:rsidR="00D222B9" w:rsidRPr="00440202" w:rsidRDefault="00D222B9" w:rsidP="000C178F">
            <w:pPr>
              <w:jc w:val="left"/>
              <w:rPr>
                <w:rFonts w:ascii="Times New Roman" w:eastAsia="ＭＳ Ｐ明朝" w:hAnsi="Times New Roman"/>
                <w:sz w:val="16"/>
                <w:szCs w:val="20"/>
              </w:rPr>
            </w:pPr>
            <w:r w:rsidRPr="00440202">
              <w:rPr>
                <w:rFonts w:ascii="Times New Roman" w:eastAsia="ＭＳ Ｐ明朝" w:hAnsi="Times New Roman"/>
                <w:sz w:val="16"/>
                <w:szCs w:val="20"/>
              </w:rPr>
              <w:t>Log level</w:t>
            </w:r>
          </w:p>
        </w:tc>
        <w:tc>
          <w:tcPr>
            <w:tcW w:w="5646" w:type="dxa"/>
          </w:tcPr>
          <w:p w14:paraId="2B9C76C2" w14:textId="42A87D86" w:rsidR="00D222B9" w:rsidRPr="00440202" w:rsidRDefault="00D222B9" w:rsidP="000C178F">
            <w:pPr>
              <w:jc w:val="left"/>
              <w:rPr>
                <w:rFonts w:ascii="Times New Roman" w:eastAsia="ＭＳ Ｐ明朝" w:hAnsi="Times New Roman"/>
                <w:sz w:val="16"/>
                <w:szCs w:val="20"/>
              </w:rPr>
            </w:pPr>
            <w:r w:rsidRPr="00440202">
              <w:rPr>
                <w:rFonts w:ascii="Times New Roman" w:eastAsia="ＭＳ Ｐ明朝" w:hAnsi="Times New Roman"/>
                <w:sz w:val="16"/>
                <w:szCs w:val="20"/>
              </w:rPr>
              <w:t>Log level (ERROR/WARN/INFO/DEBUG/TRACE)</w:t>
            </w:r>
          </w:p>
        </w:tc>
      </w:tr>
      <w:tr w:rsidR="00D222B9" w:rsidRPr="00440202" w14:paraId="52E40DE6" w14:textId="77777777" w:rsidTr="000C178F">
        <w:tc>
          <w:tcPr>
            <w:tcW w:w="534" w:type="dxa"/>
          </w:tcPr>
          <w:p w14:paraId="7B894BA8" w14:textId="77777777" w:rsidR="00D222B9" w:rsidRPr="00440202" w:rsidRDefault="00D222B9" w:rsidP="00D222B9">
            <w:pPr>
              <w:rPr>
                <w:rFonts w:ascii="Times New Roman" w:eastAsia="ＭＳ Ｐ明朝" w:hAnsi="Times New Roman"/>
                <w:sz w:val="16"/>
                <w:szCs w:val="20"/>
              </w:rPr>
            </w:pPr>
            <w:r w:rsidRPr="00440202">
              <w:rPr>
                <w:rFonts w:ascii="Times New Roman" w:eastAsia="ＭＳ Ｐ明朝" w:hAnsi="Times New Roman"/>
                <w:sz w:val="16"/>
                <w:szCs w:val="20"/>
              </w:rPr>
              <w:t>3</w:t>
            </w:r>
          </w:p>
        </w:tc>
        <w:tc>
          <w:tcPr>
            <w:tcW w:w="2835" w:type="dxa"/>
          </w:tcPr>
          <w:p w14:paraId="5D286EDB" w14:textId="54E44D67" w:rsidR="00D222B9" w:rsidRPr="00440202" w:rsidRDefault="00D222B9" w:rsidP="000C178F">
            <w:pPr>
              <w:jc w:val="left"/>
              <w:rPr>
                <w:rFonts w:ascii="Times New Roman" w:eastAsia="ＭＳ Ｐ明朝" w:hAnsi="Times New Roman"/>
                <w:sz w:val="16"/>
                <w:szCs w:val="20"/>
              </w:rPr>
            </w:pPr>
            <w:r w:rsidRPr="00440202">
              <w:rPr>
                <w:rFonts w:ascii="Times New Roman" w:eastAsia="ＭＳ Ｐ明朝" w:hAnsi="Times New Roman"/>
                <w:sz w:val="16"/>
                <w:szCs w:val="20"/>
              </w:rPr>
              <w:t>Thread name</w:t>
            </w:r>
          </w:p>
        </w:tc>
        <w:tc>
          <w:tcPr>
            <w:tcW w:w="5646" w:type="dxa"/>
          </w:tcPr>
          <w:p w14:paraId="7331A717" w14:textId="4FD39E0F" w:rsidR="00D222B9" w:rsidRPr="00440202" w:rsidRDefault="00D222B9" w:rsidP="000C178F">
            <w:pPr>
              <w:jc w:val="left"/>
              <w:rPr>
                <w:rFonts w:ascii="Times New Roman" w:eastAsia="ＭＳ Ｐ明朝" w:hAnsi="Times New Roman"/>
                <w:sz w:val="16"/>
                <w:szCs w:val="20"/>
              </w:rPr>
            </w:pPr>
            <w:r w:rsidRPr="00440202">
              <w:rPr>
                <w:rFonts w:ascii="Times New Roman" w:eastAsia="ＭＳ Ｐ明朝" w:hAnsi="Times New Roman"/>
                <w:sz w:val="16"/>
                <w:szCs w:val="20"/>
              </w:rPr>
              <w:t>Portal Server internal processing name</w:t>
            </w:r>
          </w:p>
        </w:tc>
      </w:tr>
      <w:tr w:rsidR="00D222B9" w:rsidRPr="00440202" w14:paraId="274769E7" w14:textId="77777777" w:rsidTr="000C178F">
        <w:tc>
          <w:tcPr>
            <w:tcW w:w="534" w:type="dxa"/>
          </w:tcPr>
          <w:p w14:paraId="11F603CE" w14:textId="77777777" w:rsidR="00D222B9" w:rsidRPr="00440202" w:rsidRDefault="00D222B9" w:rsidP="00D222B9">
            <w:pPr>
              <w:rPr>
                <w:rFonts w:ascii="Times New Roman" w:eastAsia="ＭＳ Ｐ明朝" w:hAnsi="Times New Roman"/>
                <w:sz w:val="16"/>
                <w:szCs w:val="20"/>
              </w:rPr>
            </w:pPr>
            <w:r w:rsidRPr="00440202">
              <w:rPr>
                <w:rFonts w:ascii="Times New Roman" w:eastAsia="ＭＳ Ｐ明朝" w:hAnsi="Times New Roman"/>
                <w:sz w:val="16"/>
                <w:szCs w:val="20"/>
              </w:rPr>
              <w:t>4</w:t>
            </w:r>
          </w:p>
        </w:tc>
        <w:tc>
          <w:tcPr>
            <w:tcW w:w="2835" w:type="dxa"/>
          </w:tcPr>
          <w:p w14:paraId="25FCA1BF" w14:textId="7A44B276" w:rsidR="00D222B9" w:rsidRPr="00440202" w:rsidRDefault="00D222B9" w:rsidP="000C178F">
            <w:pPr>
              <w:jc w:val="left"/>
              <w:rPr>
                <w:rFonts w:ascii="Times New Roman" w:eastAsia="ＭＳ Ｐ明朝" w:hAnsi="Times New Roman"/>
                <w:sz w:val="16"/>
                <w:szCs w:val="20"/>
              </w:rPr>
            </w:pPr>
            <w:r w:rsidRPr="00440202">
              <w:rPr>
                <w:rFonts w:ascii="Times New Roman" w:eastAsia="ＭＳ Ｐ明朝" w:hAnsi="Times New Roman"/>
                <w:sz w:val="16"/>
                <w:szCs w:val="20"/>
              </w:rPr>
              <w:t>Message ID</w:t>
            </w:r>
          </w:p>
        </w:tc>
        <w:tc>
          <w:tcPr>
            <w:tcW w:w="5646" w:type="dxa"/>
          </w:tcPr>
          <w:p w14:paraId="52768133" w14:textId="41EC1591" w:rsidR="00D222B9" w:rsidRPr="00440202" w:rsidRDefault="00D222B9" w:rsidP="000C178F">
            <w:pPr>
              <w:jc w:val="left"/>
              <w:rPr>
                <w:rFonts w:ascii="Times New Roman" w:eastAsia="ＭＳ Ｐ明朝" w:hAnsi="Times New Roman"/>
                <w:sz w:val="16"/>
                <w:szCs w:val="20"/>
              </w:rPr>
            </w:pPr>
            <w:r w:rsidRPr="00440202">
              <w:rPr>
                <w:rFonts w:ascii="Times New Roman" w:eastAsia="ＭＳ Ｐ明朝" w:hAnsi="Times New Roman"/>
                <w:sz w:val="16"/>
                <w:szCs w:val="20"/>
              </w:rPr>
              <w:t>KAOP</w:t>
            </w:r>
            <w:r w:rsidRPr="00440202">
              <w:rPr>
                <w:rFonts w:ascii="Times New Roman" w:eastAsia="ＭＳ Ｐ明朝" w:hAnsi="Times New Roman"/>
                <w:i/>
                <w:iCs/>
                <w:sz w:val="16"/>
                <w:szCs w:val="20"/>
              </w:rPr>
              <w:t>nnnnn-Z</w:t>
            </w:r>
            <w:r w:rsidRPr="00440202">
              <w:rPr>
                <w:rFonts w:ascii="Times New Roman" w:eastAsia="ＭＳ Ｐ明朝" w:hAnsi="Times New Roman"/>
                <w:sz w:val="16"/>
                <w:szCs w:val="20"/>
              </w:rPr>
              <w:t xml:space="preserve"> (Example: KAOP10001-W)</w:t>
            </w:r>
          </w:p>
        </w:tc>
      </w:tr>
      <w:tr w:rsidR="00D222B9" w:rsidRPr="00440202" w14:paraId="57FECDF8" w14:textId="77777777" w:rsidTr="000C178F">
        <w:tc>
          <w:tcPr>
            <w:tcW w:w="534" w:type="dxa"/>
          </w:tcPr>
          <w:p w14:paraId="79B69DBA" w14:textId="77777777" w:rsidR="00D222B9" w:rsidRPr="00440202" w:rsidRDefault="00D222B9" w:rsidP="00D222B9">
            <w:pPr>
              <w:rPr>
                <w:rFonts w:ascii="Times New Roman" w:eastAsia="ＭＳ Ｐ明朝" w:hAnsi="Times New Roman"/>
                <w:sz w:val="16"/>
                <w:szCs w:val="20"/>
              </w:rPr>
            </w:pPr>
            <w:r w:rsidRPr="00440202">
              <w:rPr>
                <w:rFonts w:ascii="Times New Roman" w:eastAsia="ＭＳ Ｐ明朝" w:hAnsi="Times New Roman"/>
                <w:sz w:val="16"/>
                <w:szCs w:val="20"/>
              </w:rPr>
              <w:t>5</w:t>
            </w:r>
          </w:p>
        </w:tc>
        <w:tc>
          <w:tcPr>
            <w:tcW w:w="2835" w:type="dxa"/>
          </w:tcPr>
          <w:p w14:paraId="6DCDEE77" w14:textId="19044241" w:rsidR="00D222B9" w:rsidRPr="00440202" w:rsidRDefault="00D222B9" w:rsidP="000C178F">
            <w:pPr>
              <w:jc w:val="left"/>
              <w:rPr>
                <w:rFonts w:ascii="Times New Roman" w:eastAsia="ＭＳ Ｐ明朝" w:hAnsi="Times New Roman"/>
                <w:sz w:val="16"/>
                <w:szCs w:val="20"/>
              </w:rPr>
            </w:pPr>
            <w:r w:rsidRPr="00440202">
              <w:rPr>
                <w:rFonts w:ascii="Times New Roman" w:eastAsia="ＭＳ Ｐ明朝" w:hAnsi="Times New Roman"/>
                <w:sz w:val="16"/>
                <w:szCs w:val="20"/>
              </w:rPr>
              <w:t>Message</w:t>
            </w:r>
          </w:p>
        </w:tc>
        <w:tc>
          <w:tcPr>
            <w:tcW w:w="5646" w:type="dxa"/>
          </w:tcPr>
          <w:p w14:paraId="10423BDA" w14:textId="536E84A4" w:rsidR="00D222B9" w:rsidRPr="00440202" w:rsidRDefault="00D222B9" w:rsidP="000C178F">
            <w:pPr>
              <w:jc w:val="left"/>
              <w:rPr>
                <w:rFonts w:ascii="Times New Roman" w:eastAsia="ＭＳ Ｐ明朝" w:hAnsi="Times New Roman"/>
                <w:sz w:val="16"/>
                <w:szCs w:val="20"/>
              </w:rPr>
            </w:pPr>
            <w:r w:rsidRPr="00440202">
              <w:rPr>
                <w:rFonts w:ascii="Times New Roman" w:eastAsia="ＭＳ Ｐ明朝" w:hAnsi="Times New Roman"/>
                <w:sz w:val="16"/>
                <w:szCs w:val="20"/>
              </w:rPr>
              <w:t>Message description</w:t>
            </w:r>
          </w:p>
        </w:tc>
      </w:tr>
      <w:tr w:rsidR="00D222B9" w:rsidRPr="00440202" w14:paraId="0BCBB8DE" w14:textId="77777777" w:rsidTr="000C178F">
        <w:tc>
          <w:tcPr>
            <w:tcW w:w="534" w:type="dxa"/>
          </w:tcPr>
          <w:p w14:paraId="653090A3" w14:textId="77777777" w:rsidR="00D222B9" w:rsidRPr="00440202" w:rsidRDefault="00D222B9" w:rsidP="00D222B9">
            <w:pPr>
              <w:rPr>
                <w:rFonts w:ascii="Times New Roman" w:eastAsia="ＭＳ Ｐ明朝" w:hAnsi="Times New Roman"/>
                <w:sz w:val="16"/>
                <w:szCs w:val="20"/>
              </w:rPr>
            </w:pPr>
            <w:r w:rsidRPr="00440202">
              <w:rPr>
                <w:rFonts w:ascii="Times New Roman" w:eastAsia="ＭＳ Ｐ明朝" w:hAnsi="Times New Roman"/>
                <w:sz w:val="16"/>
                <w:szCs w:val="20"/>
              </w:rPr>
              <w:t>6</w:t>
            </w:r>
          </w:p>
        </w:tc>
        <w:tc>
          <w:tcPr>
            <w:tcW w:w="2835" w:type="dxa"/>
          </w:tcPr>
          <w:p w14:paraId="1329AC7D" w14:textId="51E356ED" w:rsidR="00D222B9" w:rsidRPr="00440202" w:rsidRDefault="00D222B9" w:rsidP="000C178F">
            <w:pPr>
              <w:jc w:val="left"/>
              <w:rPr>
                <w:rFonts w:ascii="Times New Roman" w:eastAsia="ＭＳ Ｐ明朝" w:hAnsi="Times New Roman"/>
                <w:sz w:val="16"/>
                <w:szCs w:val="20"/>
              </w:rPr>
            </w:pPr>
            <w:r w:rsidRPr="00440202">
              <w:rPr>
                <w:rFonts w:ascii="Times New Roman" w:eastAsia="ＭＳ Ｐ明朝" w:hAnsi="Times New Roman"/>
                <w:sz w:val="16"/>
                <w:szCs w:val="20"/>
              </w:rPr>
              <w:t>Stack trace</w:t>
            </w:r>
          </w:p>
        </w:tc>
        <w:tc>
          <w:tcPr>
            <w:tcW w:w="5646" w:type="dxa"/>
          </w:tcPr>
          <w:p w14:paraId="0205EE97" w14:textId="77777777" w:rsidR="00D222B9" w:rsidRPr="00440202" w:rsidRDefault="00D222B9">
            <w:pPr>
              <w:jc w:val="left"/>
              <w:rPr>
                <w:rFonts w:ascii="Times New Roman" w:eastAsia="ＭＳ Ｐ明朝" w:hAnsi="Times New Roman"/>
                <w:sz w:val="16"/>
                <w:szCs w:val="20"/>
              </w:rPr>
            </w:pPr>
            <w:r w:rsidRPr="00440202">
              <w:rPr>
                <w:rFonts w:ascii="Times New Roman" w:eastAsia="ＭＳ Ｐ明朝" w:hAnsi="Times New Roman"/>
                <w:sz w:val="16"/>
                <w:szCs w:val="20"/>
              </w:rPr>
              <w:t>Stack trace for errors that occurred</w:t>
            </w:r>
          </w:p>
          <w:p w14:paraId="421DC999" w14:textId="152EDE4E" w:rsidR="00D222B9" w:rsidRPr="00440202" w:rsidRDefault="00D222B9" w:rsidP="000C178F">
            <w:pPr>
              <w:jc w:val="left"/>
              <w:rPr>
                <w:rFonts w:ascii="Times New Roman" w:eastAsia="ＭＳ Ｐ明朝" w:hAnsi="Times New Roman"/>
                <w:sz w:val="16"/>
                <w:szCs w:val="20"/>
              </w:rPr>
            </w:pPr>
            <w:r w:rsidRPr="00440202">
              <w:rPr>
                <w:rFonts w:ascii="Times New Roman" w:eastAsia="ＭＳ Ｐ明朝" w:hAnsi="Times New Roman"/>
                <w:sz w:val="16"/>
                <w:szCs w:val="20"/>
              </w:rPr>
              <w:t>Output only when an exception occurs</w:t>
            </w:r>
          </w:p>
        </w:tc>
      </w:tr>
    </w:tbl>
    <w:p w14:paraId="217FDEAA" w14:textId="40C8B92A" w:rsidR="00BE6979" w:rsidRPr="00440202" w:rsidRDefault="00BE6979" w:rsidP="00BE6979">
      <w:pPr>
        <w:rPr>
          <w:rFonts w:ascii="Times New Roman" w:hAnsi="Times New Roman"/>
          <w:szCs w:val="20"/>
        </w:rPr>
      </w:pPr>
    </w:p>
    <w:p w14:paraId="6F745706" w14:textId="79218B4B" w:rsidR="00FB04CE" w:rsidRPr="00440202" w:rsidRDefault="00FB04CE" w:rsidP="00665B2A">
      <w:pPr>
        <w:pStyle w:val="affa"/>
        <w:numPr>
          <w:ilvl w:val="0"/>
          <w:numId w:val="51"/>
        </w:numPr>
        <w:ind w:leftChars="0"/>
        <w:jc w:val="left"/>
        <w:outlineLvl w:val="4"/>
        <w:rPr>
          <w:rFonts w:ascii="Times New Roman" w:hAnsi="Times New Roman"/>
          <w:b/>
          <w:sz w:val="24"/>
          <w:szCs w:val="20"/>
        </w:rPr>
      </w:pPr>
      <w:bookmarkStart w:id="59" w:name="_Hlk22129629"/>
      <w:r w:rsidRPr="00440202">
        <w:rPr>
          <w:rFonts w:ascii="Times New Roman" w:hAnsi="Times New Roman"/>
          <w:b/>
          <w:sz w:val="24"/>
          <w:szCs w:val="20"/>
          <w:lang w:val="en-CA"/>
        </w:rPr>
        <w:t>error.log</w:t>
      </w:r>
      <w:r w:rsidR="00D33E83" w:rsidRPr="00440202">
        <w:rPr>
          <w:rFonts w:ascii="Times New Roman" w:hAnsi="Times New Roman"/>
          <w:b/>
          <w:sz w:val="24"/>
          <w:szCs w:val="20"/>
          <w:lang w:val="en-CA"/>
        </w:rPr>
        <w:t>(Portal Server)</w:t>
      </w:r>
    </w:p>
    <w:bookmarkEnd w:id="59"/>
    <w:p w14:paraId="2B4A3C64" w14:textId="3DD38457" w:rsidR="00677D86" w:rsidRPr="00440202" w:rsidRDefault="00677D86" w:rsidP="00677D86">
      <w:pPr>
        <w:ind w:leftChars="200" w:left="420" w:firstLineChars="100" w:firstLine="210"/>
        <w:jc w:val="left"/>
        <w:rPr>
          <w:rFonts w:ascii="Times New Roman" w:hAnsi="Times New Roman"/>
          <w:szCs w:val="20"/>
        </w:rPr>
      </w:pPr>
      <w:r w:rsidRPr="00440202">
        <w:rPr>
          <w:rFonts w:ascii="Times New Roman" w:hAnsi="Times New Roman"/>
          <w:szCs w:val="20"/>
        </w:rPr>
        <w:t xml:space="preserve">This log file </w:t>
      </w:r>
      <w:r w:rsidR="00D25454">
        <w:rPr>
          <w:rFonts w:ascii="Times New Roman" w:hAnsi="Times New Roman"/>
          <w:szCs w:val="20"/>
        </w:rPr>
        <w:t>indicates</w:t>
      </w:r>
      <w:r w:rsidRPr="00440202">
        <w:rPr>
          <w:rFonts w:ascii="Times New Roman" w:hAnsi="Times New Roman"/>
          <w:szCs w:val="20"/>
        </w:rPr>
        <w:t xml:space="preserve"> error information included in debug.log.</w:t>
      </w:r>
    </w:p>
    <w:p w14:paraId="6004FFEC" w14:textId="270C5C66" w:rsidR="00677D86" w:rsidRPr="00440202" w:rsidRDefault="00677D86" w:rsidP="00677D86">
      <w:pPr>
        <w:ind w:leftChars="200" w:left="420" w:firstLineChars="100" w:firstLine="210"/>
        <w:jc w:val="left"/>
        <w:rPr>
          <w:rFonts w:ascii="Times New Roman" w:hAnsi="Times New Roman"/>
          <w:szCs w:val="20"/>
        </w:rPr>
      </w:pPr>
      <w:r w:rsidRPr="00440202">
        <w:rPr>
          <w:rFonts w:ascii="Times New Roman" w:hAnsi="Times New Roman"/>
          <w:szCs w:val="20"/>
        </w:rPr>
        <w:t>Refer to</w:t>
      </w:r>
      <w:r w:rsidR="00D33E83" w:rsidRPr="00440202">
        <w:rPr>
          <w:rFonts w:ascii="Times New Roman" w:hAnsi="Times New Roman"/>
          <w:szCs w:val="20"/>
        </w:rPr>
        <w:fldChar w:fldCharType="begin"/>
      </w:r>
      <w:r w:rsidR="00D33E83" w:rsidRPr="00440202">
        <w:rPr>
          <w:rFonts w:ascii="Times New Roman" w:hAnsi="Times New Roman"/>
          <w:szCs w:val="20"/>
        </w:rPr>
        <w:instrText xml:space="preserve"> REF _Ref24463262 \r \h </w:instrText>
      </w:r>
      <w:r w:rsidR="005B0328" w:rsidRPr="00440202">
        <w:rPr>
          <w:rFonts w:ascii="Times New Roman" w:hAnsi="Times New Roman"/>
          <w:szCs w:val="20"/>
        </w:rPr>
        <w:instrText xml:space="preserve"> \* MERGEFORMAT </w:instrText>
      </w:r>
      <w:r w:rsidR="00D33E83" w:rsidRPr="00440202">
        <w:rPr>
          <w:rFonts w:ascii="Times New Roman" w:hAnsi="Times New Roman"/>
          <w:szCs w:val="20"/>
        </w:rPr>
      </w:r>
      <w:r w:rsidR="00D33E83" w:rsidRPr="00440202">
        <w:rPr>
          <w:rFonts w:ascii="Times New Roman" w:hAnsi="Times New Roman"/>
          <w:szCs w:val="20"/>
        </w:rPr>
        <w:fldChar w:fldCharType="separate"/>
      </w:r>
      <w:r w:rsidR="00BF65A4">
        <w:rPr>
          <w:rFonts w:ascii="Times New Roman" w:hAnsi="Times New Roman"/>
          <w:szCs w:val="20"/>
        </w:rPr>
        <w:t>(2)</w:t>
      </w:r>
      <w:r w:rsidR="00D33E83" w:rsidRPr="00440202">
        <w:rPr>
          <w:rFonts w:ascii="Times New Roman" w:hAnsi="Times New Roman"/>
          <w:szCs w:val="20"/>
        </w:rPr>
        <w:fldChar w:fldCharType="end"/>
      </w:r>
      <w:r w:rsidRPr="00440202">
        <w:rPr>
          <w:rFonts w:ascii="Times New Roman" w:hAnsi="Times New Roman"/>
          <w:szCs w:val="20"/>
        </w:rPr>
        <w:t xml:space="preserve"> for the output format and output items.</w:t>
      </w:r>
    </w:p>
    <w:p w14:paraId="39606954" w14:textId="77777777" w:rsidR="009E52B1" w:rsidRPr="00440202" w:rsidRDefault="009E52B1" w:rsidP="00665B2A">
      <w:pPr>
        <w:ind w:firstLineChars="100" w:firstLine="210"/>
        <w:jc w:val="left"/>
        <w:rPr>
          <w:rFonts w:ascii="Times New Roman" w:hAnsi="Times New Roman"/>
          <w:szCs w:val="20"/>
        </w:rPr>
      </w:pPr>
    </w:p>
    <w:p w14:paraId="11EAC8E6" w14:textId="0EC22468" w:rsidR="00D93F98" w:rsidRPr="00440202" w:rsidRDefault="00D93F98" w:rsidP="00D93F98">
      <w:pPr>
        <w:ind w:left="420" w:firstLineChars="100" w:firstLine="210"/>
        <w:rPr>
          <w:rFonts w:ascii="Times New Roman" w:hAnsi="Times New Roman"/>
          <w:szCs w:val="20"/>
        </w:rPr>
      </w:pPr>
      <w:r w:rsidRPr="00440202">
        <w:rPr>
          <w:rFonts w:ascii="Times New Roman" w:hAnsi="Times New Roman"/>
          <w:szCs w:val="20"/>
        </w:rPr>
        <w:t xml:space="preserve">File location: </w:t>
      </w:r>
      <w:r w:rsidRPr="00440202">
        <w:rPr>
          <w:rFonts w:ascii="Times New Roman" w:hAnsi="Times New Roman"/>
          <w:i/>
          <w:iCs/>
          <w:szCs w:val="20"/>
        </w:rPr>
        <w:t>&lt;log-directory&gt;</w:t>
      </w:r>
      <w:r w:rsidRPr="00440202">
        <w:rPr>
          <w:rFonts w:ascii="Times New Roman" w:hAnsi="Times New Roman"/>
          <w:szCs w:val="20"/>
        </w:rPr>
        <w:t>/error.log</w:t>
      </w:r>
    </w:p>
    <w:p w14:paraId="7729E4B6" w14:textId="77777777" w:rsidR="00D93F98" w:rsidRPr="00440202" w:rsidRDefault="00D93F98" w:rsidP="00D93F98">
      <w:pPr>
        <w:ind w:left="420" w:firstLineChars="100" w:firstLine="210"/>
        <w:jc w:val="left"/>
        <w:rPr>
          <w:rFonts w:ascii="Times New Roman" w:hAnsi="Times New Roman"/>
          <w:szCs w:val="20"/>
        </w:rPr>
      </w:pPr>
      <w:r w:rsidRPr="00440202">
        <w:rPr>
          <w:rFonts w:ascii="Times New Roman" w:hAnsi="Times New Roman"/>
          <w:szCs w:val="20"/>
        </w:rPr>
        <w:t>Examples:</w:t>
      </w:r>
    </w:p>
    <w:p w14:paraId="1D380D0F" w14:textId="7688C5D5" w:rsidR="00D93F98" w:rsidRPr="00440202" w:rsidRDefault="00D93F98" w:rsidP="00D93F98">
      <w:pPr>
        <w:ind w:left="420" w:firstLineChars="400" w:firstLine="840"/>
        <w:jc w:val="left"/>
        <w:rPr>
          <w:rFonts w:ascii="Times New Roman" w:hAnsi="Times New Roman"/>
          <w:szCs w:val="20"/>
        </w:rPr>
      </w:pPr>
      <w:r w:rsidRPr="00440202">
        <w:rPr>
          <w:rFonts w:ascii="Times New Roman" w:hAnsi="Times New Roman"/>
          <w:szCs w:val="20"/>
        </w:rPr>
        <w:t>[</w:t>
      </w:r>
      <w:r w:rsidR="00AE7DFA">
        <w:rPr>
          <w:rFonts w:ascii="Times New Roman" w:hAnsi="Times New Roman"/>
        </w:rPr>
        <w:t>Hitachi</w:t>
      </w:r>
      <w:r w:rsidRPr="00440202">
        <w:rPr>
          <w:rFonts w:ascii="Times New Roman" w:hAnsi="Times New Roman"/>
          <w:szCs w:val="20"/>
        </w:rPr>
        <w:t xml:space="preserve"> Edition] [Linux]</w:t>
      </w:r>
      <w:r w:rsidRPr="00440202">
        <w:rPr>
          <w:rFonts w:ascii="Times New Roman" w:hAnsi="Times New Roman"/>
        </w:rPr>
        <w:t xml:space="preserve"> </w:t>
      </w:r>
      <w:r w:rsidRPr="00440202">
        <w:rPr>
          <w:rFonts w:ascii="Times New Roman" w:hAnsi="Times New Roman"/>
          <w:szCs w:val="20"/>
        </w:rPr>
        <w:t>/var/log/hitachi/CommonService/error.log</w:t>
      </w:r>
    </w:p>
    <w:p w14:paraId="0A59C481" w14:textId="4B55A8DA" w:rsidR="00D93F98" w:rsidRPr="00440202" w:rsidRDefault="00D93F98" w:rsidP="00D93F98">
      <w:pPr>
        <w:ind w:left="420" w:firstLineChars="400" w:firstLine="840"/>
        <w:jc w:val="left"/>
        <w:rPr>
          <w:rFonts w:ascii="Times New Roman" w:hAnsi="Times New Roman"/>
          <w:szCs w:val="20"/>
        </w:rPr>
      </w:pPr>
      <w:r w:rsidRPr="00440202">
        <w:rPr>
          <w:rFonts w:ascii="Times New Roman" w:hAnsi="Times New Roman"/>
          <w:szCs w:val="20"/>
        </w:rPr>
        <w:t>[HPE Edition]</w:t>
      </w:r>
      <w:r w:rsidRPr="00440202">
        <w:rPr>
          <w:rFonts w:ascii="Times New Roman" w:hAnsi="Times New Roman"/>
        </w:rPr>
        <w:t xml:space="preserve"> </w:t>
      </w:r>
      <w:r w:rsidRPr="00440202">
        <w:rPr>
          <w:rFonts w:ascii="Times New Roman" w:hAnsi="Times New Roman"/>
          <w:szCs w:val="20"/>
        </w:rPr>
        <w:t>[Linux]</w:t>
      </w:r>
      <w:r w:rsidRPr="00440202">
        <w:rPr>
          <w:rFonts w:ascii="Times New Roman" w:hAnsi="Times New Roman"/>
        </w:rPr>
        <w:t xml:space="preserve"> </w:t>
      </w:r>
      <w:r w:rsidRPr="00440202">
        <w:rPr>
          <w:rFonts w:ascii="Times New Roman" w:hAnsi="Times New Roman"/>
          <w:szCs w:val="20"/>
        </w:rPr>
        <w:t>/var/log/CVXPAE/CommonService/error.log</w:t>
      </w:r>
    </w:p>
    <w:p w14:paraId="2FF3BEE0" w14:textId="77777777" w:rsidR="009E52B1" w:rsidRPr="00440202" w:rsidRDefault="009E52B1" w:rsidP="00665B2A">
      <w:pPr>
        <w:ind w:leftChars="100" w:left="220" w:hangingChars="5" w:hanging="10"/>
        <w:jc w:val="left"/>
        <w:rPr>
          <w:rFonts w:ascii="Times New Roman" w:hAnsi="Times New Roman"/>
          <w:szCs w:val="20"/>
        </w:rPr>
      </w:pPr>
    </w:p>
    <w:p w14:paraId="70BA1A4B" w14:textId="4F468682" w:rsidR="00C019AF" w:rsidRPr="00440202" w:rsidRDefault="00C019AF" w:rsidP="00C019AF">
      <w:pPr>
        <w:pStyle w:val="affa"/>
        <w:numPr>
          <w:ilvl w:val="0"/>
          <w:numId w:val="51"/>
        </w:numPr>
        <w:ind w:leftChars="0"/>
        <w:jc w:val="left"/>
        <w:outlineLvl w:val="4"/>
        <w:rPr>
          <w:rFonts w:ascii="Times New Roman" w:hAnsi="Times New Roman"/>
          <w:b/>
          <w:sz w:val="24"/>
          <w:szCs w:val="20"/>
        </w:rPr>
      </w:pPr>
      <w:r w:rsidRPr="00440202">
        <w:rPr>
          <w:rFonts w:ascii="Times New Roman" w:hAnsi="Times New Roman"/>
          <w:b/>
          <w:sz w:val="24"/>
          <w:szCs w:val="20"/>
          <w:lang w:val="en-CA"/>
        </w:rPr>
        <w:t>syslog(</w:t>
      </w:r>
      <w:r w:rsidR="001E744E" w:rsidRPr="00440202">
        <w:rPr>
          <w:rFonts w:ascii="Times New Roman" w:hAnsi="Times New Roman"/>
          <w:b/>
          <w:sz w:val="24"/>
          <w:szCs w:val="20"/>
          <w:lang w:val="en-CA"/>
        </w:rPr>
        <w:t>audit log</w:t>
      </w:r>
      <w:r w:rsidRPr="00440202">
        <w:rPr>
          <w:rFonts w:ascii="Times New Roman" w:hAnsi="Times New Roman"/>
          <w:b/>
          <w:sz w:val="24"/>
          <w:szCs w:val="20"/>
          <w:lang w:val="en-CA"/>
        </w:rPr>
        <w:t>)</w:t>
      </w:r>
    </w:p>
    <w:p w14:paraId="448357A9" w14:textId="781A8079" w:rsidR="001E744E" w:rsidRPr="00440202" w:rsidRDefault="001E744E" w:rsidP="001E744E">
      <w:pPr>
        <w:ind w:leftChars="200" w:left="420" w:firstLineChars="100" w:firstLine="210"/>
        <w:jc w:val="left"/>
        <w:rPr>
          <w:rFonts w:ascii="Times New Roman" w:hAnsi="Times New Roman"/>
          <w:szCs w:val="20"/>
        </w:rPr>
      </w:pPr>
      <w:r w:rsidRPr="00440202">
        <w:rPr>
          <w:rFonts w:ascii="Times New Roman" w:hAnsi="Times New Roman"/>
          <w:szCs w:val="20"/>
        </w:rPr>
        <w:t xml:space="preserve">This log file </w:t>
      </w:r>
      <w:r w:rsidR="00D25454">
        <w:rPr>
          <w:rFonts w:ascii="Times New Roman" w:hAnsi="Times New Roman"/>
          <w:szCs w:val="20"/>
        </w:rPr>
        <w:t>indicates</w:t>
      </w:r>
      <w:r w:rsidRPr="00440202">
        <w:rPr>
          <w:rFonts w:ascii="Times New Roman" w:hAnsi="Times New Roman"/>
          <w:szCs w:val="20"/>
        </w:rPr>
        <w:t xml:space="preserve"> operation and execution results for Common Services.</w:t>
      </w:r>
    </w:p>
    <w:p w14:paraId="7DC6B92C" w14:textId="77777777" w:rsidR="001E744E" w:rsidRPr="00440202" w:rsidRDefault="001E744E" w:rsidP="001E744E">
      <w:pPr>
        <w:ind w:leftChars="200" w:left="420" w:firstLineChars="100" w:firstLine="210"/>
        <w:jc w:val="left"/>
        <w:rPr>
          <w:rFonts w:ascii="Times New Roman" w:hAnsi="Times New Roman"/>
          <w:szCs w:val="20"/>
        </w:rPr>
      </w:pPr>
      <w:r w:rsidRPr="00440202">
        <w:rPr>
          <w:rFonts w:ascii="Times New Roman" w:hAnsi="Times New Roman"/>
          <w:szCs w:val="20"/>
        </w:rPr>
        <w:t>The audit log is output only when the CS_PORTAL_AUDIT_ENABLE property of &lt;</w:t>
      </w:r>
      <w:r w:rsidRPr="00440202">
        <w:rPr>
          <w:rFonts w:ascii="Times New Roman" w:hAnsi="Times New Roman"/>
          <w:i/>
          <w:iCs/>
          <w:szCs w:val="20"/>
        </w:rPr>
        <w:t>user-data-directory</w:t>
      </w:r>
      <w:r w:rsidRPr="00440202">
        <w:rPr>
          <w:rFonts w:ascii="Times New Roman" w:hAnsi="Times New Roman"/>
          <w:szCs w:val="20"/>
        </w:rPr>
        <w:t>&gt; /userconf/config_user.properties is set to true.</w:t>
      </w:r>
    </w:p>
    <w:p w14:paraId="4BBABCED" w14:textId="77777777" w:rsidR="001E744E" w:rsidRPr="00440202" w:rsidRDefault="001E744E" w:rsidP="001E744E">
      <w:pPr>
        <w:ind w:leftChars="200" w:left="420" w:firstLineChars="100" w:firstLine="210"/>
        <w:jc w:val="left"/>
        <w:rPr>
          <w:rFonts w:ascii="Times New Roman" w:hAnsi="Times New Roman"/>
          <w:szCs w:val="20"/>
        </w:rPr>
      </w:pPr>
      <w:r w:rsidRPr="00440202">
        <w:rPr>
          <w:rFonts w:ascii="Times New Roman" w:hAnsi="Times New Roman"/>
          <w:szCs w:val="20"/>
        </w:rPr>
        <w:t>The audit log output destination depends on the /etc/syslog.conf or /etc/rsyslog.conf settings of the output destination syslog server.</w:t>
      </w:r>
    </w:p>
    <w:p w14:paraId="55EEB852" w14:textId="77777777" w:rsidR="001E744E" w:rsidRPr="00440202" w:rsidRDefault="001E744E" w:rsidP="001E744E">
      <w:pPr>
        <w:ind w:leftChars="200" w:left="420" w:firstLineChars="100" w:firstLine="210"/>
        <w:jc w:val="left"/>
        <w:rPr>
          <w:rFonts w:ascii="Times New Roman" w:hAnsi="Times New Roman"/>
          <w:szCs w:val="20"/>
        </w:rPr>
      </w:pPr>
      <w:r w:rsidRPr="00440202">
        <w:rPr>
          <w:rFonts w:ascii="Times New Roman" w:hAnsi="Times New Roman"/>
          <w:szCs w:val="20"/>
        </w:rPr>
        <w:t xml:space="preserve">For details on the audit log output format, see the </w:t>
      </w:r>
      <w:r w:rsidRPr="00440202">
        <w:rPr>
          <w:rFonts w:ascii="Times New Roman" w:hAnsi="Times New Roman"/>
          <w:i/>
          <w:iCs/>
          <w:szCs w:val="20"/>
        </w:rPr>
        <w:t>Hitachi Ops Center Installation and Configuration Guide</w:t>
      </w:r>
      <w:r w:rsidRPr="00440202">
        <w:rPr>
          <w:rFonts w:ascii="Times New Roman" w:hAnsi="Times New Roman"/>
          <w:szCs w:val="20"/>
        </w:rPr>
        <w:t>.</w:t>
      </w:r>
    </w:p>
    <w:p w14:paraId="191567D4" w14:textId="653CFE04" w:rsidR="009E52B1" w:rsidRPr="00440202" w:rsidRDefault="009E52B1" w:rsidP="00665B2A">
      <w:pPr>
        <w:ind w:firstLineChars="100" w:firstLine="210"/>
        <w:jc w:val="left"/>
        <w:rPr>
          <w:rFonts w:ascii="Times New Roman" w:hAnsi="Times New Roman"/>
          <w:lang w:val="en-GB"/>
        </w:rPr>
      </w:pPr>
    </w:p>
    <w:p w14:paraId="470CB48A" w14:textId="6F25285B" w:rsidR="001E744E" w:rsidRPr="00440202" w:rsidRDefault="001E744E" w:rsidP="009E33C0">
      <w:pPr>
        <w:ind w:firstLine="630"/>
        <w:jc w:val="left"/>
        <w:rPr>
          <w:rFonts w:ascii="Times New Roman" w:hAnsi="Times New Roman"/>
          <w:szCs w:val="20"/>
        </w:rPr>
      </w:pPr>
      <w:r w:rsidRPr="00440202">
        <w:rPr>
          <w:rFonts w:ascii="Times New Roman" w:hAnsi="Times New Roman"/>
          <w:szCs w:val="20"/>
        </w:rPr>
        <w:lastRenderedPageBreak/>
        <w:t xml:space="preserve">File location: Output directory specified in /etc/syslog.conf or /etc/rsyslog.conf of the syslog server specified in the CS_PORTAL_AUDIT_SYSLOGHOST property of </w:t>
      </w:r>
      <w:r w:rsidR="00801160" w:rsidRPr="00440202">
        <w:rPr>
          <w:rFonts w:ascii="Times New Roman" w:hAnsi="Times New Roman"/>
          <w:szCs w:val="20"/>
        </w:rPr>
        <w:t>&lt;</w:t>
      </w:r>
      <w:r w:rsidR="00801160" w:rsidRPr="00440202">
        <w:rPr>
          <w:rFonts w:ascii="Times New Roman" w:hAnsi="Times New Roman"/>
          <w:i/>
          <w:iCs/>
          <w:szCs w:val="20"/>
        </w:rPr>
        <w:t>user-data-directory</w:t>
      </w:r>
      <w:r w:rsidR="00801160" w:rsidRPr="00440202">
        <w:rPr>
          <w:rFonts w:ascii="Times New Roman" w:hAnsi="Times New Roman"/>
          <w:szCs w:val="20"/>
        </w:rPr>
        <w:t>&gt;</w:t>
      </w:r>
      <w:r w:rsidRPr="00440202">
        <w:rPr>
          <w:rFonts w:ascii="Times New Roman" w:hAnsi="Times New Roman"/>
          <w:szCs w:val="20"/>
        </w:rPr>
        <w:t>/userconf/config_user.properties</w:t>
      </w:r>
    </w:p>
    <w:p w14:paraId="3D65B04E" w14:textId="77777777" w:rsidR="009E33C0" w:rsidRPr="00440202" w:rsidRDefault="009E33C0" w:rsidP="009E33C0">
      <w:pPr>
        <w:ind w:left="420" w:firstLineChars="100" w:firstLine="210"/>
        <w:jc w:val="left"/>
        <w:rPr>
          <w:rFonts w:ascii="Times New Roman" w:hAnsi="Times New Roman"/>
          <w:szCs w:val="20"/>
        </w:rPr>
      </w:pPr>
      <w:r w:rsidRPr="00440202">
        <w:rPr>
          <w:rFonts w:ascii="Times New Roman" w:hAnsi="Times New Roman"/>
          <w:szCs w:val="20"/>
        </w:rPr>
        <w:t>Examples:</w:t>
      </w:r>
    </w:p>
    <w:p w14:paraId="6FE9BCA9" w14:textId="59E0A6AD" w:rsidR="009E52B1" w:rsidRPr="00440202" w:rsidRDefault="009E33C0" w:rsidP="009E33C0">
      <w:pPr>
        <w:ind w:left="420" w:firstLineChars="400" w:firstLine="840"/>
        <w:jc w:val="left"/>
        <w:rPr>
          <w:rFonts w:ascii="Times New Roman" w:hAnsi="Times New Roman"/>
          <w:szCs w:val="20"/>
        </w:rPr>
      </w:pPr>
      <w:r w:rsidRPr="00440202">
        <w:rPr>
          <w:rFonts w:ascii="Times New Roman" w:hAnsi="Times New Roman"/>
          <w:szCs w:val="20"/>
        </w:rPr>
        <w:t>[Linux]</w:t>
      </w:r>
      <w:r w:rsidRPr="00440202">
        <w:rPr>
          <w:rFonts w:ascii="Times New Roman" w:hAnsi="Times New Roman"/>
        </w:rPr>
        <w:t xml:space="preserve"> </w:t>
      </w:r>
      <w:r w:rsidRPr="00440202">
        <w:rPr>
          <w:rFonts w:ascii="Times New Roman" w:hAnsi="Times New Roman"/>
          <w:szCs w:val="20"/>
        </w:rPr>
        <w:t>/var/log/messages</w:t>
      </w:r>
    </w:p>
    <w:p w14:paraId="26B05303" w14:textId="77777777" w:rsidR="00C35216" w:rsidRPr="00440202" w:rsidRDefault="00C35216" w:rsidP="00C35216">
      <w:pPr>
        <w:ind w:left="420" w:firstLineChars="400" w:firstLine="840"/>
        <w:jc w:val="left"/>
        <w:rPr>
          <w:rFonts w:ascii="Times New Roman" w:hAnsi="Times New Roman"/>
          <w:szCs w:val="20"/>
        </w:rPr>
      </w:pPr>
    </w:p>
    <w:p w14:paraId="556D5A61" w14:textId="549F7610" w:rsidR="00C35216" w:rsidRPr="00440202" w:rsidRDefault="00C35216" w:rsidP="00C35216">
      <w:pPr>
        <w:pStyle w:val="affa"/>
        <w:numPr>
          <w:ilvl w:val="0"/>
          <w:numId w:val="51"/>
        </w:numPr>
        <w:ind w:leftChars="0"/>
        <w:jc w:val="left"/>
        <w:outlineLvl w:val="4"/>
        <w:rPr>
          <w:rFonts w:ascii="Times New Roman" w:hAnsi="Times New Roman"/>
          <w:b/>
          <w:sz w:val="24"/>
          <w:szCs w:val="20"/>
          <w:lang w:val="en-CA"/>
        </w:rPr>
      </w:pPr>
      <w:bookmarkStart w:id="60" w:name="_Ref142417652"/>
      <w:r w:rsidRPr="00440202">
        <w:rPr>
          <w:rFonts w:ascii="Times New Roman" w:hAnsi="Times New Roman"/>
          <w:b/>
          <w:sz w:val="24"/>
          <w:szCs w:val="20"/>
          <w:lang w:val="en-CA"/>
        </w:rPr>
        <w:t>access.log</w:t>
      </w:r>
      <w:r w:rsidR="00EB6DEB">
        <w:rPr>
          <w:rFonts w:ascii="Times New Roman" w:hAnsi="Times New Roman"/>
          <w:b/>
          <w:sz w:val="24"/>
          <w:szCs w:val="20"/>
          <w:lang w:val="en-CA"/>
        </w:rPr>
        <w:t xml:space="preserve"> (Portal Server access log)</w:t>
      </w:r>
      <w:bookmarkEnd w:id="60"/>
    </w:p>
    <w:p w14:paraId="5F310F3B" w14:textId="2BBFAB27" w:rsidR="00C35216" w:rsidRPr="00440202" w:rsidRDefault="00C35216" w:rsidP="00C35216">
      <w:pPr>
        <w:ind w:leftChars="200" w:left="420" w:firstLineChars="100" w:firstLine="210"/>
        <w:jc w:val="left"/>
        <w:rPr>
          <w:rFonts w:ascii="Times New Roman" w:hAnsi="Times New Roman"/>
          <w:szCs w:val="20"/>
        </w:rPr>
      </w:pPr>
      <w:r w:rsidRPr="00440202">
        <w:rPr>
          <w:rFonts w:ascii="Times New Roman" w:hAnsi="Times New Roman"/>
        </w:rPr>
        <w:t xml:space="preserve">This log file </w:t>
      </w:r>
      <w:r w:rsidR="00D25454">
        <w:rPr>
          <w:rFonts w:ascii="Times New Roman" w:hAnsi="Times New Roman"/>
          <w:szCs w:val="20"/>
        </w:rPr>
        <w:t>indicates</w:t>
      </w:r>
      <w:r w:rsidRPr="00440202">
        <w:rPr>
          <w:rFonts w:ascii="Times New Roman" w:hAnsi="Times New Roman"/>
        </w:rPr>
        <w:t xml:space="preserve"> </w:t>
      </w:r>
      <w:r>
        <w:rPr>
          <w:rFonts w:ascii="Times New Roman" w:hAnsi="Times New Roman"/>
        </w:rPr>
        <w:t>Portal Server</w:t>
      </w:r>
      <w:r w:rsidRPr="00440202">
        <w:rPr>
          <w:rFonts w:ascii="Times New Roman" w:hAnsi="Times New Roman"/>
        </w:rPr>
        <w:t xml:space="preserve"> access log.</w:t>
      </w:r>
      <w:r w:rsidR="00824D69" w:rsidRPr="00824D69">
        <w:t xml:space="preserve"> </w:t>
      </w:r>
      <w:r w:rsidR="00824D69" w:rsidRPr="00824D69">
        <w:rPr>
          <w:rFonts w:ascii="Times New Roman" w:hAnsi="Times New Roman"/>
        </w:rPr>
        <w:t>Unlike the audit log,the logs that have not been accepted by the Portal Server controller are also output.Access sources include both internal and external sources.</w:t>
      </w:r>
    </w:p>
    <w:p w14:paraId="78223C06" w14:textId="77777777" w:rsidR="00C35216" w:rsidRPr="00440202" w:rsidRDefault="00C35216" w:rsidP="00C35216">
      <w:pPr>
        <w:ind w:firstLineChars="300" w:firstLine="630"/>
        <w:jc w:val="left"/>
        <w:rPr>
          <w:rFonts w:ascii="Times New Roman" w:hAnsi="Times New Roman"/>
          <w:szCs w:val="20"/>
        </w:rPr>
      </w:pPr>
    </w:p>
    <w:p w14:paraId="54659A1B" w14:textId="6730DF97" w:rsidR="00C35216" w:rsidRPr="00440202" w:rsidRDefault="00C35216" w:rsidP="00C35216">
      <w:pPr>
        <w:ind w:firstLineChars="300" w:firstLine="630"/>
        <w:jc w:val="left"/>
        <w:rPr>
          <w:rFonts w:ascii="Times New Roman" w:hAnsi="Times New Roman"/>
          <w:szCs w:val="20"/>
        </w:rPr>
      </w:pPr>
      <w:r w:rsidRPr="00440202">
        <w:rPr>
          <w:rFonts w:ascii="Times New Roman" w:hAnsi="Times New Roman"/>
          <w:szCs w:val="20"/>
        </w:rPr>
        <w:t xml:space="preserve">File location: </w:t>
      </w:r>
      <w:r w:rsidRPr="00440202">
        <w:rPr>
          <w:rFonts w:ascii="Times New Roman" w:hAnsi="Times New Roman"/>
          <w:i/>
          <w:iCs/>
          <w:szCs w:val="20"/>
        </w:rPr>
        <w:t>&lt;log-directory&gt;</w:t>
      </w:r>
      <w:r w:rsidR="0052674B" w:rsidRPr="0056534E">
        <w:rPr>
          <w:rFonts w:asciiTheme="minorHAnsi" w:hAnsiTheme="minorHAnsi"/>
          <w:szCs w:val="20"/>
        </w:rPr>
        <w:t>/</w:t>
      </w:r>
      <w:r w:rsidRPr="00AF23AE">
        <w:t>access.log</w:t>
      </w:r>
    </w:p>
    <w:p w14:paraId="58D5D540" w14:textId="77777777" w:rsidR="00C35216" w:rsidRPr="00440202" w:rsidRDefault="00C35216" w:rsidP="00C35216">
      <w:pPr>
        <w:ind w:left="420" w:firstLineChars="100" w:firstLine="210"/>
        <w:jc w:val="left"/>
        <w:rPr>
          <w:rFonts w:ascii="Times New Roman" w:hAnsi="Times New Roman"/>
          <w:szCs w:val="20"/>
        </w:rPr>
      </w:pPr>
      <w:r w:rsidRPr="00440202">
        <w:rPr>
          <w:rFonts w:ascii="Times New Roman" w:hAnsi="Times New Roman"/>
          <w:szCs w:val="20"/>
        </w:rPr>
        <w:t>Examples:</w:t>
      </w:r>
    </w:p>
    <w:p w14:paraId="1E62D11E" w14:textId="58FE80D8" w:rsidR="00C35216" w:rsidRPr="00440202" w:rsidRDefault="00C35216" w:rsidP="00C35216">
      <w:pPr>
        <w:ind w:left="420" w:firstLineChars="400" w:firstLine="840"/>
        <w:jc w:val="left"/>
        <w:rPr>
          <w:rFonts w:ascii="Times New Roman" w:hAnsi="Times New Roman"/>
          <w:szCs w:val="20"/>
        </w:rPr>
      </w:pPr>
      <w:r w:rsidRPr="00440202">
        <w:rPr>
          <w:rFonts w:ascii="Times New Roman" w:hAnsi="Times New Roman"/>
          <w:szCs w:val="20"/>
        </w:rPr>
        <w:t>[</w:t>
      </w:r>
      <w:r w:rsidR="00AE7DFA">
        <w:rPr>
          <w:rFonts w:ascii="Times New Roman" w:hAnsi="Times New Roman"/>
        </w:rPr>
        <w:t>Hitachi</w:t>
      </w:r>
      <w:r w:rsidRPr="00440202">
        <w:rPr>
          <w:rFonts w:ascii="Times New Roman" w:hAnsi="Times New Roman"/>
          <w:szCs w:val="20"/>
        </w:rPr>
        <w:t xml:space="preserve"> Edition] [Linux]</w:t>
      </w:r>
      <w:r w:rsidRPr="00440202">
        <w:rPr>
          <w:rFonts w:ascii="Times New Roman" w:hAnsi="Times New Roman"/>
        </w:rPr>
        <w:t xml:space="preserve"> </w:t>
      </w:r>
      <w:r w:rsidRPr="00ED35B1">
        <w:rPr>
          <w:rFonts w:ascii="Times New Roman" w:hAnsi="Times New Roman"/>
        </w:rPr>
        <w:t>/var/log/hitachi/CommonService/access.log</w:t>
      </w:r>
    </w:p>
    <w:p w14:paraId="4FFD2FB5" w14:textId="36A1B8E8" w:rsidR="00C35216" w:rsidRPr="00440202" w:rsidRDefault="00C35216" w:rsidP="00C35216">
      <w:pPr>
        <w:ind w:left="420" w:firstLineChars="400" w:firstLine="840"/>
        <w:jc w:val="left"/>
        <w:rPr>
          <w:rFonts w:ascii="Times New Roman" w:hAnsi="Times New Roman"/>
          <w:szCs w:val="20"/>
        </w:rPr>
      </w:pPr>
      <w:r w:rsidRPr="00440202">
        <w:rPr>
          <w:rFonts w:ascii="Times New Roman" w:hAnsi="Times New Roman"/>
          <w:szCs w:val="20"/>
        </w:rPr>
        <w:t>[HPE Edition]</w:t>
      </w:r>
      <w:r w:rsidRPr="00440202">
        <w:rPr>
          <w:rFonts w:ascii="Times New Roman" w:hAnsi="Times New Roman"/>
        </w:rPr>
        <w:t xml:space="preserve"> </w:t>
      </w:r>
      <w:r w:rsidRPr="00440202">
        <w:rPr>
          <w:rFonts w:ascii="Times New Roman" w:hAnsi="Times New Roman"/>
          <w:szCs w:val="20"/>
        </w:rPr>
        <w:t>[Linux]</w:t>
      </w:r>
      <w:r w:rsidRPr="00440202">
        <w:rPr>
          <w:rFonts w:ascii="Times New Roman" w:hAnsi="Times New Roman"/>
        </w:rPr>
        <w:t xml:space="preserve"> </w:t>
      </w:r>
      <w:r w:rsidRPr="009001C8">
        <w:rPr>
          <w:rFonts w:ascii="Times New Roman" w:hAnsi="Times New Roman"/>
        </w:rPr>
        <w:t>/var/log/CVXPAE/CommonService/access.log</w:t>
      </w:r>
    </w:p>
    <w:p w14:paraId="3F1C1B5B" w14:textId="77777777" w:rsidR="00C35216" w:rsidRPr="00ED35B1" w:rsidRDefault="00C35216" w:rsidP="00C35216">
      <w:pPr>
        <w:ind w:firstLineChars="300" w:firstLine="630"/>
        <w:jc w:val="left"/>
        <w:rPr>
          <w:rFonts w:ascii="Times New Roman" w:hAnsi="Times New Roman"/>
          <w:szCs w:val="20"/>
        </w:rPr>
      </w:pPr>
    </w:p>
    <w:p w14:paraId="34523B6A" w14:textId="49DB725F" w:rsidR="00C35216" w:rsidRPr="00440202" w:rsidRDefault="00C35216" w:rsidP="00C35216">
      <w:pPr>
        <w:tabs>
          <w:tab w:val="left" w:pos="7680"/>
        </w:tabs>
        <w:snapToGrid w:val="0"/>
        <w:spacing w:before="120" w:after="120"/>
        <w:jc w:val="left"/>
        <w:rPr>
          <w:rFonts w:ascii="Times New Roman" w:hAnsi="Times New Roman"/>
          <w:b/>
          <w:sz w:val="20"/>
          <w:szCs w:val="20"/>
          <w:lang w:val="en-CA"/>
        </w:rPr>
      </w:pPr>
      <w:r w:rsidRPr="00440202">
        <w:rPr>
          <w:rFonts w:ascii="Times New Roman" w:hAnsi="Times New Roman"/>
          <w:b/>
          <w:noProof/>
          <w:sz w:val="20"/>
          <w:szCs w:val="20"/>
        </w:rPr>
        <mc:AlternateContent>
          <mc:Choice Requires="wps">
            <w:drawing>
              <wp:anchor distT="0" distB="0" distL="114300" distR="114300" simplePos="0" relativeHeight="251656232" behindDoc="0" locked="0" layoutInCell="1" allowOverlap="1" wp14:anchorId="54886A40" wp14:editId="2E9A838D">
                <wp:simplePos x="0" y="0"/>
                <wp:positionH relativeFrom="page">
                  <wp:posOffset>1113183</wp:posOffset>
                </wp:positionH>
                <wp:positionV relativeFrom="paragraph">
                  <wp:posOffset>37990</wp:posOffset>
                </wp:positionV>
                <wp:extent cx="5723890" cy="644055"/>
                <wp:effectExtent l="0" t="0" r="10160" b="22860"/>
                <wp:wrapNone/>
                <wp:docPr id="19" name="Rectangle 79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23890" cy="644055"/>
                        </a:xfrm>
                        <a:prstGeom prst="rect">
                          <a:avLst/>
                        </a:prstGeom>
                        <a:solidFill>
                          <a:srgbClr val="FFFFFF"/>
                        </a:solidFill>
                        <a:ln w="9525">
                          <a:solidFill>
                            <a:srgbClr val="000000"/>
                          </a:solidFill>
                          <a:miter lim="800000"/>
                          <a:headEnd/>
                          <a:tailEnd/>
                        </a:ln>
                      </wps:spPr>
                      <wps:txbx>
                        <w:txbxContent>
                          <w:p w14:paraId="445BDF87" w14:textId="77777777" w:rsidR="00D24948" w:rsidRPr="00395B89" w:rsidRDefault="00D24948" w:rsidP="00C35216">
                            <w:pPr>
                              <w:snapToGrid w:val="0"/>
                              <w:jc w:val="left"/>
                              <w:rPr>
                                <w:sz w:val="16"/>
                              </w:rPr>
                            </w:pPr>
                            <w:r w:rsidRPr="00395B89">
                              <w:rPr>
                                <w:sz w:val="16"/>
                              </w:rPr>
                              <w:t>127.0.0.1 - - [27/Mar/2020:08:49:53 +0900] "GET /portal/ HTTP/1.0" 302 -</w:t>
                            </w:r>
                          </w:p>
                          <w:p w14:paraId="139B2094" w14:textId="77777777" w:rsidR="00D24948" w:rsidRPr="00395B89" w:rsidRDefault="00D24948" w:rsidP="00C35216">
                            <w:pPr>
                              <w:snapToGrid w:val="0"/>
                              <w:jc w:val="left"/>
                              <w:rPr>
                                <w:sz w:val="16"/>
                              </w:rPr>
                            </w:pPr>
                            <w:r w:rsidRPr="00395B89">
                              <w:rPr>
                                <w:sz w:val="16"/>
                              </w:rPr>
                              <w:t>127.0.0.1 - - [27/Mar/2020:08:49:54 +0900] "GET /portal/cslogin HTTP/1.0" 302 -</w:t>
                            </w:r>
                          </w:p>
                          <w:p w14:paraId="413D7BC6" w14:textId="77777777" w:rsidR="00D24948" w:rsidRPr="00395B89" w:rsidRDefault="00D24948" w:rsidP="00C35216">
                            <w:pPr>
                              <w:snapToGrid w:val="0"/>
                              <w:jc w:val="left"/>
                              <w:rPr>
                                <w:sz w:val="16"/>
                              </w:rPr>
                            </w:pPr>
                            <w:r w:rsidRPr="00395B89">
                              <w:rPr>
                                <w:sz w:val="16"/>
                              </w:rPr>
                              <w:t>127.0.0.1 - - [27/Mar/2020:08:49:54 +0900] "GET /portal/oauth2/authorization/keycloak HTTP/1.0" 302 -</w:t>
                            </w:r>
                          </w:p>
                          <w:p w14:paraId="6EC222A2" w14:textId="77777777" w:rsidR="00D24948" w:rsidRPr="00277402" w:rsidRDefault="00D24948" w:rsidP="00C35216">
                            <w:pPr>
                              <w:snapToGrid w:val="0"/>
                              <w:jc w:val="left"/>
                              <w:rPr>
                                <w:sz w:val="16"/>
                              </w:rPr>
                            </w:pPr>
                            <w:r w:rsidRPr="00395B89">
                              <w:rPr>
                                <w:sz w:val="16"/>
                              </w:rPr>
                              <w:t>127.0.0.1 - - [27/Mar/2020:08:49:55 +0900] "GET /portal/inner/v1/security/login-banner HTTP/1.0" 200 823</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886A40" id="_x0000_s1155" style="position:absolute;margin-left:87.65pt;margin-top:3pt;width:450.7pt;height:50.7pt;z-index:2516562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">
                <v:textbox inset="1mm,1mm,1mm,1mm">
                  <w:txbxContent>
                    <w:p w14:paraId="445BDF87" w14:textId="77777777" w:rsidR="00D24948" w:rsidRPr="00395B89" w:rsidRDefault="00D24948" w:rsidP="00C35216">
                      <w:pPr>
                        <w:snapToGrid w:val="0"/>
                        <w:jc w:val="left"/>
                        <w:rPr>
                          <w:sz w:val="16"/>
                        </w:rPr>
                      </w:pPr>
                      <w:r w:rsidRPr="00395B89">
                        <w:rPr>
                          <w:sz w:val="16"/>
                        </w:rPr>
                        <w:t>127.0.0.1 - - [27/Mar/2020:08:49:53 +0900] "GET /portal/ HTTP/1.0" 302 -</w:t>
                      </w:r>
                    </w:p>
                    <w:p w14:paraId="139B2094" w14:textId="77777777" w:rsidR="00D24948" w:rsidRPr="00395B89" w:rsidRDefault="00D24948" w:rsidP="00C35216">
                      <w:pPr>
                        <w:snapToGrid w:val="0"/>
                        <w:jc w:val="left"/>
                        <w:rPr>
                          <w:sz w:val="16"/>
                        </w:rPr>
                      </w:pPr>
                      <w:r w:rsidRPr="00395B89">
                        <w:rPr>
                          <w:sz w:val="16"/>
                        </w:rPr>
                        <w:t>127.0.0.1 - - [27/Mar/2020:08:49:54 +0900] "GET /portal/cslogin HTTP/1.0" 302 -</w:t>
                      </w:r>
                    </w:p>
                    <w:p w14:paraId="413D7BC6" w14:textId="77777777" w:rsidR="00D24948" w:rsidRPr="00395B89" w:rsidRDefault="00D24948" w:rsidP="00C35216">
                      <w:pPr>
                        <w:snapToGrid w:val="0"/>
                        <w:jc w:val="left"/>
                        <w:rPr>
                          <w:sz w:val="16"/>
                        </w:rPr>
                      </w:pPr>
                      <w:r w:rsidRPr="00395B89">
                        <w:rPr>
                          <w:sz w:val="16"/>
                        </w:rPr>
                        <w:t>127.0.0.1 - - [27/Mar/2020:08:49:54 +0900] "GET /portal/oauth2/authorization/keycloak HTTP/1.0" 302 -</w:t>
                      </w:r>
                    </w:p>
                    <w:p w14:paraId="6EC222A2" w14:textId="77777777" w:rsidR="00D24948" w:rsidRPr="00277402" w:rsidRDefault="00D24948" w:rsidP="00C35216">
                      <w:pPr>
                        <w:snapToGrid w:val="0"/>
                        <w:jc w:val="left"/>
                        <w:rPr>
                          <w:sz w:val="16"/>
                        </w:rPr>
                      </w:pPr>
                      <w:r w:rsidRPr="00395B89">
                        <w:rPr>
                          <w:sz w:val="16"/>
                        </w:rPr>
                        <w:t>127.0.0.1 - - [27/Mar/2020:08:49:55 +0900] "GET /portal/inner/v1/security/login-banner HTTP/1.0" 200 823</w:t>
                      </w:r>
                    </w:p>
                  </w:txbxContent>
                </v:textbox>
                <w10:wrap anchorx="page"/>
              </v:rect>
            </w:pict>
          </mc:Fallback>
        </mc:AlternateContent>
      </w:r>
    </w:p>
    <w:p w14:paraId="51BE24AD" w14:textId="00ACC661" w:rsidR="00C35216" w:rsidRPr="00440202" w:rsidRDefault="00824D69" w:rsidP="00C35216">
      <w:pPr>
        <w:jc w:val="left"/>
        <w:rPr>
          <w:rFonts w:ascii="Times New Roman" w:hAnsi="Times New Roman"/>
          <w:szCs w:val="20"/>
        </w:rPr>
      </w:pPr>
      <w:r>
        <w:rPr>
          <w:noProof/>
          <w:szCs w:val="20"/>
        </w:rPr>
        <mc:AlternateContent>
          <mc:Choice Requires="wpg">
            <w:drawing>
              <wp:anchor distT="0" distB="0" distL="114300" distR="114300" simplePos="0" relativeHeight="251660333" behindDoc="0" locked="0" layoutInCell="1" allowOverlap="1" wp14:anchorId="451AFF7C" wp14:editId="78B5792F">
                <wp:simplePos x="0" y="0"/>
                <wp:positionH relativeFrom="column">
                  <wp:posOffset>-1933</wp:posOffset>
                </wp:positionH>
                <wp:positionV relativeFrom="paragraph">
                  <wp:posOffset>144504</wp:posOffset>
                </wp:positionV>
                <wp:extent cx="5842580" cy="417968"/>
                <wp:effectExtent l="0" t="0" r="6350" b="1270"/>
                <wp:wrapNone/>
                <wp:docPr id="32" name="グループ化 32"/>
                <wp:cNvGraphicFramePr/>
                <a:graphic xmlns:a="http://schemas.openxmlformats.org/drawingml/2006/main">
                  <a:graphicData uri="http://schemas.microsoft.com/office/word/2010/wordprocessingGroup">
                    <wpg:wgp>
                      <wpg:cNvGrpSpPr/>
                      <wpg:grpSpPr>
                        <a:xfrm>
                          <a:off x="0" y="0"/>
                          <a:ext cx="5842580" cy="417968"/>
                          <a:chOff x="0" y="0"/>
                          <a:chExt cx="5842580" cy="417968"/>
                        </a:xfrm>
                      </wpg:grpSpPr>
                      <wps:wsp>
                        <wps:cNvPr id="34" name="AutoShape 3835"/>
                        <wps:cNvSpPr>
                          <a:spLocks noChangeArrowheads="1"/>
                        </wps:cNvSpPr>
                        <wps:spPr bwMode="auto">
                          <a:xfrm>
                            <a:off x="254442" y="0"/>
                            <a:ext cx="440055" cy="125730"/>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s:wsp>
                        <wps:cNvPr id="36" name="AutoShape 3836"/>
                        <wps:cNvSpPr>
                          <a:spLocks noChangeArrowheads="1"/>
                        </wps:cNvSpPr>
                        <wps:spPr bwMode="auto">
                          <a:xfrm>
                            <a:off x="755374" y="0"/>
                            <a:ext cx="57150" cy="125730"/>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s:wsp>
                        <wps:cNvPr id="37" name="AutoShape 3837"/>
                        <wps:cNvSpPr>
                          <a:spLocks noChangeArrowheads="1"/>
                        </wps:cNvSpPr>
                        <wps:spPr bwMode="auto">
                          <a:xfrm>
                            <a:off x="834887" y="0"/>
                            <a:ext cx="1390650" cy="125730"/>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s:wsp>
                        <wps:cNvPr id="38" name="Text Box 3840"/>
                        <wps:cNvSpPr txBox="1">
                          <a:spLocks noChangeArrowheads="1"/>
                        </wps:cNvSpPr>
                        <wps:spPr bwMode="auto">
                          <a:xfrm>
                            <a:off x="0" y="262393"/>
                            <a:ext cx="563245" cy="15113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C6E85A6" w14:textId="690F6D82" w:rsidR="00D24948" w:rsidRDefault="00D24948" w:rsidP="00824D69">
                              <w:pPr>
                                <w:snapToGrid w:val="0"/>
                                <w:rPr>
                                  <w:b/>
                                  <w:color w:val="0000FF"/>
                                  <w:sz w:val="16"/>
                                </w:rPr>
                              </w:pPr>
                              <w:r>
                                <w:rPr>
                                  <w:rFonts w:hint="eastAsia"/>
                                  <w:b/>
                                  <w:color w:val="0000FF"/>
                                  <w:sz w:val="16"/>
                                  <w:highlight w:val="lightGray"/>
                                </w:rPr>
                                <w:t>I</w:t>
                              </w:r>
                              <w:r>
                                <w:rPr>
                                  <w:b/>
                                  <w:color w:val="0000FF"/>
                                  <w:sz w:val="16"/>
                                  <w:highlight w:val="lightGray"/>
                                </w:rPr>
                                <w:t>P Address</w:t>
                              </w:r>
                            </w:p>
                            <w:p w14:paraId="370A2BD0" w14:textId="77777777" w:rsidR="00D24948" w:rsidRDefault="00D24948" w:rsidP="00824D69">
                              <w:pPr>
                                <w:snapToGrid w:val="0"/>
                                <w:rPr>
                                  <w:b/>
                                  <w:color w:val="0000FF"/>
                                  <w:sz w:val="16"/>
                                </w:rPr>
                              </w:pPr>
                            </w:p>
                          </w:txbxContent>
                        </wps:txbx>
                        <wps:bodyPr rot="0" vert="horz" wrap="square" lIns="0" tIns="0" rIns="0" bIns="0" anchor="t" anchorCtr="0" upright="1">
                          <a:noAutofit/>
                        </wps:bodyPr>
                      </wps:wsp>
                      <wps:wsp>
                        <wps:cNvPr id="41" name="Line 3842"/>
                        <wps:cNvCnPr/>
                        <wps:spPr bwMode="auto">
                          <a:xfrm flipV="1">
                            <a:off x="254442" y="117613"/>
                            <a:ext cx="119269" cy="135172"/>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2" name="Text Box 3844"/>
                        <wps:cNvSpPr txBox="1">
                          <a:spLocks noChangeArrowheads="1"/>
                        </wps:cNvSpPr>
                        <wps:spPr bwMode="auto">
                          <a:xfrm>
                            <a:off x="628153" y="262393"/>
                            <a:ext cx="523875" cy="1555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07BD620" w14:textId="2D2854C2" w:rsidR="00D24948" w:rsidRDefault="00D24948" w:rsidP="00824D69">
                              <w:pPr>
                                <w:snapToGrid w:val="0"/>
                                <w:rPr>
                                  <w:b/>
                                  <w:color w:val="0000FF"/>
                                  <w:sz w:val="16"/>
                                </w:rPr>
                              </w:pPr>
                              <w:r>
                                <w:rPr>
                                  <w:rFonts w:hint="eastAsia"/>
                                  <w:b/>
                                  <w:color w:val="0000FF"/>
                                  <w:sz w:val="16"/>
                                  <w:highlight w:val="lightGray"/>
                                </w:rPr>
                                <w:t>U</w:t>
                              </w:r>
                              <w:r>
                                <w:rPr>
                                  <w:b/>
                                  <w:color w:val="0000FF"/>
                                  <w:sz w:val="16"/>
                                  <w:highlight w:val="lightGray"/>
                                </w:rPr>
                                <w:t>serID</w:t>
                              </w:r>
                            </w:p>
                          </w:txbxContent>
                        </wps:txbx>
                        <wps:bodyPr rot="0" vert="horz" wrap="square" lIns="0" tIns="0" rIns="0" bIns="0" anchor="t" anchorCtr="0" upright="1">
                          <a:noAutofit/>
                        </wps:bodyPr>
                      </wps:wsp>
                      <wps:wsp>
                        <wps:cNvPr id="43" name="Line 3846"/>
                        <wps:cNvCnPr/>
                        <wps:spPr bwMode="auto">
                          <a:xfrm flipH="1" flipV="1">
                            <a:off x="785523" y="117613"/>
                            <a:ext cx="101628" cy="135172"/>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4" name="Text Box 3848"/>
                        <wps:cNvSpPr txBox="1">
                          <a:spLocks noChangeArrowheads="1"/>
                        </wps:cNvSpPr>
                        <wps:spPr bwMode="auto">
                          <a:xfrm>
                            <a:off x="1216186" y="262132"/>
                            <a:ext cx="890909" cy="151254"/>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65E67FD" w14:textId="24D14E5C" w:rsidR="00D24948" w:rsidRDefault="00D24948" w:rsidP="00824D69">
                              <w:pPr>
                                <w:snapToGrid w:val="0"/>
                                <w:rPr>
                                  <w:b/>
                                  <w:color w:val="0000FF"/>
                                  <w:sz w:val="16"/>
                                </w:rPr>
                              </w:pPr>
                              <w:r>
                                <w:rPr>
                                  <w:rFonts w:hint="eastAsia"/>
                                  <w:b/>
                                  <w:color w:val="0000FF"/>
                                  <w:sz w:val="16"/>
                                  <w:highlight w:val="lightGray"/>
                                </w:rPr>
                                <w:t>Occur</w:t>
                              </w:r>
                              <w:r>
                                <w:rPr>
                                  <w:b/>
                                  <w:color w:val="0000FF"/>
                                  <w:sz w:val="16"/>
                                  <w:highlight w:val="lightGray"/>
                                </w:rPr>
                                <w:t>r</w:t>
                              </w:r>
                              <w:r>
                                <w:rPr>
                                  <w:rFonts w:hint="eastAsia"/>
                                  <w:b/>
                                  <w:color w:val="0000FF"/>
                                  <w:sz w:val="16"/>
                                  <w:highlight w:val="lightGray"/>
                                </w:rPr>
                                <w:t>enc</w:t>
                              </w:r>
                              <w:r>
                                <w:rPr>
                                  <w:b/>
                                  <w:color w:val="0000FF"/>
                                  <w:sz w:val="16"/>
                                  <w:highlight w:val="lightGray"/>
                                </w:rPr>
                                <w:t>e Time</w:t>
                              </w:r>
                            </w:p>
                            <w:p w14:paraId="7EC83CD5" w14:textId="77777777" w:rsidR="00D24948" w:rsidRDefault="00D24948" w:rsidP="00824D69">
                              <w:pPr>
                                <w:snapToGrid w:val="0"/>
                                <w:rPr>
                                  <w:b/>
                                  <w:color w:val="0000FF"/>
                                  <w:sz w:val="16"/>
                                </w:rPr>
                              </w:pPr>
                            </w:p>
                          </w:txbxContent>
                        </wps:txbx>
                        <wps:bodyPr rot="0" vert="horz" wrap="square" lIns="0" tIns="0" rIns="0" bIns="0" anchor="t" anchorCtr="0" upright="1">
                          <a:noAutofit/>
                        </wps:bodyPr>
                      </wps:wsp>
                      <wps:wsp>
                        <wps:cNvPr id="48" name="Line 3850"/>
                        <wps:cNvCnPr/>
                        <wps:spPr bwMode="auto">
                          <a:xfrm flipH="1" flipV="1">
                            <a:off x="1246699" y="117613"/>
                            <a:ext cx="93870" cy="143123"/>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2" name="Text Box 3852"/>
                        <wps:cNvSpPr txBox="1">
                          <a:spLocks noChangeArrowheads="1"/>
                        </wps:cNvSpPr>
                        <wps:spPr bwMode="auto">
                          <a:xfrm>
                            <a:off x="2401055" y="262306"/>
                            <a:ext cx="771515" cy="12936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87AC538" w14:textId="5E1A6F6B" w:rsidR="00D24948" w:rsidRDefault="00D24948" w:rsidP="00824D69">
                              <w:pPr>
                                <w:snapToGrid w:val="0"/>
                                <w:rPr>
                                  <w:b/>
                                  <w:color w:val="0000FF"/>
                                  <w:sz w:val="16"/>
                                </w:rPr>
                              </w:pPr>
                              <w:r>
                                <w:rPr>
                                  <w:rFonts w:hint="eastAsia"/>
                                  <w:b/>
                                  <w:color w:val="0000FF"/>
                                  <w:sz w:val="16"/>
                                  <w:highlight w:val="lightGray"/>
                                </w:rPr>
                                <w:t>HTTP Header</w:t>
                              </w:r>
                            </w:p>
                            <w:p w14:paraId="28ECCB37" w14:textId="77777777" w:rsidR="00D24948" w:rsidRDefault="00D24948" w:rsidP="00824D69">
                              <w:pPr>
                                <w:snapToGrid w:val="0"/>
                                <w:rPr>
                                  <w:b/>
                                  <w:color w:val="0000FF"/>
                                  <w:sz w:val="16"/>
                                </w:rPr>
                              </w:pPr>
                            </w:p>
                          </w:txbxContent>
                        </wps:txbx>
                        <wps:bodyPr rot="0" vert="horz" wrap="square" lIns="0" tIns="0" rIns="0" bIns="0" anchor="t" anchorCtr="0" upright="1">
                          <a:noAutofit/>
                        </wps:bodyPr>
                      </wps:wsp>
                      <wps:wsp>
                        <wps:cNvPr id="54" name="Line 3854"/>
                        <wps:cNvCnPr/>
                        <wps:spPr bwMode="auto">
                          <a:xfrm flipH="1" flipV="1">
                            <a:off x="2487102" y="117613"/>
                            <a:ext cx="97072" cy="135172"/>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7" name="AutoShape 3838"/>
                        <wps:cNvSpPr>
                          <a:spLocks noChangeArrowheads="1"/>
                        </wps:cNvSpPr>
                        <wps:spPr bwMode="auto">
                          <a:xfrm>
                            <a:off x="2250220" y="0"/>
                            <a:ext cx="2568272" cy="125730"/>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s:wsp>
                        <wps:cNvPr id="58" name="Text Box 3852"/>
                        <wps:cNvSpPr txBox="1">
                          <a:spLocks noChangeArrowheads="1"/>
                        </wps:cNvSpPr>
                        <wps:spPr bwMode="auto">
                          <a:xfrm>
                            <a:off x="4158533" y="262393"/>
                            <a:ext cx="892175" cy="15113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735FF91" w14:textId="4D91231A" w:rsidR="00D24948" w:rsidRDefault="00D24948" w:rsidP="00824D69">
                              <w:pPr>
                                <w:snapToGrid w:val="0"/>
                                <w:rPr>
                                  <w:b/>
                                  <w:color w:val="0000FF"/>
                                  <w:sz w:val="16"/>
                                </w:rPr>
                              </w:pPr>
                              <w:r>
                                <w:rPr>
                                  <w:rFonts w:hint="eastAsia"/>
                                  <w:b/>
                                  <w:color w:val="0000FF"/>
                                  <w:sz w:val="16"/>
                                  <w:highlight w:val="lightGray"/>
                                </w:rPr>
                                <w:t>Status Code</w:t>
                              </w:r>
                            </w:p>
                            <w:p w14:paraId="6D9A64C5" w14:textId="77777777" w:rsidR="00D24948" w:rsidRDefault="00D24948" w:rsidP="00824D69">
                              <w:pPr>
                                <w:snapToGrid w:val="0"/>
                                <w:rPr>
                                  <w:b/>
                                  <w:color w:val="0000FF"/>
                                  <w:sz w:val="16"/>
                                </w:rPr>
                              </w:pPr>
                            </w:p>
                          </w:txbxContent>
                        </wps:txbx>
                        <wps:bodyPr rot="0" vert="horz" wrap="square" lIns="0" tIns="0" rIns="0" bIns="0" anchor="t" anchorCtr="0" upright="1">
                          <a:noAutofit/>
                        </wps:bodyPr>
                      </wps:wsp>
                      <wps:wsp>
                        <wps:cNvPr id="63" name="AutoShape 3838"/>
                        <wps:cNvSpPr>
                          <a:spLocks noChangeArrowheads="1"/>
                        </wps:cNvSpPr>
                        <wps:spPr bwMode="auto">
                          <a:xfrm>
                            <a:off x="4858247" y="0"/>
                            <a:ext cx="177165" cy="121285"/>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s:wsp>
                        <wps:cNvPr id="2859" name="Line 3854"/>
                        <wps:cNvCnPr/>
                        <wps:spPr bwMode="auto">
                          <a:xfrm flipV="1">
                            <a:off x="4818491" y="117613"/>
                            <a:ext cx="102870" cy="135172"/>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865" name="AutoShape 3838"/>
                        <wps:cNvSpPr>
                          <a:spLocks noChangeArrowheads="1"/>
                        </wps:cNvSpPr>
                        <wps:spPr bwMode="auto">
                          <a:xfrm>
                            <a:off x="5057030" y="0"/>
                            <a:ext cx="182880" cy="117779"/>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s:wsp>
                        <wps:cNvPr id="2866" name="Line 3854"/>
                        <wps:cNvCnPr/>
                        <wps:spPr bwMode="auto">
                          <a:xfrm flipH="1" flipV="1">
                            <a:off x="5150789" y="117613"/>
                            <a:ext cx="89121" cy="126669"/>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867" name="Text Box 3852"/>
                        <wps:cNvSpPr txBox="1">
                          <a:spLocks noChangeArrowheads="1"/>
                        </wps:cNvSpPr>
                        <wps:spPr bwMode="auto">
                          <a:xfrm>
                            <a:off x="5088835" y="262393"/>
                            <a:ext cx="753745" cy="14732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C874D6B" w14:textId="17B6E79E" w:rsidR="00D24948" w:rsidRDefault="00D24948" w:rsidP="00824D69">
                              <w:pPr>
                                <w:snapToGrid w:val="0"/>
                                <w:rPr>
                                  <w:b/>
                                  <w:color w:val="0000FF"/>
                                  <w:sz w:val="16"/>
                                </w:rPr>
                              </w:pPr>
                              <w:r>
                                <w:rPr>
                                  <w:b/>
                                  <w:color w:val="0000FF"/>
                                  <w:sz w:val="16"/>
                                  <w:highlight w:val="lightGray"/>
                                </w:rPr>
                                <w:t>Data Length</w:t>
                              </w:r>
                            </w:p>
                            <w:p w14:paraId="1DB1F56A" w14:textId="77777777" w:rsidR="00D24948" w:rsidRDefault="00D24948" w:rsidP="00824D69">
                              <w:pPr>
                                <w:snapToGrid w:val="0"/>
                                <w:rPr>
                                  <w:b/>
                                  <w:color w:val="0000FF"/>
                                  <w:sz w:val="16"/>
                                </w:rPr>
                              </w:pPr>
                            </w:p>
                          </w:txbxContent>
                        </wps:txbx>
                        <wps:bodyPr rot="0" vert="horz" wrap="square" lIns="0" tIns="0" rIns="0" bIns="0" anchor="t" anchorCtr="0" upright="1">
                          <a:noAutofit/>
                        </wps:bodyPr>
                      </wps:wsp>
                    </wpg:wgp>
                  </a:graphicData>
                </a:graphic>
              </wp:anchor>
            </w:drawing>
          </mc:Choice>
          <mc:Fallback>
            <w:pict>
              <v:group w14:anchorId="451AFF7C" id="グループ化 32" o:spid="_x0000_s1156" style="position:absolute;margin-left:-.15pt;margin-top:11.4pt;width:460.05pt;height:32.9pt;z-index:251660333" coordsize="58425,41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">
                <v:roundrect id="AutoShape 3835" o:spid="_x0000_s1157" style="position:absolute;left:2544;width:4400;height:1257;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" filled="f" strokecolor="red">
                  <v:textbox inset="1mm,1mm,1mm,1mm"/>
                </v:roundrect>
                <v:roundrect id="AutoShape 3836" o:spid="_x0000_s1158" style="position:absolute;left:7553;width:572;height:1257;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" filled="f" strokecolor="red">
                  <v:textbox inset="1mm,1mm,1mm,1mm"/>
                </v:roundrect>
                <v:roundrect id="AutoShape 3837" o:spid="_x0000_s1159" style="position:absolute;left:8348;width:13907;height:1257;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" filled="f" strokecolor="red">
                  <v:textbox inset="1mm,1mm,1mm,1mm"/>
                </v:roundrect>
                <v:shape id="Text Box 3840" o:spid="_x0000_s1160" type="#_x0000_t202" style="position:absolute;top:2623;width:5632;height:15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14:paraId="7C6E85A6" w14:textId="690F6D82" w:rsidR="00D24948" w:rsidRDefault="00D24948" w:rsidP="00824D69">
                        <w:pPr>
                          <w:snapToGrid w:val="0"/>
                          <w:rPr>
                            <w:b/>
                            <w:color w:val="0000FF"/>
                            <w:sz w:val="16"/>
                          </w:rPr>
                        </w:pPr>
                        <w:r>
                          <w:rPr>
                            <w:rFonts w:hint="eastAsia"/>
                            <w:b/>
                            <w:color w:val="0000FF"/>
                            <w:sz w:val="16"/>
                            <w:highlight w:val="lightGray"/>
                          </w:rPr>
                          <w:t>I</w:t>
                        </w:r>
                        <w:r>
                          <w:rPr>
                            <w:b/>
                            <w:color w:val="0000FF"/>
                            <w:sz w:val="16"/>
                            <w:highlight w:val="lightGray"/>
                          </w:rPr>
                          <w:t>P Address</w:t>
                        </w:r>
                      </w:p>
                      <w:p w14:paraId="370A2BD0" w14:textId="77777777" w:rsidR="00D24948" w:rsidRDefault="00D24948" w:rsidP="00824D69">
                        <w:pPr>
                          <w:snapToGrid w:val="0"/>
                          <w:rPr>
                            <w:b/>
                            <w:color w:val="0000FF"/>
                            <w:sz w:val="16"/>
                          </w:rPr>
                        </w:pPr>
                      </w:p>
                    </w:txbxContent>
                  </v:textbox>
                </v:shape>
                <v:line id="Line 3842" o:spid="_x0000_s1161" style="position:absolute;flip:y;visibility:visible;mso-wrap-style:square" from="2544,1176" to="3737,25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">
                  <v:stroke endarrow="block" endarrowwidth="narrow" endarrowlength="short"/>
                </v:line>
                <v:shape id="Text Box 3844" o:spid="_x0000_s1162" type="#_x0000_t202" style="position:absolute;left:6281;top:2623;width:5239;height:15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507BD620" w14:textId="2D2854C2" w:rsidR="00D24948" w:rsidRDefault="00D24948" w:rsidP="00824D69">
                        <w:pPr>
                          <w:snapToGrid w:val="0"/>
                          <w:rPr>
                            <w:b/>
                            <w:color w:val="0000FF"/>
                            <w:sz w:val="16"/>
                          </w:rPr>
                        </w:pPr>
                        <w:r>
                          <w:rPr>
                            <w:rFonts w:hint="eastAsia"/>
                            <w:b/>
                            <w:color w:val="0000FF"/>
                            <w:sz w:val="16"/>
                            <w:highlight w:val="lightGray"/>
                          </w:rPr>
                          <w:t>U</w:t>
                        </w:r>
                        <w:r>
                          <w:rPr>
                            <w:b/>
                            <w:color w:val="0000FF"/>
                            <w:sz w:val="16"/>
                            <w:highlight w:val="lightGray"/>
                          </w:rPr>
                          <w:t>serID</w:t>
                        </w:r>
                      </w:p>
                    </w:txbxContent>
                  </v:textbox>
                </v:shape>
                <v:line id="Line 3846" o:spid="_x0000_s1163" style="position:absolute;flip:x y;visibility:visible;mso-wrap-style:square" from="7855,1176" to="8871,25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">
                  <v:stroke endarrow="block" endarrowwidth="narrow" endarrowlength="short"/>
                </v:line>
                <v:shape id="Text Box 3848" o:spid="_x0000_s1164" type="#_x0000_t202" style="position:absolute;left:12161;top:2621;width:8909;height:15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565E67FD" w14:textId="24D14E5C" w:rsidR="00D24948" w:rsidRDefault="00D24948" w:rsidP="00824D69">
                        <w:pPr>
                          <w:snapToGrid w:val="0"/>
                          <w:rPr>
                            <w:b/>
                            <w:color w:val="0000FF"/>
                            <w:sz w:val="16"/>
                          </w:rPr>
                        </w:pPr>
                        <w:r>
                          <w:rPr>
                            <w:rFonts w:hint="eastAsia"/>
                            <w:b/>
                            <w:color w:val="0000FF"/>
                            <w:sz w:val="16"/>
                            <w:highlight w:val="lightGray"/>
                          </w:rPr>
                          <w:t>Occur</w:t>
                        </w:r>
                        <w:r>
                          <w:rPr>
                            <w:b/>
                            <w:color w:val="0000FF"/>
                            <w:sz w:val="16"/>
                            <w:highlight w:val="lightGray"/>
                          </w:rPr>
                          <w:t>r</w:t>
                        </w:r>
                        <w:r>
                          <w:rPr>
                            <w:rFonts w:hint="eastAsia"/>
                            <w:b/>
                            <w:color w:val="0000FF"/>
                            <w:sz w:val="16"/>
                            <w:highlight w:val="lightGray"/>
                          </w:rPr>
                          <w:t>enc</w:t>
                        </w:r>
                        <w:r>
                          <w:rPr>
                            <w:b/>
                            <w:color w:val="0000FF"/>
                            <w:sz w:val="16"/>
                            <w:highlight w:val="lightGray"/>
                          </w:rPr>
                          <w:t>e Time</w:t>
                        </w:r>
                      </w:p>
                      <w:p w14:paraId="7EC83CD5" w14:textId="77777777" w:rsidR="00D24948" w:rsidRDefault="00D24948" w:rsidP="00824D69">
                        <w:pPr>
                          <w:snapToGrid w:val="0"/>
                          <w:rPr>
                            <w:b/>
                            <w:color w:val="0000FF"/>
                            <w:sz w:val="16"/>
                          </w:rPr>
                        </w:pPr>
                      </w:p>
                    </w:txbxContent>
                  </v:textbox>
                </v:shape>
                <v:line id="Line 3850" o:spid="_x0000_s1165" style="position:absolute;flip:x y;visibility:visible;mso-wrap-style:square" from="12466,1176" to="13405,26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">
                  <v:stroke endarrow="block" endarrowwidth="narrow" endarrowlength="short"/>
                </v:line>
                <v:shape id="Text Box 3852" o:spid="_x0000_s1166" type="#_x0000_t202" style="position:absolute;left:24010;top:2623;width:7715;height:12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SCbwwAAANsAAAAPAAAAZHJzL2Rvd25yZXYueG1sRI9Ba8JA&#10;FITvQv/D8gredKOg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HM0gm8MAAADbAAAADwAA&#10;AAAAAAAAAAAAAAAHAgAAZHJzL2Rvd25yZXYueG1sUEsFBgAAAAADAAMAtwAAAPcCAAAAAA==&#10;" filled="f" stroked="f">
                  <v:textbox inset="0,0,0,0">
                    <w:txbxContent>
                      <w:p w14:paraId="487AC538" w14:textId="5E1A6F6B" w:rsidR="00D24948" w:rsidRDefault="00D24948" w:rsidP="00824D69">
                        <w:pPr>
                          <w:snapToGrid w:val="0"/>
                          <w:rPr>
                            <w:b/>
                            <w:color w:val="0000FF"/>
                            <w:sz w:val="16"/>
                          </w:rPr>
                        </w:pPr>
                        <w:r>
                          <w:rPr>
                            <w:rFonts w:hint="eastAsia"/>
                            <w:b/>
                            <w:color w:val="0000FF"/>
                            <w:sz w:val="16"/>
                            <w:highlight w:val="lightGray"/>
                          </w:rPr>
                          <w:t>HTTP Header</w:t>
                        </w:r>
                      </w:p>
                      <w:p w14:paraId="28ECCB37" w14:textId="77777777" w:rsidR="00D24948" w:rsidRDefault="00D24948" w:rsidP="00824D69">
                        <w:pPr>
                          <w:snapToGrid w:val="0"/>
                          <w:rPr>
                            <w:b/>
                            <w:color w:val="0000FF"/>
                            <w:sz w:val="16"/>
                          </w:rPr>
                        </w:pPr>
                      </w:p>
                    </w:txbxContent>
                  </v:textbox>
                </v:shape>
                <v:line id="Line 3854" o:spid="_x0000_s1167" style="position:absolute;flip:x y;visibility:visible;mso-wrap-style:square" from="24871,1176" to="25841,25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">
                  <v:stroke endarrow="block" endarrowwidth="narrow" endarrowlength="short"/>
                </v:line>
                <v:roundrect id="AutoShape 3838" o:spid="_x0000_s1168" style="position:absolute;left:22502;width:25682;height:1257;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" filled="f" strokecolor="red">
                  <v:textbox inset="1mm,1mm,1mm,1mm"/>
                </v:roundrect>
                <v:shape id="Text Box 3852" o:spid="_x0000_s1169" type="#_x0000_t202" style="position:absolute;left:41585;top:2623;width:8922;height:15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JRdxwAAAANsAAAAPAAAAZHJzL2Rvd25yZXYueG1sRE9Ni8Iw&#10;EL0v+B/CCN7W1AVl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fSUXccAAAADbAAAADwAAAAAA&#10;AAAAAAAAAAAHAgAAZHJzL2Rvd25yZXYueG1sUEsFBgAAAAADAAMAtwAAAPQCAAAAAA==&#10;" filled="f" stroked="f">
                  <v:textbox inset="0,0,0,0">
                    <w:txbxContent>
                      <w:p w14:paraId="7735FF91" w14:textId="4D91231A" w:rsidR="00D24948" w:rsidRDefault="00D24948" w:rsidP="00824D69">
                        <w:pPr>
                          <w:snapToGrid w:val="0"/>
                          <w:rPr>
                            <w:b/>
                            <w:color w:val="0000FF"/>
                            <w:sz w:val="16"/>
                          </w:rPr>
                        </w:pPr>
                        <w:r>
                          <w:rPr>
                            <w:rFonts w:hint="eastAsia"/>
                            <w:b/>
                            <w:color w:val="0000FF"/>
                            <w:sz w:val="16"/>
                            <w:highlight w:val="lightGray"/>
                          </w:rPr>
                          <w:t>Status Code</w:t>
                        </w:r>
                      </w:p>
                      <w:p w14:paraId="6D9A64C5" w14:textId="77777777" w:rsidR="00D24948" w:rsidRDefault="00D24948" w:rsidP="00824D69">
                        <w:pPr>
                          <w:snapToGrid w:val="0"/>
                          <w:rPr>
                            <w:b/>
                            <w:color w:val="0000FF"/>
                            <w:sz w:val="16"/>
                          </w:rPr>
                        </w:pPr>
                      </w:p>
                    </w:txbxContent>
                  </v:textbox>
                </v:shape>
                <v:roundrect id="AutoShape 3838" o:spid="_x0000_s1170" style="position:absolute;left:48582;width:1772;height:1212;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" filled="f" strokecolor="red">
                  <v:textbox inset="1mm,1mm,1mm,1mm"/>
                </v:roundrect>
                <v:line id="Line 3854" o:spid="_x0000_s1171" style="position:absolute;flip:y;visibility:visible;mso-wrap-style:square" from="48184,1176" to="49213,25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">
                  <v:stroke endarrow="block" endarrowwidth="narrow" endarrowlength="short"/>
                </v:line>
                <v:roundrect id="AutoShape 3838" o:spid="_x0000_s1172" style="position:absolute;left:50570;width:1829;height:1177;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" filled="f" strokecolor="red">
                  <v:textbox inset="1mm,1mm,1mm,1mm"/>
                </v:roundrect>
                <v:line id="Line 3854" o:spid="_x0000_s1173" style="position:absolute;flip:x y;visibility:visible;mso-wrap-style:square" from="51507,1176" to="52399,24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">
                  <v:stroke endarrow="block" endarrowwidth="narrow" endarrowlength="short"/>
                </v:line>
                <v:shape id="Text Box 3852" o:spid="_x0000_s1174" type="#_x0000_t202" style="position:absolute;left:50888;top:2623;width:7537;height:14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" filled="f" stroked="f">
                  <v:textbox inset="0,0,0,0">
                    <w:txbxContent>
                      <w:p w14:paraId="6C874D6B" w14:textId="17B6E79E" w:rsidR="00D24948" w:rsidRDefault="00D24948" w:rsidP="00824D69">
                        <w:pPr>
                          <w:snapToGrid w:val="0"/>
                          <w:rPr>
                            <w:b/>
                            <w:color w:val="0000FF"/>
                            <w:sz w:val="16"/>
                          </w:rPr>
                        </w:pPr>
                        <w:r>
                          <w:rPr>
                            <w:b/>
                            <w:color w:val="0000FF"/>
                            <w:sz w:val="16"/>
                            <w:highlight w:val="lightGray"/>
                          </w:rPr>
                          <w:t>Data Length</w:t>
                        </w:r>
                      </w:p>
                      <w:p w14:paraId="1DB1F56A" w14:textId="77777777" w:rsidR="00D24948" w:rsidRDefault="00D24948" w:rsidP="00824D69">
                        <w:pPr>
                          <w:snapToGrid w:val="0"/>
                          <w:rPr>
                            <w:b/>
                            <w:color w:val="0000FF"/>
                            <w:sz w:val="16"/>
                          </w:rPr>
                        </w:pPr>
                      </w:p>
                    </w:txbxContent>
                  </v:textbox>
                </v:shape>
              </v:group>
            </w:pict>
          </mc:Fallback>
        </mc:AlternateContent>
      </w:r>
    </w:p>
    <w:p w14:paraId="4194BA4B" w14:textId="392ED159" w:rsidR="00C35216" w:rsidRDefault="00C35216" w:rsidP="00C35216">
      <w:pPr>
        <w:jc w:val="left"/>
        <w:rPr>
          <w:rFonts w:ascii="Times New Roman" w:hAnsi="Times New Roman"/>
          <w:szCs w:val="20"/>
        </w:rPr>
      </w:pPr>
    </w:p>
    <w:p w14:paraId="3075A376" w14:textId="10ED74F6" w:rsidR="00824D69" w:rsidRPr="00440202" w:rsidRDefault="00824D69" w:rsidP="00C35216">
      <w:pPr>
        <w:jc w:val="left"/>
        <w:rPr>
          <w:rFonts w:ascii="Times New Roman" w:hAnsi="Times New Roman"/>
          <w:szCs w:val="20"/>
        </w:rPr>
      </w:pPr>
    </w:p>
    <w:p w14:paraId="01BBA186" w14:textId="2004E507" w:rsidR="00C35216" w:rsidRPr="00440202" w:rsidRDefault="00C35216" w:rsidP="00031B53">
      <w:pPr>
        <w:pStyle w:val="a6"/>
        <w:rPr>
          <w:lang w:val="en-CA"/>
        </w:rPr>
      </w:pPr>
      <w:r w:rsidRPr="00440202">
        <w:t xml:space="preserve">Figure </w:t>
      </w:r>
      <w:r w:rsidRPr="00440202">
        <w:fldChar w:fldCharType="begin"/>
      </w:r>
      <w:r w:rsidRPr="00440202">
        <w:instrText xml:space="preserve"> STYLEREF 1 \s </w:instrText>
      </w:r>
      <w:r w:rsidRPr="00440202">
        <w:fldChar w:fldCharType="separate"/>
      </w:r>
      <w:r>
        <w:rPr>
          <w:noProof/>
        </w:rPr>
        <w:t>4</w:t>
      </w:r>
      <w:r w:rsidRPr="00440202">
        <w:fldChar w:fldCharType="end"/>
      </w:r>
      <w:r w:rsidRPr="00440202">
        <w:noBreakHyphen/>
      </w:r>
      <w:r w:rsidRPr="00440202">
        <w:fldChar w:fldCharType="begin"/>
      </w:r>
      <w:r w:rsidRPr="00440202">
        <w:instrText xml:space="preserve"> SEQ Figure \* ARABIC \s 1 </w:instrText>
      </w:r>
      <w:r w:rsidRPr="00440202">
        <w:fldChar w:fldCharType="separate"/>
      </w:r>
      <w:r>
        <w:rPr>
          <w:noProof/>
        </w:rPr>
        <w:t>3</w:t>
      </w:r>
      <w:r w:rsidRPr="00440202">
        <w:fldChar w:fldCharType="end"/>
      </w:r>
      <w:r w:rsidRPr="00440202">
        <w:t xml:space="preserve"> Output format for </w:t>
      </w:r>
      <w:r w:rsidR="0079123B" w:rsidRPr="0079123B">
        <w:t>access.log</w:t>
      </w:r>
    </w:p>
    <w:p w14:paraId="16302FBB" w14:textId="77777777" w:rsidR="00C35216" w:rsidRPr="00440202" w:rsidRDefault="00C35216" w:rsidP="00C35216">
      <w:pPr>
        <w:ind w:leftChars="-5" w:hangingChars="5" w:hanging="10"/>
        <w:jc w:val="left"/>
        <w:rPr>
          <w:rFonts w:ascii="Times New Roman" w:hAnsi="Times New Roman"/>
          <w:b/>
          <w:sz w:val="20"/>
          <w:szCs w:val="20"/>
          <w:lang w:val="en-CA"/>
        </w:rPr>
      </w:pPr>
    </w:p>
    <w:p w14:paraId="51A3C631" w14:textId="18726091" w:rsidR="00C35216" w:rsidRPr="00440202" w:rsidRDefault="00C35216" w:rsidP="00031B53">
      <w:pPr>
        <w:pStyle w:val="a6"/>
        <w:rPr>
          <w:lang w:val="en-CA"/>
        </w:rPr>
      </w:pPr>
      <w:r w:rsidRPr="00440202">
        <w:t xml:space="preserve">Table </w:t>
      </w:r>
      <w:r w:rsidRPr="00440202">
        <w:fldChar w:fldCharType="begin"/>
      </w:r>
      <w:r w:rsidRPr="00440202">
        <w:instrText xml:space="preserve"> STYLEREF 1 \s </w:instrText>
      </w:r>
      <w:r w:rsidRPr="00440202">
        <w:fldChar w:fldCharType="separate"/>
      </w:r>
      <w:r w:rsidR="005114ED">
        <w:rPr>
          <w:noProof/>
        </w:rPr>
        <w:t>4</w:t>
      </w:r>
      <w:r w:rsidRPr="00440202">
        <w:fldChar w:fldCharType="end"/>
      </w:r>
      <w:r w:rsidRPr="00440202">
        <w:noBreakHyphen/>
      </w:r>
      <w:r w:rsidRPr="00440202">
        <w:fldChar w:fldCharType="begin"/>
      </w:r>
      <w:r w:rsidRPr="00440202">
        <w:instrText xml:space="preserve"> SEQ Table \* ARABIC \s 1 </w:instrText>
      </w:r>
      <w:r w:rsidRPr="00440202">
        <w:fldChar w:fldCharType="separate"/>
      </w:r>
      <w:r w:rsidR="005114ED">
        <w:rPr>
          <w:noProof/>
        </w:rPr>
        <w:t>3</w:t>
      </w:r>
      <w:r w:rsidRPr="00440202">
        <w:fldChar w:fldCharType="end"/>
      </w:r>
      <w:r w:rsidRPr="00440202">
        <w:t xml:space="preserve"> </w:t>
      </w:r>
      <w:r w:rsidRPr="00440202">
        <w:rPr>
          <w:lang w:eastAsia="ja-JP"/>
        </w:rPr>
        <w:t xml:space="preserve">Description for </w:t>
      </w:r>
      <w:r w:rsidR="0079123B" w:rsidRPr="0079123B">
        <w:t>access.log</w:t>
      </w:r>
    </w:p>
    <w:tbl>
      <w:tblPr>
        <w:tblW w:w="9015" w:type="dxa"/>
        <w:tblInd w:w="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34"/>
        <w:gridCol w:w="2551"/>
        <w:gridCol w:w="5930"/>
      </w:tblGrid>
      <w:tr w:rsidR="00C35216" w:rsidRPr="00440202" w14:paraId="164ACA0C" w14:textId="77777777" w:rsidTr="00E9594A">
        <w:trPr>
          <w:trHeight w:val="340"/>
        </w:trPr>
        <w:tc>
          <w:tcPr>
            <w:tcW w:w="534" w:type="dxa"/>
            <w:shd w:val="clear" w:color="auto" w:fill="C0C0C0"/>
            <w:vAlign w:val="center"/>
          </w:tcPr>
          <w:p w14:paraId="12F72B8E" w14:textId="77777777" w:rsidR="00C35216" w:rsidRPr="00440202" w:rsidRDefault="00C35216" w:rsidP="00E9594A">
            <w:pPr>
              <w:rPr>
                <w:rFonts w:ascii="Times New Roman" w:hAnsi="Times New Roman"/>
                <w:sz w:val="16"/>
                <w:szCs w:val="20"/>
              </w:rPr>
            </w:pPr>
            <w:r w:rsidRPr="00440202">
              <w:rPr>
                <w:rFonts w:ascii="Times New Roman" w:hAnsi="Times New Roman"/>
                <w:sz w:val="16"/>
                <w:szCs w:val="20"/>
              </w:rPr>
              <w:t>No.</w:t>
            </w:r>
          </w:p>
        </w:tc>
        <w:tc>
          <w:tcPr>
            <w:tcW w:w="2551" w:type="dxa"/>
            <w:shd w:val="clear" w:color="auto" w:fill="C0C0C0"/>
            <w:vAlign w:val="center"/>
          </w:tcPr>
          <w:p w14:paraId="2F4EB3B0" w14:textId="77777777" w:rsidR="00C35216" w:rsidRPr="00440202" w:rsidRDefault="00C35216" w:rsidP="00E9594A">
            <w:pPr>
              <w:rPr>
                <w:rFonts w:ascii="Times New Roman" w:hAnsi="Times New Roman"/>
                <w:sz w:val="16"/>
                <w:szCs w:val="20"/>
              </w:rPr>
            </w:pPr>
            <w:r w:rsidRPr="00440202">
              <w:rPr>
                <w:rFonts w:ascii="Times New Roman" w:hAnsi="Times New Roman"/>
                <w:sz w:val="16"/>
                <w:szCs w:val="20"/>
              </w:rPr>
              <w:t>Item</w:t>
            </w:r>
          </w:p>
        </w:tc>
        <w:tc>
          <w:tcPr>
            <w:tcW w:w="5930" w:type="dxa"/>
            <w:shd w:val="clear" w:color="auto" w:fill="C0C0C0"/>
            <w:vAlign w:val="center"/>
          </w:tcPr>
          <w:p w14:paraId="79503D40" w14:textId="77777777" w:rsidR="00C35216" w:rsidRPr="00440202" w:rsidRDefault="00C35216" w:rsidP="00E9594A">
            <w:pPr>
              <w:rPr>
                <w:rFonts w:ascii="Times New Roman" w:eastAsia="ＭＳ Ｐ明朝" w:hAnsi="Times New Roman"/>
                <w:sz w:val="16"/>
                <w:szCs w:val="20"/>
              </w:rPr>
            </w:pPr>
            <w:r w:rsidRPr="00440202">
              <w:rPr>
                <w:rFonts w:ascii="Times New Roman" w:hAnsi="Times New Roman"/>
                <w:sz w:val="16"/>
                <w:szCs w:val="20"/>
              </w:rPr>
              <w:t>Explanation</w:t>
            </w:r>
          </w:p>
        </w:tc>
      </w:tr>
      <w:tr w:rsidR="00463A97" w:rsidRPr="00440202" w14:paraId="75554049" w14:textId="77777777" w:rsidTr="00E9594A">
        <w:tc>
          <w:tcPr>
            <w:tcW w:w="534" w:type="dxa"/>
          </w:tcPr>
          <w:p w14:paraId="1007AEAD" w14:textId="0AD3F20F" w:rsidR="00463A97" w:rsidRPr="00C772F2" w:rsidRDefault="00B51DA0" w:rsidP="00E9594A">
            <w:pPr>
              <w:rPr>
                <w:rFonts w:ascii="Times New Roman" w:eastAsia="ＭＳ Ｐ明朝" w:hAnsi="Times New Roman"/>
                <w:sz w:val="16"/>
                <w:szCs w:val="16"/>
              </w:rPr>
            </w:pPr>
            <w:r w:rsidRPr="00B51DA0">
              <w:rPr>
                <w:rFonts w:ascii="Times New Roman" w:eastAsia="ＭＳ Ｐ明朝" w:hAnsi="Times New Roman" w:hint="eastAsia"/>
                <w:sz w:val="16"/>
                <w:szCs w:val="16"/>
              </w:rPr>
              <w:t>1</w:t>
            </w:r>
          </w:p>
        </w:tc>
        <w:tc>
          <w:tcPr>
            <w:tcW w:w="2551" w:type="dxa"/>
          </w:tcPr>
          <w:p w14:paraId="11C4D2BB" w14:textId="517D5DD1" w:rsidR="00463A97" w:rsidRPr="00D34FEB" w:rsidRDefault="00B51DA0" w:rsidP="00E9594A">
            <w:pPr>
              <w:rPr>
                <w:rFonts w:ascii="Times New Roman" w:hAnsi="Times New Roman"/>
                <w:kern w:val="0"/>
                <w:sz w:val="16"/>
                <w:szCs w:val="16"/>
                <w:lang w:val="en-GB"/>
              </w:rPr>
            </w:pPr>
            <w:r w:rsidRPr="00D34FEB">
              <w:rPr>
                <w:rFonts w:ascii="Times New Roman" w:hAnsi="Times New Roman"/>
                <w:kern w:val="0"/>
                <w:sz w:val="16"/>
                <w:szCs w:val="16"/>
                <w:lang w:val="en-GB"/>
              </w:rPr>
              <w:t>IP Address</w:t>
            </w:r>
          </w:p>
        </w:tc>
        <w:tc>
          <w:tcPr>
            <w:tcW w:w="5930" w:type="dxa"/>
          </w:tcPr>
          <w:p w14:paraId="46D50608" w14:textId="5D385455" w:rsidR="00463A97" w:rsidRPr="00C772F2" w:rsidRDefault="00C772F2" w:rsidP="00E9594A">
            <w:pPr>
              <w:rPr>
                <w:rFonts w:ascii="Times New Roman" w:eastAsia="ＭＳ Ｐ明朝" w:hAnsi="Times New Roman"/>
                <w:sz w:val="16"/>
                <w:szCs w:val="16"/>
              </w:rPr>
            </w:pPr>
            <w:r>
              <w:rPr>
                <w:rFonts w:ascii="Times New Roman" w:eastAsia="ＭＳ Ｐ明朝" w:hAnsi="Times New Roman" w:hint="eastAsia"/>
                <w:sz w:val="16"/>
                <w:szCs w:val="16"/>
                <w:lang w:val="en-GB"/>
              </w:rPr>
              <w:t>Show</w:t>
            </w:r>
            <w:r w:rsidRPr="00C772F2">
              <w:rPr>
                <w:rFonts w:ascii="Times New Roman" w:eastAsia="ＭＳ Ｐ明朝" w:hAnsi="Times New Roman"/>
                <w:sz w:val="16"/>
                <w:szCs w:val="16"/>
              </w:rPr>
              <w:t>s IP address or remote host name of the access source that accessed Portal Server.</w:t>
            </w:r>
          </w:p>
        </w:tc>
      </w:tr>
      <w:tr w:rsidR="00463A97" w:rsidRPr="00440202" w14:paraId="4C638AE2" w14:textId="77777777" w:rsidTr="00E9594A">
        <w:tc>
          <w:tcPr>
            <w:tcW w:w="534" w:type="dxa"/>
          </w:tcPr>
          <w:p w14:paraId="141AF756" w14:textId="7FF9DA39" w:rsidR="00463A97" w:rsidRPr="00C772F2" w:rsidRDefault="00B51DA0" w:rsidP="00E9594A">
            <w:pPr>
              <w:rPr>
                <w:rFonts w:ascii="Times New Roman" w:eastAsia="ＭＳ Ｐ明朝" w:hAnsi="Times New Roman"/>
                <w:sz w:val="16"/>
                <w:szCs w:val="16"/>
              </w:rPr>
            </w:pPr>
            <w:r w:rsidRPr="00B51DA0">
              <w:rPr>
                <w:rFonts w:ascii="Times New Roman" w:eastAsia="ＭＳ Ｐ明朝" w:hAnsi="Times New Roman" w:hint="eastAsia"/>
                <w:sz w:val="16"/>
                <w:szCs w:val="16"/>
              </w:rPr>
              <w:t>2</w:t>
            </w:r>
          </w:p>
        </w:tc>
        <w:tc>
          <w:tcPr>
            <w:tcW w:w="2551" w:type="dxa"/>
          </w:tcPr>
          <w:p w14:paraId="698F47C0" w14:textId="2C132761" w:rsidR="00463A97" w:rsidRPr="00D34FEB" w:rsidRDefault="00C772F2" w:rsidP="00E9594A">
            <w:pPr>
              <w:rPr>
                <w:rFonts w:ascii="Times New Roman" w:hAnsi="Times New Roman"/>
                <w:kern w:val="0"/>
                <w:sz w:val="16"/>
                <w:szCs w:val="16"/>
                <w:lang w:val="en-GB"/>
              </w:rPr>
            </w:pPr>
            <w:r>
              <w:rPr>
                <w:rFonts w:ascii="Times New Roman" w:hAnsi="Times New Roman" w:hint="eastAsia"/>
                <w:kern w:val="0"/>
                <w:sz w:val="16"/>
                <w:szCs w:val="16"/>
                <w:lang w:val="en-GB"/>
              </w:rPr>
              <w:t>Use</w:t>
            </w:r>
            <w:r>
              <w:rPr>
                <w:rFonts w:ascii="Times New Roman" w:hAnsi="Times New Roman"/>
                <w:kern w:val="0"/>
                <w:sz w:val="16"/>
                <w:szCs w:val="16"/>
                <w:lang w:val="en-GB"/>
              </w:rPr>
              <w:t>r ID</w:t>
            </w:r>
          </w:p>
        </w:tc>
        <w:tc>
          <w:tcPr>
            <w:tcW w:w="5930" w:type="dxa"/>
          </w:tcPr>
          <w:p w14:paraId="38C082B7" w14:textId="4EFD6E8F" w:rsidR="00463A97" w:rsidRPr="00B51DA0" w:rsidRDefault="00C772F2" w:rsidP="00E9594A">
            <w:pPr>
              <w:rPr>
                <w:rFonts w:ascii="Times New Roman" w:eastAsia="ＭＳ Ｐ明朝" w:hAnsi="Times New Roman"/>
                <w:sz w:val="16"/>
                <w:szCs w:val="16"/>
              </w:rPr>
            </w:pPr>
            <w:r>
              <w:rPr>
                <w:rFonts w:ascii="Times New Roman" w:eastAsia="ＭＳ Ｐ明朝" w:hAnsi="Times New Roman"/>
                <w:sz w:val="16"/>
                <w:szCs w:val="16"/>
              </w:rPr>
              <w:t>Show</w:t>
            </w:r>
            <w:r w:rsidRPr="00C772F2">
              <w:rPr>
                <w:rFonts w:ascii="Times New Roman" w:eastAsia="ＭＳ Ｐ明朝" w:hAnsi="Times New Roman"/>
                <w:sz w:val="16"/>
                <w:szCs w:val="16"/>
              </w:rPr>
              <w:t>s user name of the access source that accessed Portal Server.</w:t>
            </w:r>
          </w:p>
        </w:tc>
      </w:tr>
      <w:tr w:rsidR="00463A97" w:rsidRPr="00440202" w14:paraId="2A61DF41" w14:textId="77777777" w:rsidTr="00E9594A">
        <w:tc>
          <w:tcPr>
            <w:tcW w:w="534" w:type="dxa"/>
          </w:tcPr>
          <w:p w14:paraId="11656910" w14:textId="2F35C66D" w:rsidR="00463A97" w:rsidRPr="00C772F2" w:rsidRDefault="00B51DA0" w:rsidP="00E9594A">
            <w:pPr>
              <w:rPr>
                <w:rFonts w:ascii="Times New Roman" w:eastAsia="ＭＳ Ｐ明朝" w:hAnsi="Times New Roman"/>
                <w:sz w:val="16"/>
                <w:szCs w:val="16"/>
              </w:rPr>
            </w:pPr>
            <w:r w:rsidRPr="00B51DA0">
              <w:rPr>
                <w:rFonts w:ascii="Times New Roman" w:eastAsia="ＭＳ Ｐ明朝" w:hAnsi="Times New Roman" w:hint="eastAsia"/>
                <w:sz w:val="16"/>
                <w:szCs w:val="16"/>
              </w:rPr>
              <w:t>3</w:t>
            </w:r>
          </w:p>
        </w:tc>
        <w:tc>
          <w:tcPr>
            <w:tcW w:w="2551" w:type="dxa"/>
          </w:tcPr>
          <w:p w14:paraId="7A7C43AE" w14:textId="19157100" w:rsidR="00463A97" w:rsidRPr="00D34FEB" w:rsidRDefault="00A1739E" w:rsidP="00E9594A">
            <w:pPr>
              <w:rPr>
                <w:rFonts w:ascii="Times New Roman" w:hAnsi="Times New Roman"/>
                <w:kern w:val="0"/>
                <w:sz w:val="16"/>
                <w:szCs w:val="16"/>
                <w:lang w:val="en-GB"/>
              </w:rPr>
            </w:pPr>
            <w:r w:rsidRPr="00440202">
              <w:rPr>
                <w:rFonts w:ascii="Times New Roman" w:eastAsia="ＭＳ Ｐ明朝" w:hAnsi="Times New Roman"/>
                <w:sz w:val="16"/>
                <w:szCs w:val="20"/>
              </w:rPr>
              <w:t>Date and Time</w:t>
            </w:r>
          </w:p>
        </w:tc>
        <w:tc>
          <w:tcPr>
            <w:tcW w:w="5930" w:type="dxa"/>
          </w:tcPr>
          <w:p w14:paraId="0454B4B8" w14:textId="77777777" w:rsidR="00795B06" w:rsidRDefault="00A4280D" w:rsidP="00795B06">
            <w:pPr>
              <w:rPr>
                <w:rFonts w:ascii="Times New Roman" w:eastAsia="ＭＳ Ｐ明朝" w:hAnsi="Times New Roman"/>
                <w:sz w:val="16"/>
                <w:szCs w:val="16"/>
              </w:rPr>
            </w:pPr>
            <w:r w:rsidRPr="00A4280D">
              <w:rPr>
                <w:rFonts w:ascii="Times New Roman" w:eastAsia="ＭＳ Ｐ明朝" w:hAnsi="Times New Roman"/>
                <w:sz w:val="16"/>
                <w:szCs w:val="16"/>
              </w:rPr>
              <w:t xml:space="preserve">Shows time user accesses Portal Server in format of </w:t>
            </w:r>
          </w:p>
          <w:p w14:paraId="0C3D653F" w14:textId="38BC129C" w:rsidR="00463A97" w:rsidRPr="00B51DA0" w:rsidRDefault="00A4280D" w:rsidP="00795B06">
            <w:pPr>
              <w:rPr>
                <w:rFonts w:ascii="Times New Roman" w:eastAsia="ＭＳ Ｐ明朝" w:hAnsi="Times New Roman"/>
                <w:sz w:val="16"/>
                <w:szCs w:val="16"/>
              </w:rPr>
            </w:pPr>
            <w:r w:rsidRPr="00A4280D">
              <w:rPr>
                <w:rFonts w:ascii="Times New Roman" w:eastAsia="ＭＳ Ｐ明朝" w:hAnsi="Times New Roman"/>
                <w:sz w:val="16"/>
                <w:szCs w:val="16"/>
              </w:rPr>
              <w:t>"</w:t>
            </w:r>
            <w:r w:rsidR="00A1739E" w:rsidRPr="00A1739E">
              <w:rPr>
                <w:rFonts w:ascii="Times New Roman" w:eastAsia="ＭＳ Ｐ明朝" w:hAnsi="Times New Roman"/>
                <w:sz w:val="16"/>
                <w:szCs w:val="16"/>
              </w:rPr>
              <w:t>yyyy/MM/dd HH:mm:ss</w:t>
            </w:r>
            <w:r w:rsidRPr="00A4280D">
              <w:rPr>
                <w:rFonts w:ascii="Times New Roman" w:eastAsia="ＭＳ Ｐ明朝" w:hAnsi="Times New Roman"/>
                <w:sz w:val="16"/>
                <w:szCs w:val="16"/>
              </w:rPr>
              <w:t>" and the time gap from G.M.T.</w:t>
            </w:r>
          </w:p>
        </w:tc>
      </w:tr>
      <w:tr w:rsidR="00463A97" w:rsidRPr="00440202" w14:paraId="3B44AF52" w14:textId="77777777" w:rsidTr="00E9594A">
        <w:tc>
          <w:tcPr>
            <w:tcW w:w="534" w:type="dxa"/>
          </w:tcPr>
          <w:p w14:paraId="5D053D4F" w14:textId="3D0A180B" w:rsidR="00463A97" w:rsidRPr="00C772F2" w:rsidRDefault="00B51DA0" w:rsidP="00E9594A">
            <w:pPr>
              <w:rPr>
                <w:rFonts w:ascii="Times New Roman" w:eastAsia="ＭＳ Ｐ明朝" w:hAnsi="Times New Roman"/>
                <w:sz w:val="16"/>
                <w:szCs w:val="16"/>
              </w:rPr>
            </w:pPr>
            <w:r w:rsidRPr="00B51DA0">
              <w:rPr>
                <w:rFonts w:ascii="Times New Roman" w:eastAsia="ＭＳ Ｐ明朝" w:hAnsi="Times New Roman" w:hint="eastAsia"/>
                <w:sz w:val="16"/>
                <w:szCs w:val="16"/>
              </w:rPr>
              <w:t>4</w:t>
            </w:r>
          </w:p>
        </w:tc>
        <w:tc>
          <w:tcPr>
            <w:tcW w:w="2551" w:type="dxa"/>
          </w:tcPr>
          <w:p w14:paraId="2D0DF9AF" w14:textId="44C7955B" w:rsidR="00463A97" w:rsidRPr="00D34FEB" w:rsidRDefault="00795B06" w:rsidP="00E9594A">
            <w:pPr>
              <w:rPr>
                <w:rFonts w:ascii="Times New Roman" w:hAnsi="Times New Roman"/>
                <w:kern w:val="0"/>
                <w:sz w:val="16"/>
                <w:szCs w:val="16"/>
                <w:lang w:val="en-GB"/>
              </w:rPr>
            </w:pPr>
            <w:r w:rsidRPr="00795B06">
              <w:rPr>
                <w:rFonts w:ascii="Times New Roman" w:hAnsi="Times New Roman"/>
                <w:kern w:val="0"/>
                <w:sz w:val="16"/>
                <w:szCs w:val="16"/>
                <w:lang w:val="en-GB"/>
              </w:rPr>
              <w:t>HTTP Header</w:t>
            </w:r>
          </w:p>
        </w:tc>
        <w:tc>
          <w:tcPr>
            <w:tcW w:w="5930" w:type="dxa"/>
          </w:tcPr>
          <w:p w14:paraId="310F7DE3" w14:textId="0AD915F8" w:rsidR="00795B06" w:rsidRPr="00795B06" w:rsidRDefault="00795B06" w:rsidP="00795B06">
            <w:pPr>
              <w:rPr>
                <w:rFonts w:ascii="Times New Roman" w:eastAsia="ＭＳ Ｐ明朝" w:hAnsi="Times New Roman"/>
                <w:sz w:val="16"/>
                <w:szCs w:val="16"/>
              </w:rPr>
            </w:pPr>
            <w:r>
              <w:rPr>
                <w:rFonts w:ascii="Times New Roman" w:eastAsia="ＭＳ Ｐ明朝" w:hAnsi="Times New Roman" w:hint="eastAsia"/>
                <w:sz w:val="16"/>
                <w:szCs w:val="16"/>
              </w:rPr>
              <w:t>Shows</w:t>
            </w:r>
            <w:r>
              <w:rPr>
                <w:rFonts w:ascii="Times New Roman" w:eastAsia="ＭＳ Ｐ明朝" w:hAnsi="Times New Roman"/>
                <w:sz w:val="16"/>
                <w:szCs w:val="16"/>
              </w:rPr>
              <w:t xml:space="preserve"> </w:t>
            </w:r>
            <w:r w:rsidRPr="00795B06">
              <w:rPr>
                <w:rFonts w:ascii="Times New Roman" w:eastAsia="ＭＳ Ｐ明朝" w:hAnsi="Times New Roman"/>
                <w:sz w:val="16"/>
                <w:szCs w:val="16"/>
              </w:rPr>
              <w:t>HTTP Header</w:t>
            </w:r>
            <w:r w:rsidR="00850258">
              <w:rPr>
                <w:rFonts w:ascii="Times New Roman" w:eastAsia="ＭＳ Ｐ明朝" w:hAnsi="Times New Roman" w:hint="eastAsia"/>
                <w:sz w:val="16"/>
                <w:szCs w:val="16"/>
              </w:rPr>
              <w:t>.</w:t>
            </w:r>
          </w:p>
          <w:p w14:paraId="3A5D37DF" w14:textId="77777777" w:rsidR="00795B06" w:rsidRPr="00795B06" w:rsidRDefault="00795B06" w:rsidP="00795B06">
            <w:pPr>
              <w:rPr>
                <w:rFonts w:ascii="Times New Roman" w:eastAsia="ＭＳ Ｐ明朝" w:hAnsi="Times New Roman"/>
                <w:sz w:val="16"/>
                <w:szCs w:val="16"/>
              </w:rPr>
            </w:pPr>
            <w:r w:rsidRPr="00795B06">
              <w:rPr>
                <w:rFonts w:ascii="Times New Roman" w:eastAsia="ＭＳ Ｐ明朝" w:hAnsi="Times New Roman"/>
                <w:sz w:val="16"/>
                <w:szCs w:val="16"/>
              </w:rPr>
              <w:t>Command method initiated by the client, the specified URI (Uniform Resource Identifier), and the HTTP version used are recorded.</w:t>
            </w:r>
          </w:p>
          <w:p w14:paraId="70C4A8AB" w14:textId="77777777" w:rsidR="00463A97" w:rsidRDefault="00795B06" w:rsidP="00795B06">
            <w:pPr>
              <w:rPr>
                <w:rFonts w:ascii="Times New Roman" w:eastAsia="ＭＳ Ｐ明朝" w:hAnsi="Times New Roman"/>
                <w:sz w:val="16"/>
                <w:szCs w:val="16"/>
              </w:rPr>
            </w:pPr>
            <w:r w:rsidRPr="00795B06">
              <w:rPr>
                <w:rFonts w:ascii="Times New Roman" w:eastAsia="ＭＳ Ｐ明朝" w:hAnsi="Times New Roman"/>
                <w:sz w:val="16"/>
                <w:szCs w:val="16"/>
              </w:rPr>
              <w:t>"</w:t>
            </w:r>
            <w:r w:rsidRPr="00D34FEB">
              <w:rPr>
                <w:rFonts w:ascii="Times New Roman" w:eastAsia="ＭＳ Ｐ明朝" w:hAnsi="Times New Roman"/>
                <w:b/>
                <w:bCs/>
                <w:sz w:val="16"/>
                <w:szCs w:val="16"/>
              </w:rPr>
              <w:t>Method</w:t>
            </w:r>
            <w:r w:rsidRPr="00795B06">
              <w:rPr>
                <w:rFonts w:ascii="Times New Roman" w:eastAsia="ＭＳ Ｐ明朝" w:hAnsi="Times New Roman"/>
                <w:sz w:val="16"/>
                <w:szCs w:val="16"/>
              </w:rPr>
              <w:t xml:space="preserve"> &lt;SP&gt; </w:t>
            </w:r>
            <w:r w:rsidRPr="00D34FEB">
              <w:rPr>
                <w:rFonts w:ascii="Times New Roman" w:eastAsia="ＭＳ Ｐ明朝" w:hAnsi="Times New Roman"/>
                <w:b/>
                <w:bCs/>
                <w:sz w:val="16"/>
                <w:szCs w:val="16"/>
              </w:rPr>
              <w:t>Request-URI</w:t>
            </w:r>
            <w:r w:rsidRPr="00795B06">
              <w:rPr>
                <w:rFonts w:ascii="Times New Roman" w:eastAsia="ＭＳ Ｐ明朝" w:hAnsi="Times New Roman"/>
                <w:sz w:val="16"/>
                <w:szCs w:val="16"/>
              </w:rPr>
              <w:t xml:space="preserve"> &lt;SP&gt; </w:t>
            </w:r>
            <w:r w:rsidRPr="00D34FEB">
              <w:rPr>
                <w:rFonts w:ascii="Times New Roman" w:eastAsia="ＭＳ Ｐ明朝" w:hAnsi="Times New Roman"/>
                <w:b/>
                <w:bCs/>
                <w:sz w:val="16"/>
                <w:szCs w:val="16"/>
              </w:rPr>
              <w:t>HTTP-Version</w:t>
            </w:r>
            <w:r w:rsidRPr="00795B06">
              <w:rPr>
                <w:rFonts w:ascii="Times New Roman" w:eastAsia="ＭＳ Ｐ明朝" w:hAnsi="Times New Roman"/>
                <w:sz w:val="16"/>
                <w:szCs w:val="16"/>
              </w:rPr>
              <w:t>"</w:t>
            </w:r>
          </w:p>
          <w:p w14:paraId="387636B2" w14:textId="32B4491E" w:rsidR="00C05A75" w:rsidRPr="00C05A75" w:rsidRDefault="00C05A75" w:rsidP="00C05A75">
            <w:pPr>
              <w:rPr>
                <w:rFonts w:ascii="Times New Roman" w:eastAsia="ＭＳ Ｐ明朝" w:hAnsi="Times New Roman"/>
                <w:sz w:val="16"/>
                <w:szCs w:val="16"/>
              </w:rPr>
            </w:pPr>
            <w:r w:rsidRPr="00C05A75">
              <w:rPr>
                <w:rFonts w:ascii="Times New Roman" w:eastAsia="ＭＳ Ｐ明朝" w:hAnsi="Times New Roman"/>
                <w:sz w:val="16"/>
                <w:szCs w:val="16"/>
              </w:rPr>
              <w:t>(1)Method: GET | PUT | POST| DELETE</w:t>
            </w:r>
          </w:p>
          <w:p w14:paraId="0ED9BB49" w14:textId="11A23BEA" w:rsidR="00C05A75" w:rsidRPr="00C05A75" w:rsidRDefault="00260161" w:rsidP="00C05A75">
            <w:pPr>
              <w:rPr>
                <w:rFonts w:ascii="Times New Roman" w:eastAsia="ＭＳ Ｐ明朝" w:hAnsi="Times New Roman"/>
                <w:sz w:val="16"/>
                <w:szCs w:val="16"/>
              </w:rPr>
            </w:pPr>
            <w:r>
              <w:rPr>
                <w:rFonts w:ascii="Times New Roman" w:eastAsia="ＭＳ Ｐ明朝" w:hAnsi="Times New Roman"/>
                <w:sz w:val="16"/>
                <w:szCs w:val="16"/>
              </w:rPr>
              <w:t xml:space="preserve">  (a) </w:t>
            </w:r>
            <w:r w:rsidR="00C05A75" w:rsidRPr="00C05A75">
              <w:rPr>
                <w:rFonts w:ascii="Times New Roman" w:eastAsia="ＭＳ Ｐ明朝" w:hAnsi="Times New Roman" w:hint="eastAsia"/>
                <w:sz w:val="16"/>
                <w:szCs w:val="16"/>
              </w:rPr>
              <w:t xml:space="preserve">GET    </w:t>
            </w:r>
            <w:r w:rsidR="00993A09">
              <w:rPr>
                <w:rFonts w:ascii="Times New Roman" w:eastAsia="ＭＳ Ｐ明朝" w:hAnsi="Times New Roman" w:hint="eastAsia"/>
                <w:sz w:val="16"/>
                <w:szCs w:val="16"/>
              </w:rPr>
              <w:t>:</w:t>
            </w:r>
            <w:r w:rsidR="00C05A75" w:rsidRPr="00C05A75">
              <w:rPr>
                <w:rFonts w:ascii="Times New Roman" w:eastAsia="ＭＳ Ｐ明朝" w:hAnsi="Times New Roman" w:hint="eastAsia"/>
                <w:sz w:val="16"/>
                <w:szCs w:val="16"/>
              </w:rPr>
              <w:t>Collect header and file itself</w:t>
            </w:r>
          </w:p>
          <w:p w14:paraId="51F2ABA5" w14:textId="43F21DAF" w:rsidR="00C05A75" w:rsidRPr="00C05A75" w:rsidRDefault="00260161" w:rsidP="00C81C5F">
            <w:pPr>
              <w:ind w:firstLineChars="100" w:firstLine="160"/>
              <w:rPr>
                <w:rFonts w:ascii="Times New Roman" w:eastAsia="ＭＳ Ｐ明朝" w:hAnsi="Times New Roman"/>
                <w:sz w:val="16"/>
                <w:szCs w:val="16"/>
              </w:rPr>
            </w:pPr>
            <w:r>
              <w:rPr>
                <w:rFonts w:ascii="Times New Roman" w:eastAsia="ＭＳ Ｐ明朝" w:hAnsi="Times New Roman"/>
                <w:sz w:val="16"/>
                <w:szCs w:val="16"/>
              </w:rPr>
              <w:t xml:space="preserve">(b) </w:t>
            </w:r>
            <w:r w:rsidR="00C05A75" w:rsidRPr="00C05A75">
              <w:rPr>
                <w:rFonts w:ascii="Times New Roman" w:eastAsia="ＭＳ Ｐ明朝" w:hAnsi="Times New Roman" w:hint="eastAsia"/>
                <w:sz w:val="16"/>
                <w:szCs w:val="16"/>
              </w:rPr>
              <w:t xml:space="preserve">PUT    </w:t>
            </w:r>
            <w:r w:rsidR="00993A09">
              <w:rPr>
                <w:rFonts w:ascii="Times New Roman" w:eastAsia="ＭＳ Ｐ明朝" w:hAnsi="Times New Roman" w:hint="eastAsia"/>
                <w:sz w:val="16"/>
                <w:szCs w:val="16"/>
              </w:rPr>
              <w:t>:</w:t>
            </w:r>
            <w:r w:rsidR="00C05A75" w:rsidRPr="00C05A75">
              <w:rPr>
                <w:rFonts w:ascii="Times New Roman" w:eastAsia="ＭＳ Ｐ明朝" w:hAnsi="Times New Roman" w:hint="eastAsia"/>
                <w:sz w:val="16"/>
                <w:szCs w:val="16"/>
              </w:rPr>
              <w:t>Update file to server</w:t>
            </w:r>
          </w:p>
          <w:p w14:paraId="65AFC7C2" w14:textId="255E4353" w:rsidR="00C05A75" w:rsidRPr="00C05A75" w:rsidRDefault="00C65AA7" w:rsidP="00C81C5F">
            <w:pPr>
              <w:ind w:firstLineChars="100" w:firstLine="160"/>
              <w:rPr>
                <w:rFonts w:ascii="Times New Roman" w:eastAsia="ＭＳ Ｐ明朝" w:hAnsi="Times New Roman"/>
                <w:sz w:val="16"/>
                <w:szCs w:val="16"/>
              </w:rPr>
            </w:pPr>
            <w:r>
              <w:rPr>
                <w:rFonts w:ascii="Times New Roman" w:eastAsia="ＭＳ Ｐ明朝" w:hAnsi="Times New Roman"/>
                <w:sz w:val="16"/>
                <w:szCs w:val="16"/>
              </w:rPr>
              <w:t xml:space="preserve">(c) </w:t>
            </w:r>
            <w:r w:rsidR="00C05A75" w:rsidRPr="00C05A75">
              <w:rPr>
                <w:rFonts w:ascii="Times New Roman" w:eastAsia="ＭＳ Ｐ明朝" w:hAnsi="Times New Roman" w:hint="eastAsia"/>
                <w:sz w:val="16"/>
                <w:szCs w:val="16"/>
              </w:rPr>
              <w:t xml:space="preserve">POST   </w:t>
            </w:r>
            <w:r w:rsidR="00993A09">
              <w:rPr>
                <w:rFonts w:ascii="Times New Roman" w:eastAsia="ＭＳ Ｐ明朝" w:hAnsi="Times New Roman" w:hint="eastAsia"/>
                <w:sz w:val="16"/>
                <w:szCs w:val="16"/>
              </w:rPr>
              <w:t>:</w:t>
            </w:r>
            <w:r w:rsidR="00C05A75" w:rsidRPr="00C05A75">
              <w:rPr>
                <w:rFonts w:ascii="Times New Roman" w:eastAsia="ＭＳ Ｐ明朝" w:hAnsi="Times New Roman" w:hint="eastAsia"/>
                <w:sz w:val="16"/>
                <w:szCs w:val="16"/>
              </w:rPr>
              <w:t>Send data to server</w:t>
            </w:r>
          </w:p>
          <w:p w14:paraId="766095B9" w14:textId="44890B7C" w:rsidR="00C05A75" w:rsidRDefault="00C65AA7" w:rsidP="00C81C5F">
            <w:pPr>
              <w:ind w:firstLineChars="100" w:firstLine="160"/>
              <w:rPr>
                <w:rFonts w:ascii="Times New Roman" w:eastAsia="ＭＳ Ｐ明朝" w:hAnsi="Times New Roman"/>
                <w:sz w:val="16"/>
                <w:szCs w:val="16"/>
              </w:rPr>
            </w:pPr>
            <w:r>
              <w:rPr>
                <w:rFonts w:ascii="Times New Roman" w:eastAsia="ＭＳ Ｐ明朝" w:hAnsi="Times New Roman"/>
                <w:sz w:val="16"/>
                <w:szCs w:val="16"/>
              </w:rPr>
              <w:t xml:space="preserve">(d) </w:t>
            </w:r>
            <w:r w:rsidR="00C05A75" w:rsidRPr="00C05A75">
              <w:rPr>
                <w:rFonts w:ascii="Times New Roman" w:eastAsia="ＭＳ Ｐ明朝" w:hAnsi="Times New Roman" w:hint="eastAsia"/>
                <w:sz w:val="16"/>
                <w:szCs w:val="16"/>
              </w:rPr>
              <w:t xml:space="preserve">DELETE </w:t>
            </w:r>
            <w:r w:rsidR="00993A09">
              <w:rPr>
                <w:rFonts w:ascii="Times New Roman" w:eastAsia="ＭＳ Ｐ明朝" w:hAnsi="Times New Roman"/>
                <w:sz w:val="16"/>
                <w:szCs w:val="16"/>
              </w:rPr>
              <w:t>:</w:t>
            </w:r>
            <w:r w:rsidR="00C05A75" w:rsidRPr="00C05A75">
              <w:rPr>
                <w:rFonts w:ascii="Times New Roman" w:eastAsia="ＭＳ Ｐ明朝" w:hAnsi="Times New Roman" w:hint="eastAsia"/>
                <w:sz w:val="16"/>
                <w:szCs w:val="16"/>
              </w:rPr>
              <w:t>Delete file on server</w:t>
            </w:r>
          </w:p>
          <w:p w14:paraId="591C47D0" w14:textId="308B985B" w:rsidR="00C05A75" w:rsidRPr="00C05A75" w:rsidRDefault="00C05A75" w:rsidP="00C05A75">
            <w:pPr>
              <w:rPr>
                <w:rFonts w:ascii="Times New Roman" w:eastAsia="ＭＳ Ｐ明朝" w:hAnsi="Times New Roman"/>
                <w:sz w:val="16"/>
                <w:szCs w:val="16"/>
              </w:rPr>
            </w:pPr>
            <w:r w:rsidRPr="00C05A75">
              <w:rPr>
                <w:rFonts w:ascii="Times New Roman" w:eastAsia="ＭＳ Ｐ明朝" w:hAnsi="Times New Roman"/>
                <w:sz w:val="16"/>
                <w:szCs w:val="16"/>
              </w:rPr>
              <w:t>(2)Request-URI: URI that client specified</w:t>
            </w:r>
          </w:p>
          <w:p w14:paraId="2CFBE95B" w14:textId="4269D621" w:rsidR="00C05A75" w:rsidRPr="00C05A75" w:rsidRDefault="00C05A75" w:rsidP="00C05A75">
            <w:pPr>
              <w:rPr>
                <w:rFonts w:ascii="Times New Roman" w:eastAsia="ＭＳ Ｐ明朝" w:hAnsi="Times New Roman"/>
                <w:sz w:val="16"/>
                <w:szCs w:val="16"/>
              </w:rPr>
            </w:pPr>
            <w:r w:rsidRPr="00C05A75">
              <w:rPr>
                <w:rFonts w:ascii="Times New Roman" w:eastAsia="ＭＳ Ｐ明朝" w:hAnsi="Times New Roman"/>
                <w:sz w:val="16"/>
                <w:szCs w:val="16"/>
              </w:rPr>
              <w:t>(3)HTTP-Version: HTTP Version</w:t>
            </w:r>
          </w:p>
          <w:p w14:paraId="0C307D54" w14:textId="71487F8F" w:rsidR="00C05A75" w:rsidRPr="00B51DA0" w:rsidRDefault="00C05A75" w:rsidP="00C05A75">
            <w:pPr>
              <w:rPr>
                <w:rFonts w:ascii="Times New Roman" w:eastAsia="ＭＳ Ｐ明朝" w:hAnsi="Times New Roman"/>
                <w:sz w:val="16"/>
                <w:szCs w:val="16"/>
              </w:rPr>
            </w:pPr>
            <w:r w:rsidRPr="00C05A75">
              <w:rPr>
                <w:rFonts w:ascii="Times New Roman" w:eastAsia="ＭＳ Ｐ明朝" w:hAnsi="Times New Roman"/>
                <w:sz w:val="16"/>
                <w:szCs w:val="16"/>
              </w:rPr>
              <w:lastRenderedPageBreak/>
              <w:t>(4)&lt;SP&gt; means space</w:t>
            </w:r>
          </w:p>
        </w:tc>
      </w:tr>
      <w:tr w:rsidR="00463A97" w:rsidRPr="00440202" w14:paraId="3F79E157" w14:textId="77777777" w:rsidTr="00E9594A">
        <w:tc>
          <w:tcPr>
            <w:tcW w:w="534" w:type="dxa"/>
          </w:tcPr>
          <w:p w14:paraId="012BF2FD" w14:textId="47492CAC" w:rsidR="00463A97" w:rsidRPr="00C772F2" w:rsidRDefault="00B51DA0" w:rsidP="00E9594A">
            <w:pPr>
              <w:rPr>
                <w:rFonts w:ascii="Times New Roman" w:eastAsia="ＭＳ Ｐ明朝" w:hAnsi="Times New Roman"/>
                <w:sz w:val="16"/>
                <w:szCs w:val="16"/>
              </w:rPr>
            </w:pPr>
            <w:r w:rsidRPr="00B51DA0">
              <w:rPr>
                <w:rFonts w:ascii="Times New Roman" w:eastAsia="ＭＳ Ｐ明朝" w:hAnsi="Times New Roman" w:hint="eastAsia"/>
                <w:sz w:val="16"/>
                <w:szCs w:val="16"/>
              </w:rPr>
              <w:lastRenderedPageBreak/>
              <w:t>5</w:t>
            </w:r>
          </w:p>
        </w:tc>
        <w:tc>
          <w:tcPr>
            <w:tcW w:w="2551" w:type="dxa"/>
          </w:tcPr>
          <w:p w14:paraId="0E1587EA" w14:textId="597E995E" w:rsidR="00463A97" w:rsidRPr="00D34FEB" w:rsidRDefault="00795B06" w:rsidP="00E9594A">
            <w:pPr>
              <w:rPr>
                <w:rFonts w:ascii="Times New Roman" w:hAnsi="Times New Roman"/>
                <w:kern w:val="0"/>
                <w:sz w:val="16"/>
                <w:szCs w:val="16"/>
                <w:lang w:val="en-GB"/>
              </w:rPr>
            </w:pPr>
            <w:r w:rsidRPr="00795B06">
              <w:rPr>
                <w:rFonts w:ascii="Times New Roman" w:hAnsi="Times New Roman"/>
                <w:kern w:val="0"/>
                <w:sz w:val="16"/>
                <w:szCs w:val="16"/>
                <w:lang w:val="en-GB"/>
              </w:rPr>
              <w:t>Status Code</w:t>
            </w:r>
          </w:p>
        </w:tc>
        <w:tc>
          <w:tcPr>
            <w:tcW w:w="5930" w:type="dxa"/>
          </w:tcPr>
          <w:p w14:paraId="167E252E" w14:textId="77777777" w:rsidR="00463A97" w:rsidRPr="00104C35" w:rsidRDefault="00795B06" w:rsidP="00E9594A">
            <w:pPr>
              <w:rPr>
                <w:rFonts w:ascii="Times New Roman" w:eastAsia="ＭＳ Ｐ明朝" w:hAnsi="Times New Roman"/>
                <w:sz w:val="16"/>
                <w:szCs w:val="16"/>
              </w:rPr>
            </w:pPr>
            <w:r w:rsidRPr="00104C35">
              <w:rPr>
                <w:rFonts w:ascii="Times New Roman" w:eastAsia="ＭＳ Ｐ明朝" w:hAnsi="Times New Roman"/>
                <w:sz w:val="16"/>
                <w:szCs w:val="16"/>
              </w:rPr>
              <w:t>Shows HTTP Status Codes</w:t>
            </w:r>
            <w:r w:rsidR="00850258" w:rsidRPr="00104C35">
              <w:rPr>
                <w:rFonts w:ascii="Times New Roman" w:eastAsia="ＭＳ Ｐ明朝" w:hAnsi="Times New Roman"/>
                <w:sz w:val="16"/>
                <w:szCs w:val="16"/>
              </w:rPr>
              <w:t>.</w:t>
            </w:r>
          </w:p>
          <w:p w14:paraId="6B0BD1BB" w14:textId="2C149FB2" w:rsidR="00104C35" w:rsidRPr="00104C35" w:rsidRDefault="00104C35" w:rsidP="00E9594A">
            <w:pPr>
              <w:rPr>
                <w:rFonts w:ascii="Times New Roman" w:eastAsia="ＭＳ Ｐ明朝" w:hAnsi="Times New Roman"/>
                <w:sz w:val="16"/>
                <w:szCs w:val="16"/>
              </w:rPr>
            </w:pPr>
            <w:r w:rsidRPr="00104C35">
              <w:rPr>
                <w:rFonts w:ascii="Times New Roman" w:eastAsia="ＭＳ Ｐ明朝" w:hAnsi="Times New Roman"/>
                <w:sz w:val="16"/>
                <w:szCs w:val="16"/>
              </w:rPr>
              <w:t xml:space="preserve">See </w:t>
            </w:r>
            <w:r w:rsidRPr="00104C35">
              <w:rPr>
                <w:rFonts w:ascii="Times New Roman" w:eastAsia="ＭＳ Ｐ明朝" w:hAnsi="Times New Roman"/>
                <w:sz w:val="16"/>
                <w:szCs w:val="16"/>
              </w:rPr>
              <w:fldChar w:fldCharType="begin"/>
            </w:r>
            <w:r w:rsidRPr="00104C35">
              <w:rPr>
                <w:rFonts w:ascii="Times New Roman" w:eastAsia="ＭＳ Ｐ明朝" w:hAnsi="Times New Roman"/>
                <w:sz w:val="16"/>
                <w:szCs w:val="16"/>
              </w:rPr>
              <w:instrText xml:space="preserve"> REF _Ref41469642 \w \h </w:instrText>
            </w:r>
            <w:r>
              <w:rPr>
                <w:rFonts w:ascii="Times New Roman" w:eastAsia="ＭＳ Ｐ明朝" w:hAnsi="Times New Roman"/>
                <w:sz w:val="16"/>
                <w:szCs w:val="16"/>
              </w:rPr>
              <w:instrText xml:space="preserve"> \* MERGEFORMAT </w:instrText>
            </w:r>
            <w:r w:rsidRPr="00104C35">
              <w:rPr>
                <w:rFonts w:ascii="Times New Roman" w:eastAsia="ＭＳ Ｐ明朝" w:hAnsi="Times New Roman"/>
                <w:sz w:val="16"/>
                <w:szCs w:val="16"/>
              </w:rPr>
            </w:r>
            <w:r w:rsidRPr="00104C35">
              <w:rPr>
                <w:rFonts w:ascii="Times New Roman" w:eastAsia="ＭＳ Ｐ明朝" w:hAnsi="Times New Roman"/>
                <w:sz w:val="16"/>
                <w:szCs w:val="16"/>
              </w:rPr>
              <w:fldChar w:fldCharType="separate"/>
            </w:r>
            <w:r w:rsidRPr="00104C35">
              <w:rPr>
                <w:rFonts w:ascii="Times New Roman" w:eastAsia="ＭＳ Ｐ明朝" w:hAnsi="Times New Roman"/>
                <w:sz w:val="16"/>
                <w:szCs w:val="16"/>
              </w:rPr>
              <w:t xml:space="preserve">A-1 </w:t>
            </w:r>
            <w:r w:rsidRPr="00104C35">
              <w:rPr>
                <w:rFonts w:ascii="Times New Roman" w:eastAsia="ＭＳ Ｐ明朝" w:hAnsi="Times New Roman"/>
                <w:sz w:val="16"/>
                <w:szCs w:val="16"/>
              </w:rPr>
              <w:fldChar w:fldCharType="end"/>
            </w:r>
            <w:r w:rsidRPr="00104C35">
              <w:rPr>
                <w:rFonts w:ascii="Times New Roman" w:eastAsia="ＭＳ Ｐ明朝" w:hAnsi="Times New Roman"/>
                <w:sz w:val="16"/>
                <w:szCs w:val="16"/>
              </w:rPr>
              <w:fldChar w:fldCharType="begin"/>
            </w:r>
            <w:r w:rsidRPr="00104C35">
              <w:rPr>
                <w:rFonts w:ascii="Times New Roman" w:eastAsia="ＭＳ Ｐ明朝" w:hAnsi="Times New Roman"/>
                <w:sz w:val="16"/>
                <w:szCs w:val="16"/>
              </w:rPr>
              <w:instrText xml:space="preserve"> REF _Ref41469647 \h </w:instrText>
            </w:r>
            <w:r>
              <w:rPr>
                <w:rFonts w:ascii="Times New Roman" w:eastAsia="ＭＳ Ｐ明朝" w:hAnsi="Times New Roman"/>
                <w:sz w:val="16"/>
                <w:szCs w:val="16"/>
              </w:rPr>
              <w:instrText xml:space="preserve"> \* MERGEFORMAT </w:instrText>
            </w:r>
            <w:r w:rsidRPr="00104C35">
              <w:rPr>
                <w:rFonts w:ascii="Times New Roman" w:eastAsia="ＭＳ Ｐ明朝" w:hAnsi="Times New Roman"/>
                <w:sz w:val="16"/>
                <w:szCs w:val="16"/>
              </w:rPr>
            </w:r>
            <w:r w:rsidRPr="00104C35">
              <w:rPr>
                <w:rFonts w:ascii="Times New Roman" w:eastAsia="ＭＳ Ｐ明朝" w:hAnsi="Times New Roman"/>
                <w:sz w:val="16"/>
                <w:szCs w:val="16"/>
              </w:rPr>
              <w:fldChar w:fldCharType="separate"/>
            </w:r>
            <w:r w:rsidRPr="00D34FEB">
              <w:rPr>
                <w:sz w:val="16"/>
                <w:szCs w:val="16"/>
              </w:rPr>
              <w:t>HTTP Status Codes</w:t>
            </w:r>
            <w:r w:rsidRPr="00104C35">
              <w:rPr>
                <w:rFonts w:ascii="Times New Roman" w:eastAsia="ＭＳ Ｐ明朝" w:hAnsi="Times New Roman"/>
                <w:sz w:val="16"/>
                <w:szCs w:val="16"/>
              </w:rPr>
              <w:fldChar w:fldCharType="end"/>
            </w:r>
            <w:r w:rsidRPr="00104C35">
              <w:rPr>
                <w:rFonts w:ascii="Times New Roman" w:eastAsia="ＭＳ Ｐ明朝" w:hAnsi="Times New Roman"/>
                <w:sz w:val="16"/>
                <w:szCs w:val="16"/>
              </w:rPr>
              <w:t>.</w:t>
            </w:r>
          </w:p>
        </w:tc>
      </w:tr>
      <w:tr w:rsidR="00463A97" w:rsidRPr="00440202" w14:paraId="442C1B13" w14:textId="77777777" w:rsidTr="00E9594A">
        <w:tc>
          <w:tcPr>
            <w:tcW w:w="534" w:type="dxa"/>
          </w:tcPr>
          <w:p w14:paraId="63C18740" w14:textId="5D4391AF" w:rsidR="00463A97" w:rsidRPr="00C772F2" w:rsidRDefault="00B51DA0" w:rsidP="00E9594A">
            <w:pPr>
              <w:rPr>
                <w:rFonts w:ascii="Times New Roman" w:eastAsia="ＭＳ Ｐ明朝" w:hAnsi="Times New Roman"/>
                <w:sz w:val="16"/>
                <w:szCs w:val="16"/>
              </w:rPr>
            </w:pPr>
            <w:r w:rsidRPr="00B51DA0">
              <w:rPr>
                <w:rFonts w:ascii="Times New Roman" w:eastAsia="ＭＳ Ｐ明朝" w:hAnsi="Times New Roman" w:hint="eastAsia"/>
                <w:sz w:val="16"/>
                <w:szCs w:val="16"/>
              </w:rPr>
              <w:t>6</w:t>
            </w:r>
          </w:p>
        </w:tc>
        <w:tc>
          <w:tcPr>
            <w:tcW w:w="2551" w:type="dxa"/>
          </w:tcPr>
          <w:p w14:paraId="126E9977" w14:textId="373530EB" w:rsidR="00463A97" w:rsidRPr="00D34FEB" w:rsidRDefault="00795B06" w:rsidP="00E9594A">
            <w:pPr>
              <w:rPr>
                <w:rFonts w:ascii="Times New Roman" w:hAnsi="Times New Roman"/>
                <w:kern w:val="0"/>
                <w:sz w:val="16"/>
                <w:szCs w:val="16"/>
                <w:lang w:val="en-GB"/>
              </w:rPr>
            </w:pPr>
            <w:r w:rsidRPr="00795B06">
              <w:rPr>
                <w:rFonts w:ascii="Times New Roman" w:hAnsi="Times New Roman"/>
                <w:kern w:val="0"/>
                <w:sz w:val="16"/>
                <w:szCs w:val="16"/>
                <w:lang w:val="en-GB"/>
              </w:rPr>
              <w:t>Data Length</w:t>
            </w:r>
          </w:p>
        </w:tc>
        <w:tc>
          <w:tcPr>
            <w:tcW w:w="5930" w:type="dxa"/>
          </w:tcPr>
          <w:p w14:paraId="38021D55" w14:textId="164DEA45" w:rsidR="00463A97" w:rsidRPr="00B51DA0" w:rsidRDefault="00795B06" w:rsidP="00E9594A">
            <w:pPr>
              <w:rPr>
                <w:rFonts w:ascii="Times New Roman" w:eastAsia="ＭＳ Ｐ明朝" w:hAnsi="Times New Roman"/>
                <w:sz w:val="16"/>
                <w:szCs w:val="16"/>
              </w:rPr>
            </w:pPr>
            <w:r>
              <w:rPr>
                <w:rFonts w:ascii="Times New Roman" w:eastAsia="ＭＳ Ｐ明朝" w:hAnsi="Times New Roman"/>
                <w:sz w:val="16"/>
                <w:szCs w:val="16"/>
              </w:rPr>
              <w:t xml:space="preserve">Shows </w:t>
            </w:r>
            <w:r w:rsidRPr="00795B06">
              <w:rPr>
                <w:rFonts w:ascii="Times New Roman" w:eastAsia="ＭＳ Ｐ明朝" w:hAnsi="Times New Roman"/>
                <w:sz w:val="16"/>
                <w:szCs w:val="16"/>
              </w:rPr>
              <w:t>Data Length of the HTTP Data</w:t>
            </w:r>
            <w:r w:rsidR="00850258">
              <w:t xml:space="preserve"> </w:t>
            </w:r>
            <w:r w:rsidR="00850258" w:rsidRPr="00850258">
              <w:rPr>
                <w:rFonts w:ascii="Times New Roman" w:eastAsia="ＭＳ Ｐ明朝" w:hAnsi="Times New Roman"/>
                <w:sz w:val="16"/>
                <w:szCs w:val="16"/>
              </w:rPr>
              <w:t>(in bytes)</w:t>
            </w:r>
            <w:r w:rsidR="00850258">
              <w:rPr>
                <w:rFonts w:ascii="Times New Roman" w:eastAsia="ＭＳ Ｐ明朝" w:hAnsi="Times New Roman"/>
                <w:sz w:val="16"/>
                <w:szCs w:val="16"/>
              </w:rPr>
              <w:t>.</w:t>
            </w:r>
          </w:p>
        </w:tc>
      </w:tr>
    </w:tbl>
    <w:p w14:paraId="627F9BC9" w14:textId="14F16D18" w:rsidR="00C35216" w:rsidRDefault="00C35216" w:rsidP="00C35216">
      <w:pPr>
        <w:widowControl/>
        <w:jc w:val="left"/>
        <w:rPr>
          <w:rFonts w:ascii="Times New Roman" w:hAnsi="Times New Roman"/>
          <w:szCs w:val="20"/>
        </w:rPr>
      </w:pPr>
    </w:p>
    <w:p w14:paraId="4924A06F" w14:textId="3A981B49" w:rsidR="006B6890" w:rsidRPr="00440202" w:rsidRDefault="00DE6F80" w:rsidP="006B6890">
      <w:pPr>
        <w:pStyle w:val="affa"/>
        <w:numPr>
          <w:ilvl w:val="0"/>
          <w:numId w:val="51"/>
        </w:numPr>
        <w:ind w:leftChars="0"/>
        <w:jc w:val="left"/>
        <w:outlineLvl w:val="4"/>
        <w:rPr>
          <w:rFonts w:ascii="Times New Roman" w:hAnsi="Times New Roman"/>
          <w:b/>
          <w:sz w:val="24"/>
          <w:szCs w:val="20"/>
          <w:lang w:val="en-CA"/>
        </w:rPr>
      </w:pPr>
      <w:bookmarkStart w:id="61" w:name="_Ref142472719"/>
      <w:r w:rsidRPr="00DE6F80">
        <w:rPr>
          <w:rFonts w:ascii="Times New Roman" w:hAnsi="Times New Roman"/>
          <w:b/>
          <w:sz w:val="24"/>
          <w:szCs w:val="20"/>
          <w:lang w:val="en-CA"/>
        </w:rPr>
        <w:t>management_access.log</w:t>
      </w:r>
      <w:bookmarkEnd w:id="61"/>
    </w:p>
    <w:p w14:paraId="1D2BAD2D" w14:textId="1ACC5840" w:rsidR="006B6890" w:rsidRPr="00440202" w:rsidRDefault="006B6890" w:rsidP="006B6890">
      <w:pPr>
        <w:ind w:leftChars="200" w:left="420" w:firstLineChars="100" w:firstLine="210"/>
        <w:jc w:val="left"/>
        <w:rPr>
          <w:rFonts w:ascii="Times New Roman" w:hAnsi="Times New Roman"/>
          <w:szCs w:val="20"/>
        </w:rPr>
      </w:pPr>
      <w:r w:rsidRPr="00440202">
        <w:rPr>
          <w:rFonts w:ascii="Times New Roman" w:hAnsi="Times New Roman"/>
        </w:rPr>
        <w:t xml:space="preserve">This log file </w:t>
      </w:r>
      <w:r w:rsidR="00D25454">
        <w:rPr>
          <w:rFonts w:ascii="Times New Roman" w:hAnsi="Times New Roman"/>
          <w:szCs w:val="20"/>
        </w:rPr>
        <w:t>indicates</w:t>
      </w:r>
      <w:r w:rsidRPr="00440202">
        <w:rPr>
          <w:rFonts w:ascii="Times New Roman" w:hAnsi="Times New Roman"/>
        </w:rPr>
        <w:t xml:space="preserve"> </w:t>
      </w:r>
      <w:r w:rsidR="00530E36" w:rsidRPr="00530E36">
        <w:rPr>
          <w:rFonts w:ascii="Times New Roman" w:hAnsi="Times New Roman"/>
        </w:rPr>
        <w:t>Portal Server access log for internal management functions</w:t>
      </w:r>
      <w:r w:rsidRPr="00440202">
        <w:rPr>
          <w:rFonts w:ascii="Times New Roman" w:hAnsi="Times New Roman"/>
        </w:rPr>
        <w:t>.</w:t>
      </w:r>
    </w:p>
    <w:p w14:paraId="2F9F4B93" w14:textId="77777777" w:rsidR="006B6890" w:rsidRPr="00440202" w:rsidRDefault="006B6890" w:rsidP="006B6890">
      <w:pPr>
        <w:ind w:firstLineChars="300" w:firstLine="630"/>
        <w:jc w:val="left"/>
        <w:rPr>
          <w:rFonts w:ascii="Times New Roman" w:hAnsi="Times New Roman"/>
          <w:szCs w:val="20"/>
        </w:rPr>
      </w:pPr>
    </w:p>
    <w:p w14:paraId="0D231109" w14:textId="3C228850" w:rsidR="006B6890" w:rsidRPr="00440202" w:rsidRDefault="006B6890" w:rsidP="006B6890">
      <w:pPr>
        <w:ind w:firstLineChars="300" w:firstLine="630"/>
        <w:jc w:val="left"/>
        <w:rPr>
          <w:rFonts w:ascii="Times New Roman" w:hAnsi="Times New Roman"/>
          <w:szCs w:val="20"/>
        </w:rPr>
      </w:pPr>
      <w:r w:rsidRPr="00440202">
        <w:rPr>
          <w:rFonts w:ascii="Times New Roman" w:hAnsi="Times New Roman"/>
          <w:szCs w:val="20"/>
        </w:rPr>
        <w:t xml:space="preserve">File location: </w:t>
      </w:r>
      <w:r w:rsidRPr="00440202">
        <w:rPr>
          <w:rFonts w:ascii="Times New Roman" w:hAnsi="Times New Roman"/>
          <w:i/>
          <w:iCs/>
          <w:szCs w:val="20"/>
        </w:rPr>
        <w:t>&lt;log-directory&gt;</w:t>
      </w:r>
      <w:r w:rsidR="00D34834" w:rsidRPr="00926CDA">
        <w:rPr>
          <w:rFonts w:asciiTheme="minorHAnsi" w:hAnsiTheme="minorHAnsi"/>
          <w:szCs w:val="20"/>
        </w:rPr>
        <w:t>/</w:t>
      </w:r>
      <w:r w:rsidR="00953318" w:rsidRPr="00953318">
        <w:rPr>
          <w:rFonts w:ascii="Times New Roman" w:hAnsi="Times New Roman"/>
          <w:szCs w:val="20"/>
        </w:rPr>
        <w:t>management_access</w:t>
      </w:r>
      <w:r w:rsidRPr="00AF23AE">
        <w:t>.log</w:t>
      </w:r>
    </w:p>
    <w:p w14:paraId="15513674" w14:textId="77777777" w:rsidR="006B6890" w:rsidRPr="00440202" w:rsidRDefault="006B6890" w:rsidP="006B6890">
      <w:pPr>
        <w:ind w:left="420" w:firstLineChars="100" w:firstLine="210"/>
        <w:jc w:val="left"/>
        <w:rPr>
          <w:rFonts w:ascii="Times New Roman" w:hAnsi="Times New Roman"/>
          <w:szCs w:val="20"/>
        </w:rPr>
      </w:pPr>
      <w:r w:rsidRPr="00440202">
        <w:rPr>
          <w:rFonts w:ascii="Times New Roman" w:hAnsi="Times New Roman"/>
          <w:szCs w:val="20"/>
        </w:rPr>
        <w:t>Examples:</w:t>
      </w:r>
    </w:p>
    <w:p w14:paraId="67A2ABBF" w14:textId="5152AC05" w:rsidR="006B6890" w:rsidRPr="00440202" w:rsidRDefault="006B6890" w:rsidP="006B6890">
      <w:pPr>
        <w:ind w:left="420" w:firstLineChars="400" w:firstLine="840"/>
        <w:jc w:val="left"/>
        <w:rPr>
          <w:rFonts w:ascii="Times New Roman" w:hAnsi="Times New Roman"/>
          <w:szCs w:val="20"/>
        </w:rPr>
      </w:pPr>
      <w:r w:rsidRPr="00440202">
        <w:rPr>
          <w:rFonts w:ascii="Times New Roman" w:hAnsi="Times New Roman"/>
          <w:szCs w:val="20"/>
        </w:rPr>
        <w:t>[</w:t>
      </w:r>
      <w:r w:rsidR="00AE7DFA">
        <w:rPr>
          <w:rFonts w:ascii="Times New Roman" w:hAnsi="Times New Roman"/>
        </w:rPr>
        <w:t>Hitachi</w:t>
      </w:r>
      <w:r w:rsidRPr="00440202">
        <w:rPr>
          <w:rFonts w:ascii="Times New Roman" w:hAnsi="Times New Roman"/>
          <w:szCs w:val="20"/>
        </w:rPr>
        <w:t xml:space="preserve"> Edition] [Linux]</w:t>
      </w:r>
      <w:r w:rsidRPr="00440202">
        <w:rPr>
          <w:rFonts w:ascii="Times New Roman" w:hAnsi="Times New Roman"/>
        </w:rPr>
        <w:t xml:space="preserve"> </w:t>
      </w:r>
      <w:r w:rsidRPr="00ED35B1">
        <w:rPr>
          <w:rFonts w:ascii="Times New Roman" w:hAnsi="Times New Roman"/>
        </w:rPr>
        <w:t>/var/log/hitachi/CommonService/</w:t>
      </w:r>
      <w:r w:rsidR="00953318" w:rsidRPr="00953318">
        <w:rPr>
          <w:rFonts w:ascii="Times New Roman" w:hAnsi="Times New Roman"/>
          <w:szCs w:val="20"/>
        </w:rPr>
        <w:t>management_access</w:t>
      </w:r>
      <w:r w:rsidRPr="00ED35B1">
        <w:rPr>
          <w:rFonts w:ascii="Times New Roman" w:hAnsi="Times New Roman"/>
        </w:rPr>
        <w:t>.log</w:t>
      </w:r>
    </w:p>
    <w:p w14:paraId="66A3B3A6" w14:textId="2AEB1D1E" w:rsidR="006B6890" w:rsidRPr="00440202" w:rsidRDefault="006B6890" w:rsidP="006B6890">
      <w:pPr>
        <w:ind w:left="420" w:firstLineChars="400" w:firstLine="840"/>
        <w:jc w:val="left"/>
        <w:rPr>
          <w:rFonts w:ascii="Times New Roman" w:hAnsi="Times New Roman"/>
          <w:szCs w:val="20"/>
        </w:rPr>
      </w:pPr>
      <w:r w:rsidRPr="00440202">
        <w:rPr>
          <w:rFonts w:ascii="Times New Roman" w:hAnsi="Times New Roman"/>
          <w:szCs w:val="20"/>
        </w:rPr>
        <w:t>[HPE Edition]</w:t>
      </w:r>
      <w:r w:rsidRPr="00440202">
        <w:rPr>
          <w:rFonts w:ascii="Times New Roman" w:hAnsi="Times New Roman"/>
        </w:rPr>
        <w:t xml:space="preserve"> </w:t>
      </w:r>
      <w:r w:rsidRPr="00440202">
        <w:rPr>
          <w:rFonts w:ascii="Times New Roman" w:hAnsi="Times New Roman"/>
          <w:szCs w:val="20"/>
        </w:rPr>
        <w:t>[Linux]</w:t>
      </w:r>
      <w:r w:rsidRPr="00440202">
        <w:rPr>
          <w:rFonts w:ascii="Times New Roman" w:hAnsi="Times New Roman"/>
        </w:rPr>
        <w:t xml:space="preserve"> </w:t>
      </w:r>
      <w:r w:rsidRPr="009001C8">
        <w:rPr>
          <w:rFonts w:ascii="Times New Roman" w:hAnsi="Times New Roman"/>
        </w:rPr>
        <w:t>/var/log/CVXPAE/CommonService/</w:t>
      </w:r>
      <w:r w:rsidR="00953318" w:rsidRPr="00953318">
        <w:rPr>
          <w:rFonts w:ascii="Times New Roman" w:hAnsi="Times New Roman"/>
          <w:szCs w:val="20"/>
        </w:rPr>
        <w:t>management_access</w:t>
      </w:r>
      <w:r w:rsidRPr="009001C8">
        <w:rPr>
          <w:rFonts w:ascii="Times New Roman" w:hAnsi="Times New Roman"/>
        </w:rPr>
        <w:t>.log</w:t>
      </w:r>
    </w:p>
    <w:p w14:paraId="312FCB69" w14:textId="15D4F445" w:rsidR="006B6890" w:rsidRPr="00ED35B1" w:rsidRDefault="006B6890" w:rsidP="006B6890">
      <w:pPr>
        <w:ind w:firstLineChars="300" w:firstLine="630"/>
        <w:jc w:val="left"/>
        <w:rPr>
          <w:rFonts w:ascii="Times New Roman" w:hAnsi="Times New Roman"/>
          <w:szCs w:val="20"/>
        </w:rPr>
      </w:pPr>
    </w:p>
    <w:p w14:paraId="119B4866" w14:textId="6CFDE3E6" w:rsidR="006B6890" w:rsidRPr="00440202" w:rsidRDefault="00894C2E" w:rsidP="006B6890">
      <w:pPr>
        <w:tabs>
          <w:tab w:val="left" w:pos="7680"/>
        </w:tabs>
        <w:snapToGrid w:val="0"/>
        <w:spacing w:before="120" w:after="120"/>
        <w:jc w:val="left"/>
        <w:rPr>
          <w:rFonts w:ascii="Times New Roman" w:hAnsi="Times New Roman"/>
          <w:b/>
          <w:sz w:val="20"/>
          <w:szCs w:val="20"/>
          <w:lang w:val="en-CA"/>
        </w:rPr>
      </w:pPr>
      <w:r>
        <w:rPr>
          <w:noProof/>
          <w:szCs w:val="20"/>
        </w:rPr>
        <mc:AlternateContent>
          <mc:Choice Requires="wpg">
            <w:drawing>
              <wp:anchor distT="0" distB="0" distL="114300" distR="114300" simplePos="0" relativeHeight="251662381" behindDoc="0" locked="0" layoutInCell="1" allowOverlap="1" wp14:anchorId="46BEC3E6" wp14:editId="12CDD031">
                <wp:simplePos x="0" y="0"/>
                <wp:positionH relativeFrom="column">
                  <wp:posOffset>-9884</wp:posOffset>
                </wp:positionH>
                <wp:positionV relativeFrom="paragraph">
                  <wp:posOffset>75206</wp:posOffset>
                </wp:positionV>
                <wp:extent cx="5367130" cy="417830"/>
                <wp:effectExtent l="0" t="0" r="5080" b="1270"/>
                <wp:wrapNone/>
                <wp:docPr id="2920" name="グループ化 2920"/>
                <wp:cNvGraphicFramePr/>
                <a:graphic xmlns:a="http://schemas.openxmlformats.org/drawingml/2006/main">
                  <a:graphicData uri="http://schemas.microsoft.com/office/word/2010/wordprocessingGroup">
                    <wpg:wgp>
                      <wpg:cNvGrpSpPr/>
                      <wpg:grpSpPr>
                        <a:xfrm>
                          <a:off x="0" y="0"/>
                          <a:ext cx="5367130" cy="417830"/>
                          <a:chOff x="0" y="0"/>
                          <a:chExt cx="5367307" cy="417968"/>
                        </a:xfrm>
                      </wpg:grpSpPr>
                      <wps:wsp>
                        <wps:cNvPr id="2921" name="AutoShape 3835"/>
                        <wps:cNvSpPr>
                          <a:spLocks noChangeArrowheads="1"/>
                        </wps:cNvSpPr>
                        <wps:spPr bwMode="auto">
                          <a:xfrm>
                            <a:off x="254442" y="0"/>
                            <a:ext cx="440055" cy="125730"/>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s:wsp>
                        <wps:cNvPr id="2922" name="AutoShape 3836"/>
                        <wps:cNvSpPr>
                          <a:spLocks noChangeArrowheads="1"/>
                        </wps:cNvSpPr>
                        <wps:spPr bwMode="auto">
                          <a:xfrm>
                            <a:off x="755374" y="0"/>
                            <a:ext cx="57150" cy="125730"/>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s:wsp>
                        <wps:cNvPr id="2923" name="AutoShape 3837"/>
                        <wps:cNvSpPr>
                          <a:spLocks noChangeArrowheads="1"/>
                        </wps:cNvSpPr>
                        <wps:spPr bwMode="auto">
                          <a:xfrm>
                            <a:off x="834887" y="0"/>
                            <a:ext cx="1390650" cy="125730"/>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s:wsp>
                        <wps:cNvPr id="2924" name="Line 3842"/>
                        <wps:cNvCnPr/>
                        <wps:spPr bwMode="auto">
                          <a:xfrm flipV="1">
                            <a:off x="254442" y="109662"/>
                            <a:ext cx="119269" cy="135172"/>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925" name="Line 3846"/>
                        <wps:cNvCnPr/>
                        <wps:spPr bwMode="auto">
                          <a:xfrm flipH="1" flipV="1">
                            <a:off x="785523" y="109662"/>
                            <a:ext cx="101628" cy="135172"/>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926" name="Line 3850"/>
                        <wps:cNvCnPr/>
                        <wps:spPr bwMode="auto">
                          <a:xfrm flipH="1" flipV="1">
                            <a:off x="1246698" y="109662"/>
                            <a:ext cx="93870" cy="143123"/>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927" name="Line 3854"/>
                        <wps:cNvCnPr/>
                        <wps:spPr bwMode="auto">
                          <a:xfrm flipH="1" flipV="1">
                            <a:off x="2487102" y="109662"/>
                            <a:ext cx="97072" cy="135172"/>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928" name="AutoShape 3838"/>
                        <wps:cNvSpPr>
                          <a:spLocks noChangeArrowheads="1"/>
                        </wps:cNvSpPr>
                        <wps:spPr bwMode="auto">
                          <a:xfrm>
                            <a:off x="2250219" y="0"/>
                            <a:ext cx="2091193" cy="117475"/>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s:wsp>
                        <wps:cNvPr id="2929" name="AutoShape 3838"/>
                        <wps:cNvSpPr>
                          <a:spLocks noChangeArrowheads="1"/>
                        </wps:cNvSpPr>
                        <wps:spPr bwMode="auto">
                          <a:xfrm>
                            <a:off x="4365266" y="0"/>
                            <a:ext cx="177165" cy="121285"/>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s:wsp>
                        <wps:cNvPr id="2930" name="Line 3854"/>
                        <wps:cNvCnPr/>
                        <wps:spPr bwMode="auto">
                          <a:xfrm flipV="1">
                            <a:off x="4309607" y="101711"/>
                            <a:ext cx="102870" cy="134620"/>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931" name="AutoShape 3838"/>
                        <wps:cNvSpPr>
                          <a:spLocks noChangeArrowheads="1"/>
                        </wps:cNvSpPr>
                        <wps:spPr bwMode="auto">
                          <a:xfrm>
                            <a:off x="4564049" y="0"/>
                            <a:ext cx="182880" cy="117475"/>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s:wsp>
                        <wps:cNvPr id="2932" name="Line 3854"/>
                        <wps:cNvCnPr/>
                        <wps:spPr bwMode="auto">
                          <a:xfrm flipH="1" flipV="1">
                            <a:off x="4641905" y="101711"/>
                            <a:ext cx="88900" cy="126365"/>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933" name="Text Box 3852"/>
                        <wps:cNvSpPr txBox="1">
                          <a:spLocks noChangeArrowheads="1"/>
                        </wps:cNvSpPr>
                        <wps:spPr bwMode="auto">
                          <a:xfrm>
                            <a:off x="3649649" y="254442"/>
                            <a:ext cx="892175" cy="15113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118FFC1" w14:textId="4E77D53F" w:rsidR="00D24948" w:rsidRDefault="00D24948" w:rsidP="00894C2E">
                              <w:pPr>
                                <w:snapToGrid w:val="0"/>
                                <w:rPr>
                                  <w:b/>
                                  <w:color w:val="0000FF"/>
                                  <w:sz w:val="16"/>
                                </w:rPr>
                              </w:pPr>
                              <w:r>
                                <w:rPr>
                                  <w:rFonts w:hint="eastAsia"/>
                                  <w:b/>
                                  <w:color w:val="0000FF"/>
                                  <w:sz w:val="16"/>
                                  <w:highlight w:val="lightGray"/>
                                </w:rPr>
                                <w:t>Status Code</w:t>
                              </w:r>
                            </w:p>
                            <w:p w14:paraId="571858C4" w14:textId="77777777" w:rsidR="00D24948" w:rsidRDefault="00D24948" w:rsidP="00894C2E">
                              <w:pPr>
                                <w:snapToGrid w:val="0"/>
                                <w:rPr>
                                  <w:b/>
                                  <w:color w:val="0000FF"/>
                                  <w:sz w:val="16"/>
                                </w:rPr>
                              </w:pPr>
                            </w:p>
                          </w:txbxContent>
                        </wps:txbx>
                        <wps:bodyPr rot="0" vert="horz" wrap="square" lIns="0" tIns="0" rIns="0" bIns="0" anchor="t" anchorCtr="0" upright="1">
                          <a:noAutofit/>
                        </wps:bodyPr>
                      </wps:wsp>
                      <wps:wsp>
                        <wps:cNvPr id="2934" name="Text Box 3852"/>
                        <wps:cNvSpPr txBox="1">
                          <a:spLocks noChangeArrowheads="1"/>
                        </wps:cNvSpPr>
                        <wps:spPr bwMode="auto">
                          <a:xfrm>
                            <a:off x="4579950" y="254442"/>
                            <a:ext cx="787357" cy="147016"/>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C12463F" w14:textId="6814AC1A" w:rsidR="00D24948" w:rsidRDefault="00D24948" w:rsidP="00894C2E">
                              <w:pPr>
                                <w:snapToGrid w:val="0"/>
                                <w:rPr>
                                  <w:b/>
                                  <w:color w:val="0000FF"/>
                                  <w:sz w:val="16"/>
                                </w:rPr>
                              </w:pPr>
                              <w:r>
                                <w:rPr>
                                  <w:b/>
                                  <w:color w:val="0000FF"/>
                                  <w:sz w:val="16"/>
                                  <w:highlight w:val="lightGray"/>
                                </w:rPr>
                                <w:t>Data Length</w:t>
                              </w:r>
                            </w:p>
                          </w:txbxContent>
                        </wps:txbx>
                        <wps:bodyPr rot="0" vert="horz" wrap="square" lIns="0" tIns="0" rIns="0" bIns="0" anchor="t" anchorCtr="0" upright="1">
                          <a:noAutofit/>
                        </wps:bodyPr>
                      </wps:wsp>
                      <wps:wsp>
                        <wps:cNvPr id="2935" name="Text Box 3852"/>
                        <wps:cNvSpPr txBox="1">
                          <a:spLocks noChangeArrowheads="1"/>
                        </wps:cNvSpPr>
                        <wps:spPr bwMode="auto">
                          <a:xfrm>
                            <a:off x="2401294" y="262393"/>
                            <a:ext cx="715720" cy="13906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41DC012" w14:textId="40F07114" w:rsidR="00D24948" w:rsidRDefault="00D24948" w:rsidP="00894C2E">
                              <w:pPr>
                                <w:snapToGrid w:val="0"/>
                                <w:rPr>
                                  <w:b/>
                                  <w:color w:val="0000FF"/>
                                  <w:sz w:val="16"/>
                                </w:rPr>
                              </w:pPr>
                              <w:r>
                                <w:rPr>
                                  <w:rFonts w:hint="eastAsia"/>
                                  <w:b/>
                                  <w:color w:val="0000FF"/>
                                  <w:sz w:val="16"/>
                                  <w:highlight w:val="lightGray"/>
                                </w:rPr>
                                <w:t>HTTP Header</w:t>
                              </w:r>
                            </w:p>
                            <w:p w14:paraId="445E3C91" w14:textId="77777777" w:rsidR="00D24948" w:rsidRDefault="00D24948" w:rsidP="00894C2E">
                              <w:pPr>
                                <w:snapToGrid w:val="0"/>
                                <w:rPr>
                                  <w:b/>
                                  <w:color w:val="0000FF"/>
                                  <w:sz w:val="16"/>
                                </w:rPr>
                              </w:pPr>
                            </w:p>
                          </w:txbxContent>
                        </wps:txbx>
                        <wps:bodyPr rot="0" vert="horz" wrap="square" lIns="0" tIns="0" rIns="0" bIns="0" anchor="t" anchorCtr="0" upright="1">
                          <a:noAutofit/>
                        </wps:bodyPr>
                      </wps:wsp>
                      <wps:wsp>
                        <wps:cNvPr id="2936" name="Text Box 3840"/>
                        <wps:cNvSpPr txBox="1">
                          <a:spLocks noChangeArrowheads="1"/>
                        </wps:cNvSpPr>
                        <wps:spPr bwMode="auto">
                          <a:xfrm>
                            <a:off x="0" y="262393"/>
                            <a:ext cx="563245" cy="15113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E467232" w14:textId="1917D32B" w:rsidR="00D24948" w:rsidRDefault="00D24948" w:rsidP="00894C2E">
                              <w:pPr>
                                <w:snapToGrid w:val="0"/>
                                <w:rPr>
                                  <w:b/>
                                  <w:color w:val="0000FF"/>
                                  <w:sz w:val="16"/>
                                </w:rPr>
                              </w:pPr>
                              <w:r>
                                <w:rPr>
                                  <w:rFonts w:hint="eastAsia"/>
                                  <w:b/>
                                  <w:color w:val="0000FF"/>
                                  <w:sz w:val="16"/>
                                  <w:highlight w:val="lightGray"/>
                                </w:rPr>
                                <w:t>IP</w:t>
                              </w:r>
                              <w:r>
                                <w:rPr>
                                  <w:b/>
                                  <w:color w:val="0000FF"/>
                                  <w:sz w:val="16"/>
                                  <w:highlight w:val="lightGray"/>
                                </w:rPr>
                                <w:t>Address</w:t>
                              </w:r>
                            </w:p>
                            <w:p w14:paraId="1F97DB1B" w14:textId="77777777" w:rsidR="00D24948" w:rsidRDefault="00D24948" w:rsidP="00894C2E">
                              <w:pPr>
                                <w:snapToGrid w:val="0"/>
                                <w:rPr>
                                  <w:b/>
                                  <w:color w:val="0000FF"/>
                                  <w:sz w:val="16"/>
                                </w:rPr>
                              </w:pPr>
                            </w:p>
                          </w:txbxContent>
                        </wps:txbx>
                        <wps:bodyPr rot="0" vert="horz" wrap="square" lIns="0" tIns="0" rIns="0" bIns="0" anchor="t" anchorCtr="0" upright="1">
                          <a:noAutofit/>
                        </wps:bodyPr>
                      </wps:wsp>
                      <wps:wsp>
                        <wps:cNvPr id="2937" name="Text Box 3844"/>
                        <wps:cNvSpPr txBox="1">
                          <a:spLocks noChangeArrowheads="1"/>
                        </wps:cNvSpPr>
                        <wps:spPr bwMode="auto">
                          <a:xfrm>
                            <a:off x="628153" y="262393"/>
                            <a:ext cx="523875" cy="1555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FBD66DD" w14:textId="57167420" w:rsidR="00D24948" w:rsidRDefault="00D24948" w:rsidP="00894C2E">
                              <w:pPr>
                                <w:snapToGrid w:val="0"/>
                                <w:rPr>
                                  <w:b/>
                                  <w:color w:val="0000FF"/>
                                  <w:sz w:val="16"/>
                                </w:rPr>
                              </w:pPr>
                              <w:r>
                                <w:rPr>
                                  <w:rFonts w:hint="eastAsia"/>
                                  <w:b/>
                                  <w:color w:val="0000FF"/>
                                  <w:sz w:val="16"/>
                                  <w:highlight w:val="lightGray"/>
                                </w:rPr>
                                <w:t>U</w:t>
                              </w:r>
                              <w:r>
                                <w:rPr>
                                  <w:b/>
                                  <w:color w:val="0000FF"/>
                                  <w:sz w:val="16"/>
                                  <w:highlight w:val="lightGray"/>
                                </w:rPr>
                                <w:t>ser ID</w:t>
                              </w:r>
                            </w:p>
                            <w:p w14:paraId="401FEDC6" w14:textId="77777777" w:rsidR="00D24948" w:rsidRDefault="00D24948" w:rsidP="00894C2E">
                              <w:pPr>
                                <w:snapToGrid w:val="0"/>
                                <w:rPr>
                                  <w:b/>
                                  <w:color w:val="0000FF"/>
                                  <w:sz w:val="16"/>
                                </w:rPr>
                              </w:pPr>
                            </w:p>
                          </w:txbxContent>
                        </wps:txbx>
                        <wps:bodyPr rot="0" vert="horz" wrap="square" lIns="0" tIns="0" rIns="0" bIns="0" anchor="t" anchorCtr="0" upright="1">
                          <a:noAutofit/>
                        </wps:bodyPr>
                      </wps:wsp>
                      <wps:wsp>
                        <wps:cNvPr id="2938" name="Text Box 3848"/>
                        <wps:cNvSpPr txBox="1">
                          <a:spLocks noChangeArrowheads="1"/>
                        </wps:cNvSpPr>
                        <wps:spPr bwMode="auto">
                          <a:xfrm>
                            <a:off x="1216550" y="262393"/>
                            <a:ext cx="866761" cy="14317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3F19554" w14:textId="30B8A37A" w:rsidR="00D24948" w:rsidRDefault="00D24948" w:rsidP="00894C2E">
                              <w:pPr>
                                <w:snapToGrid w:val="0"/>
                                <w:rPr>
                                  <w:b/>
                                  <w:color w:val="0000FF"/>
                                  <w:sz w:val="16"/>
                                </w:rPr>
                              </w:pPr>
                              <w:r>
                                <w:rPr>
                                  <w:rFonts w:hint="eastAsia"/>
                                  <w:b/>
                                  <w:color w:val="0000FF"/>
                                  <w:sz w:val="16"/>
                                  <w:highlight w:val="lightGray"/>
                                </w:rPr>
                                <w:t>Occur</w:t>
                              </w:r>
                              <w:r>
                                <w:rPr>
                                  <w:b/>
                                  <w:color w:val="0000FF"/>
                                  <w:sz w:val="16"/>
                                  <w:highlight w:val="lightGray"/>
                                </w:rPr>
                                <w:t>r</w:t>
                              </w:r>
                              <w:r>
                                <w:rPr>
                                  <w:rFonts w:hint="eastAsia"/>
                                  <w:b/>
                                  <w:color w:val="0000FF"/>
                                  <w:sz w:val="16"/>
                                  <w:highlight w:val="lightGray"/>
                                </w:rPr>
                                <w:t>enc</w:t>
                              </w:r>
                              <w:r>
                                <w:rPr>
                                  <w:b/>
                                  <w:color w:val="0000FF"/>
                                  <w:sz w:val="16"/>
                                  <w:highlight w:val="lightGray"/>
                                </w:rPr>
                                <w:t>e Time</w:t>
                              </w:r>
                            </w:p>
                            <w:p w14:paraId="05FA8D8A" w14:textId="77777777" w:rsidR="00D24948" w:rsidRDefault="00D24948" w:rsidP="00894C2E">
                              <w:pPr>
                                <w:snapToGrid w:val="0"/>
                                <w:rPr>
                                  <w:b/>
                                  <w:color w:val="0000FF"/>
                                  <w:sz w:val="16"/>
                                </w:rPr>
                              </w:pPr>
                            </w:p>
                          </w:txbxContent>
                        </wps:txbx>
                        <wps:bodyPr rot="0" vert="horz" wrap="square" lIns="0" tIns="0" rIns="0" bIns="0" anchor="t" anchorCtr="0" upright="1">
                          <a:noAutofit/>
                        </wps:bodyPr>
                      </wps:wsp>
                    </wpg:wgp>
                  </a:graphicData>
                </a:graphic>
                <wp14:sizeRelH relativeFrom="margin">
                  <wp14:pctWidth>0</wp14:pctWidth>
                </wp14:sizeRelH>
              </wp:anchor>
            </w:drawing>
          </mc:Choice>
          <mc:Fallback>
            <w:pict>
              <v:group w14:anchorId="46BEC3E6" id="グループ化 2920" o:spid="_x0000_s1175" style="position:absolute;margin-left:-.8pt;margin-top:5.9pt;width:422.6pt;height:32.9pt;z-index:251662381;mso-width-relative:margin" coordsize="53673,41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">
                <v:roundrect id="AutoShape 3835" o:spid="_x0000_s1176" style="position:absolute;left:2544;width:4400;height:1257;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" filled="f" strokecolor="red">
                  <v:textbox inset="1mm,1mm,1mm,1mm"/>
                </v:roundrect>
                <v:roundrect id="AutoShape 3836" o:spid="_x0000_s1177" style="position:absolute;left:7553;width:572;height:1257;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" filled="f" strokecolor="red">
                  <v:textbox inset="1mm,1mm,1mm,1mm"/>
                </v:roundrect>
                <v:roundrect id="AutoShape 3837" o:spid="_x0000_s1178" style="position:absolute;left:8348;width:13907;height:1257;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" filled="f" strokecolor="red">
                  <v:textbox inset="1mm,1mm,1mm,1mm"/>
                </v:roundrect>
                <v:line id="Line 3842" o:spid="_x0000_s1179" style="position:absolute;flip:y;visibility:visible;mso-wrap-style:square" from="2544,1096" to="3737,24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">
                  <v:stroke endarrow="block" endarrowwidth="narrow" endarrowlength="short"/>
                </v:line>
                <v:line id="Line 3846" o:spid="_x0000_s1180" style="position:absolute;flip:x y;visibility:visible;mso-wrap-style:square" from="7855,1096" to="8871,24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">
                  <v:stroke endarrow="block" endarrowwidth="narrow" endarrowlength="short"/>
                </v:line>
                <v:line id="Line 3850" o:spid="_x0000_s1181" style="position:absolute;flip:x y;visibility:visible;mso-wrap-style:square" from="12466,1096" to="13405,25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">
                  <v:stroke endarrow="block" endarrowwidth="narrow" endarrowlength="short"/>
                </v:line>
                <v:line id="Line 3854" o:spid="_x0000_s1182" style="position:absolute;flip:x y;visibility:visible;mso-wrap-style:square" from="24871,1096" to="25841,24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">
                  <v:stroke endarrow="block" endarrowwidth="narrow" endarrowlength="short"/>
                </v:line>
                <v:roundrect id="AutoShape 3838" o:spid="_x0000_s1183" style="position:absolute;left:22502;width:20912;height:1174;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" filled="f" strokecolor="red">
                  <v:textbox inset="1mm,1mm,1mm,1mm"/>
                </v:roundrect>
                <v:roundrect id="AutoShape 3838" o:spid="_x0000_s1184" style="position:absolute;left:43652;width:1772;height:1212;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" filled="f" strokecolor="red">
                  <v:textbox inset="1mm,1mm,1mm,1mm"/>
                </v:roundrect>
                <v:line id="Line 3854" o:spid="_x0000_s1185" style="position:absolute;flip:y;visibility:visible;mso-wrap-style:square" from="43096,1017" to="44124,23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">
                  <v:stroke endarrow="block" endarrowwidth="narrow" endarrowlength="short"/>
                </v:line>
                <v:roundrect id="AutoShape 3838" o:spid="_x0000_s1186" style="position:absolute;left:45640;width:1829;height:1174;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" filled="f" strokecolor="red">
                  <v:textbox inset="1mm,1mm,1mm,1mm"/>
                </v:roundrect>
                <v:line id="Line 3854" o:spid="_x0000_s1187" style="position:absolute;flip:x y;visibility:visible;mso-wrap-style:square" from="46419,1017" to="47308,22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">
                  <v:stroke endarrow="block" endarrowwidth="narrow" endarrowlength="short"/>
                </v:line>
                <v:shape id="Text Box 3852" o:spid="_x0000_s1188" type="#_x0000_t202" style="position:absolute;left:36496;top:2544;width:8922;height:15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" filled="f" stroked="f">
                  <v:textbox inset="0,0,0,0">
                    <w:txbxContent>
                      <w:p w14:paraId="2118FFC1" w14:textId="4E77D53F" w:rsidR="00D24948" w:rsidRDefault="00D24948" w:rsidP="00894C2E">
                        <w:pPr>
                          <w:snapToGrid w:val="0"/>
                          <w:rPr>
                            <w:b/>
                            <w:color w:val="0000FF"/>
                            <w:sz w:val="16"/>
                          </w:rPr>
                        </w:pPr>
                        <w:r>
                          <w:rPr>
                            <w:rFonts w:hint="eastAsia"/>
                            <w:b/>
                            <w:color w:val="0000FF"/>
                            <w:sz w:val="16"/>
                            <w:highlight w:val="lightGray"/>
                          </w:rPr>
                          <w:t>Status Code</w:t>
                        </w:r>
                      </w:p>
                      <w:p w14:paraId="571858C4" w14:textId="77777777" w:rsidR="00D24948" w:rsidRDefault="00D24948" w:rsidP="00894C2E">
                        <w:pPr>
                          <w:snapToGrid w:val="0"/>
                          <w:rPr>
                            <w:b/>
                            <w:color w:val="0000FF"/>
                            <w:sz w:val="16"/>
                          </w:rPr>
                        </w:pPr>
                      </w:p>
                    </w:txbxContent>
                  </v:textbox>
                </v:shape>
                <v:shape id="Text Box 3852" o:spid="_x0000_s1189" type="#_x0000_t202" style="position:absolute;left:45799;top:2544;width:7874;height:14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" filled="f" stroked="f">
                  <v:textbox inset="0,0,0,0">
                    <w:txbxContent>
                      <w:p w14:paraId="5C12463F" w14:textId="6814AC1A" w:rsidR="00D24948" w:rsidRDefault="00D24948" w:rsidP="00894C2E">
                        <w:pPr>
                          <w:snapToGrid w:val="0"/>
                          <w:rPr>
                            <w:b/>
                            <w:color w:val="0000FF"/>
                            <w:sz w:val="16"/>
                          </w:rPr>
                        </w:pPr>
                        <w:r>
                          <w:rPr>
                            <w:b/>
                            <w:color w:val="0000FF"/>
                            <w:sz w:val="16"/>
                            <w:highlight w:val="lightGray"/>
                          </w:rPr>
                          <w:t>Data Length</w:t>
                        </w:r>
                      </w:p>
                    </w:txbxContent>
                  </v:textbox>
                </v:shape>
                <v:shape id="Text Box 3852" o:spid="_x0000_s1190" type="#_x0000_t202" style="position:absolute;left:24012;top:2623;width:7158;height:13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" filled="f" stroked="f">
                  <v:textbox inset="0,0,0,0">
                    <w:txbxContent>
                      <w:p w14:paraId="441DC012" w14:textId="40F07114" w:rsidR="00D24948" w:rsidRDefault="00D24948" w:rsidP="00894C2E">
                        <w:pPr>
                          <w:snapToGrid w:val="0"/>
                          <w:rPr>
                            <w:b/>
                            <w:color w:val="0000FF"/>
                            <w:sz w:val="16"/>
                          </w:rPr>
                        </w:pPr>
                        <w:r>
                          <w:rPr>
                            <w:rFonts w:hint="eastAsia"/>
                            <w:b/>
                            <w:color w:val="0000FF"/>
                            <w:sz w:val="16"/>
                            <w:highlight w:val="lightGray"/>
                          </w:rPr>
                          <w:t>HTTP Header</w:t>
                        </w:r>
                      </w:p>
                      <w:p w14:paraId="445E3C91" w14:textId="77777777" w:rsidR="00D24948" w:rsidRDefault="00D24948" w:rsidP="00894C2E">
                        <w:pPr>
                          <w:snapToGrid w:val="0"/>
                          <w:rPr>
                            <w:b/>
                            <w:color w:val="0000FF"/>
                            <w:sz w:val="16"/>
                          </w:rPr>
                        </w:pPr>
                      </w:p>
                    </w:txbxContent>
                  </v:textbox>
                </v:shape>
                <v:shape id="Text Box 3840" o:spid="_x0000_s1191" type="#_x0000_t202" style="position:absolute;top:2623;width:5632;height:15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" filled="f" stroked="f">
                  <v:textbox inset="0,0,0,0">
                    <w:txbxContent>
                      <w:p w14:paraId="6E467232" w14:textId="1917D32B" w:rsidR="00D24948" w:rsidRDefault="00D24948" w:rsidP="00894C2E">
                        <w:pPr>
                          <w:snapToGrid w:val="0"/>
                          <w:rPr>
                            <w:b/>
                            <w:color w:val="0000FF"/>
                            <w:sz w:val="16"/>
                          </w:rPr>
                        </w:pPr>
                        <w:r>
                          <w:rPr>
                            <w:rFonts w:hint="eastAsia"/>
                            <w:b/>
                            <w:color w:val="0000FF"/>
                            <w:sz w:val="16"/>
                            <w:highlight w:val="lightGray"/>
                          </w:rPr>
                          <w:t>IP</w:t>
                        </w:r>
                        <w:r>
                          <w:rPr>
                            <w:b/>
                            <w:color w:val="0000FF"/>
                            <w:sz w:val="16"/>
                            <w:highlight w:val="lightGray"/>
                          </w:rPr>
                          <w:t>Address</w:t>
                        </w:r>
                      </w:p>
                      <w:p w14:paraId="1F97DB1B" w14:textId="77777777" w:rsidR="00D24948" w:rsidRDefault="00D24948" w:rsidP="00894C2E">
                        <w:pPr>
                          <w:snapToGrid w:val="0"/>
                          <w:rPr>
                            <w:b/>
                            <w:color w:val="0000FF"/>
                            <w:sz w:val="16"/>
                          </w:rPr>
                        </w:pPr>
                      </w:p>
                    </w:txbxContent>
                  </v:textbox>
                </v:shape>
                <v:shape id="Text Box 3844" o:spid="_x0000_s1192" type="#_x0000_t202" style="position:absolute;left:6281;top:2623;width:5239;height:15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" filled="f" stroked="f">
                  <v:textbox inset="0,0,0,0">
                    <w:txbxContent>
                      <w:p w14:paraId="1FBD66DD" w14:textId="57167420" w:rsidR="00D24948" w:rsidRDefault="00D24948" w:rsidP="00894C2E">
                        <w:pPr>
                          <w:snapToGrid w:val="0"/>
                          <w:rPr>
                            <w:b/>
                            <w:color w:val="0000FF"/>
                            <w:sz w:val="16"/>
                          </w:rPr>
                        </w:pPr>
                        <w:r>
                          <w:rPr>
                            <w:rFonts w:hint="eastAsia"/>
                            <w:b/>
                            <w:color w:val="0000FF"/>
                            <w:sz w:val="16"/>
                            <w:highlight w:val="lightGray"/>
                          </w:rPr>
                          <w:t>U</w:t>
                        </w:r>
                        <w:r>
                          <w:rPr>
                            <w:b/>
                            <w:color w:val="0000FF"/>
                            <w:sz w:val="16"/>
                            <w:highlight w:val="lightGray"/>
                          </w:rPr>
                          <w:t>ser ID</w:t>
                        </w:r>
                      </w:p>
                      <w:p w14:paraId="401FEDC6" w14:textId="77777777" w:rsidR="00D24948" w:rsidRDefault="00D24948" w:rsidP="00894C2E">
                        <w:pPr>
                          <w:snapToGrid w:val="0"/>
                          <w:rPr>
                            <w:b/>
                            <w:color w:val="0000FF"/>
                            <w:sz w:val="16"/>
                          </w:rPr>
                        </w:pPr>
                      </w:p>
                    </w:txbxContent>
                  </v:textbox>
                </v:shape>
                <v:shape id="Text Box 3848" o:spid="_x0000_s1193" type="#_x0000_t202" style="position:absolute;left:12165;top:2623;width:8668;height:1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" filled="f" stroked="f">
                  <v:textbox inset="0,0,0,0">
                    <w:txbxContent>
                      <w:p w14:paraId="23F19554" w14:textId="30B8A37A" w:rsidR="00D24948" w:rsidRDefault="00D24948" w:rsidP="00894C2E">
                        <w:pPr>
                          <w:snapToGrid w:val="0"/>
                          <w:rPr>
                            <w:b/>
                            <w:color w:val="0000FF"/>
                            <w:sz w:val="16"/>
                          </w:rPr>
                        </w:pPr>
                        <w:r>
                          <w:rPr>
                            <w:rFonts w:hint="eastAsia"/>
                            <w:b/>
                            <w:color w:val="0000FF"/>
                            <w:sz w:val="16"/>
                            <w:highlight w:val="lightGray"/>
                          </w:rPr>
                          <w:t>Occur</w:t>
                        </w:r>
                        <w:r>
                          <w:rPr>
                            <w:b/>
                            <w:color w:val="0000FF"/>
                            <w:sz w:val="16"/>
                            <w:highlight w:val="lightGray"/>
                          </w:rPr>
                          <w:t>r</w:t>
                        </w:r>
                        <w:r>
                          <w:rPr>
                            <w:rFonts w:hint="eastAsia"/>
                            <w:b/>
                            <w:color w:val="0000FF"/>
                            <w:sz w:val="16"/>
                            <w:highlight w:val="lightGray"/>
                          </w:rPr>
                          <w:t>enc</w:t>
                        </w:r>
                        <w:r>
                          <w:rPr>
                            <w:b/>
                            <w:color w:val="0000FF"/>
                            <w:sz w:val="16"/>
                            <w:highlight w:val="lightGray"/>
                          </w:rPr>
                          <w:t>e Time</w:t>
                        </w:r>
                      </w:p>
                      <w:p w14:paraId="05FA8D8A" w14:textId="77777777" w:rsidR="00D24948" w:rsidRDefault="00D24948" w:rsidP="00894C2E">
                        <w:pPr>
                          <w:snapToGrid w:val="0"/>
                          <w:rPr>
                            <w:b/>
                            <w:color w:val="0000FF"/>
                            <w:sz w:val="16"/>
                          </w:rPr>
                        </w:pPr>
                      </w:p>
                    </w:txbxContent>
                  </v:textbox>
                </v:shape>
              </v:group>
            </w:pict>
          </mc:Fallback>
        </mc:AlternateContent>
      </w:r>
      <w:r w:rsidR="00610B9C" w:rsidRPr="00440202">
        <w:rPr>
          <w:rFonts w:ascii="Times New Roman" w:hAnsi="Times New Roman"/>
          <w:b/>
          <w:noProof/>
          <w:sz w:val="20"/>
          <w:szCs w:val="20"/>
        </w:rPr>
        <mc:AlternateContent>
          <mc:Choice Requires="wps">
            <w:drawing>
              <wp:anchor distT="0" distB="0" distL="114300" distR="114300" simplePos="0" relativeHeight="251657259" behindDoc="0" locked="0" layoutInCell="1" allowOverlap="1" wp14:anchorId="712D7C06" wp14:editId="68135255">
                <wp:simplePos x="0" y="0"/>
                <wp:positionH relativeFrom="page">
                  <wp:posOffset>1112808</wp:posOffset>
                </wp:positionH>
                <wp:positionV relativeFrom="paragraph">
                  <wp:posOffset>37765</wp:posOffset>
                </wp:positionV>
                <wp:extent cx="5723890" cy="353683"/>
                <wp:effectExtent l="0" t="0" r="10160" b="27940"/>
                <wp:wrapNone/>
                <wp:docPr id="5" name="Rectangle 79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23890" cy="353683"/>
                        </a:xfrm>
                        <a:prstGeom prst="rect">
                          <a:avLst/>
                        </a:prstGeom>
                        <a:solidFill>
                          <a:srgbClr val="FFFFFF"/>
                        </a:solidFill>
                        <a:ln w="9525">
                          <a:solidFill>
                            <a:srgbClr val="000000"/>
                          </a:solidFill>
                          <a:miter lim="800000"/>
                          <a:headEnd/>
                          <a:tailEnd/>
                        </a:ln>
                      </wps:spPr>
                      <wps:txbx>
                        <w:txbxContent>
                          <w:p w14:paraId="09C0CC52" w14:textId="64178302" w:rsidR="00D24948" w:rsidRPr="00610B9C" w:rsidRDefault="00D24948" w:rsidP="006B6890">
                            <w:pPr>
                              <w:snapToGrid w:val="0"/>
                              <w:jc w:val="left"/>
                              <w:rPr>
                                <w:sz w:val="16"/>
                              </w:rPr>
                            </w:pPr>
                            <w:r w:rsidRPr="006250CE">
                              <w:rPr>
                                <w:sz w:val="16"/>
                              </w:rPr>
                              <w:t>127.0.0.1 - - [17/Apr/2020:08:57:29 +0900] "GET /portal/management/health HTTP/1.1" 200 32</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2D7C06" id="_x0000_s1194" style="position:absolute;margin-left:87.6pt;margin-top:2.95pt;width:450.7pt;height:27.85pt;z-index:251657259;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">
                <v:textbox inset="1mm,1mm,1mm,1mm">
                  <w:txbxContent>
                    <w:p w14:paraId="09C0CC52" w14:textId="64178302" w:rsidR="00D24948" w:rsidRPr="00610B9C" w:rsidRDefault="00D24948" w:rsidP="006B6890">
                      <w:pPr>
                        <w:snapToGrid w:val="0"/>
                        <w:jc w:val="left"/>
                        <w:rPr>
                          <w:sz w:val="16"/>
                        </w:rPr>
                      </w:pPr>
                      <w:r w:rsidRPr="006250CE">
                        <w:rPr>
                          <w:sz w:val="16"/>
                        </w:rPr>
                        <w:t>127.0.0.1 - - [17/Apr/2020:08:57:29 +0900] "GET /portal/management/health HTTP/1.1" 200 32</w:t>
                      </w:r>
                    </w:p>
                  </w:txbxContent>
                </v:textbox>
                <w10:wrap anchorx="page"/>
              </v:rect>
            </w:pict>
          </mc:Fallback>
        </mc:AlternateContent>
      </w:r>
    </w:p>
    <w:p w14:paraId="4C56D51A" w14:textId="05461770" w:rsidR="006B6890" w:rsidRDefault="006B6890" w:rsidP="006B6890">
      <w:pPr>
        <w:jc w:val="left"/>
        <w:rPr>
          <w:rFonts w:ascii="Times New Roman" w:hAnsi="Times New Roman"/>
          <w:szCs w:val="20"/>
        </w:rPr>
      </w:pPr>
    </w:p>
    <w:p w14:paraId="4767CFC1" w14:textId="77777777" w:rsidR="00894C2E" w:rsidRPr="00440202" w:rsidRDefault="00894C2E" w:rsidP="006B6890">
      <w:pPr>
        <w:jc w:val="left"/>
        <w:rPr>
          <w:rFonts w:ascii="Times New Roman" w:hAnsi="Times New Roman"/>
          <w:szCs w:val="20"/>
        </w:rPr>
      </w:pPr>
    </w:p>
    <w:p w14:paraId="3A3A2275" w14:textId="41383C04" w:rsidR="006B6890" w:rsidRPr="00440202" w:rsidRDefault="006B6890" w:rsidP="00031B53">
      <w:pPr>
        <w:pStyle w:val="a6"/>
        <w:rPr>
          <w:lang w:val="en-CA"/>
        </w:rPr>
      </w:pPr>
      <w:r w:rsidRPr="00440202">
        <w:t xml:space="preserve">Figure </w:t>
      </w:r>
      <w:r w:rsidRPr="00440202">
        <w:fldChar w:fldCharType="begin"/>
      </w:r>
      <w:r w:rsidRPr="00440202">
        <w:instrText xml:space="preserve"> STYLEREF 1 \s </w:instrText>
      </w:r>
      <w:r w:rsidRPr="00440202">
        <w:fldChar w:fldCharType="separate"/>
      </w:r>
      <w:r>
        <w:rPr>
          <w:noProof/>
        </w:rPr>
        <w:t>4</w:t>
      </w:r>
      <w:r w:rsidRPr="00440202">
        <w:fldChar w:fldCharType="end"/>
      </w:r>
      <w:r w:rsidRPr="00440202">
        <w:noBreakHyphen/>
      </w:r>
      <w:r w:rsidRPr="00440202">
        <w:fldChar w:fldCharType="begin"/>
      </w:r>
      <w:r w:rsidRPr="00440202">
        <w:instrText xml:space="preserve"> SEQ Figure \* ARABIC \s 1 </w:instrText>
      </w:r>
      <w:r w:rsidRPr="00440202">
        <w:fldChar w:fldCharType="separate"/>
      </w:r>
      <w:r w:rsidR="00676988">
        <w:rPr>
          <w:noProof/>
        </w:rPr>
        <w:t>4</w:t>
      </w:r>
      <w:r w:rsidRPr="00440202">
        <w:fldChar w:fldCharType="end"/>
      </w:r>
      <w:r w:rsidRPr="00440202">
        <w:t xml:space="preserve"> Output format for </w:t>
      </w:r>
      <w:r w:rsidR="00953318" w:rsidRPr="00953318">
        <w:t>management_access</w:t>
      </w:r>
      <w:r w:rsidRPr="0079123B">
        <w:t>.log</w:t>
      </w:r>
    </w:p>
    <w:p w14:paraId="6348BE70" w14:textId="77777777" w:rsidR="006B6890" w:rsidRPr="00440202" w:rsidRDefault="006B6890" w:rsidP="006B6890">
      <w:pPr>
        <w:ind w:leftChars="-5" w:hangingChars="5" w:hanging="10"/>
        <w:jc w:val="left"/>
        <w:rPr>
          <w:rFonts w:ascii="Times New Roman" w:hAnsi="Times New Roman"/>
          <w:b/>
          <w:sz w:val="20"/>
          <w:szCs w:val="20"/>
          <w:lang w:val="en-CA"/>
        </w:rPr>
      </w:pPr>
    </w:p>
    <w:p w14:paraId="78BECA04" w14:textId="3FA5BDFA" w:rsidR="006B6890" w:rsidRPr="00440202" w:rsidRDefault="006B6890" w:rsidP="00031B53">
      <w:pPr>
        <w:pStyle w:val="a6"/>
        <w:rPr>
          <w:lang w:val="en-CA"/>
        </w:rPr>
      </w:pPr>
      <w:r w:rsidRPr="00440202">
        <w:t xml:space="preserve">Table </w:t>
      </w:r>
      <w:r w:rsidRPr="00440202">
        <w:fldChar w:fldCharType="begin"/>
      </w:r>
      <w:r w:rsidRPr="00440202">
        <w:instrText xml:space="preserve"> STYLEREF 1 \s </w:instrText>
      </w:r>
      <w:r w:rsidRPr="00440202">
        <w:fldChar w:fldCharType="separate"/>
      </w:r>
      <w:r w:rsidR="005114ED">
        <w:rPr>
          <w:noProof/>
        </w:rPr>
        <w:t>4</w:t>
      </w:r>
      <w:r w:rsidRPr="00440202">
        <w:fldChar w:fldCharType="end"/>
      </w:r>
      <w:r w:rsidRPr="00440202">
        <w:noBreakHyphen/>
      </w:r>
      <w:r w:rsidRPr="00440202">
        <w:fldChar w:fldCharType="begin"/>
      </w:r>
      <w:r w:rsidRPr="00440202">
        <w:instrText xml:space="preserve"> SEQ Table \* ARABIC \s 1 </w:instrText>
      </w:r>
      <w:r w:rsidRPr="00440202">
        <w:fldChar w:fldCharType="separate"/>
      </w:r>
      <w:r w:rsidR="005114ED">
        <w:rPr>
          <w:noProof/>
        </w:rPr>
        <w:t>4</w:t>
      </w:r>
      <w:r w:rsidRPr="00440202">
        <w:fldChar w:fldCharType="end"/>
      </w:r>
      <w:r w:rsidRPr="00440202">
        <w:t xml:space="preserve"> </w:t>
      </w:r>
      <w:r w:rsidRPr="00440202">
        <w:rPr>
          <w:lang w:eastAsia="ja-JP"/>
        </w:rPr>
        <w:t xml:space="preserve">Description for </w:t>
      </w:r>
      <w:r w:rsidR="00953318" w:rsidRPr="00953318">
        <w:t>management_access</w:t>
      </w:r>
      <w:r w:rsidRPr="0079123B">
        <w:t>.log</w:t>
      </w:r>
    </w:p>
    <w:tbl>
      <w:tblPr>
        <w:tblW w:w="9015" w:type="dxa"/>
        <w:tblInd w:w="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34"/>
        <w:gridCol w:w="2551"/>
        <w:gridCol w:w="5930"/>
      </w:tblGrid>
      <w:tr w:rsidR="006B6890" w:rsidRPr="00440202" w14:paraId="6748ADBE" w14:textId="77777777" w:rsidTr="00E9594A">
        <w:trPr>
          <w:trHeight w:val="340"/>
        </w:trPr>
        <w:tc>
          <w:tcPr>
            <w:tcW w:w="534" w:type="dxa"/>
            <w:shd w:val="clear" w:color="auto" w:fill="C0C0C0"/>
            <w:vAlign w:val="center"/>
          </w:tcPr>
          <w:p w14:paraId="4A58FAE8" w14:textId="77777777" w:rsidR="006B6890" w:rsidRPr="00440202" w:rsidRDefault="006B6890" w:rsidP="00E9594A">
            <w:pPr>
              <w:rPr>
                <w:rFonts w:ascii="Times New Roman" w:hAnsi="Times New Roman"/>
                <w:sz w:val="16"/>
                <w:szCs w:val="20"/>
              </w:rPr>
            </w:pPr>
            <w:r w:rsidRPr="00440202">
              <w:rPr>
                <w:rFonts w:ascii="Times New Roman" w:hAnsi="Times New Roman"/>
                <w:sz w:val="16"/>
                <w:szCs w:val="20"/>
              </w:rPr>
              <w:t>No.</w:t>
            </w:r>
          </w:p>
        </w:tc>
        <w:tc>
          <w:tcPr>
            <w:tcW w:w="2551" w:type="dxa"/>
            <w:shd w:val="clear" w:color="auto" w:fill="C0C0C0"/>
            <w:vAlign w:val="center"/>
          </w:tcPr>
          <w:p w14:paraId="529E6F12" w14:textId="77777777" w:rsidR="006B6890" w:rsidRPr="00440202" w:rsidRDefault="006B6890" w:rsidP="00E9594A">
            <w:pPr>
              <w:rPr>
                <w:rFonts w:ascii="Times New Roman" w:hAnsi="Times New Roman"/>
                <w:sz w:val="16"/>
                <w:szCs w:val="20"/>
              </w:rPr>
            </w:pPr>
            <w:r w:rsidRPr="00440202">
              <w:rPr>
                <w:rFonts w:ascii="Times New Roman" w:hAnsi="Times New Roman"/>
                <w:sz w:val="16"/>
                <w:szCs w:val="20"/>
              </w:rPr>
              <w:t>Item</w:t>
            </w:r>
          </w:p>
        </w:tc>
        <w:tc>
          <w:tcPr>
            <w:tcW w:w="5930" w:type="dxa"/>
            <w:shd w:val="clear" w:color="auto" w:fill="C0C0C0"/>
            <w:vAlign w:val="center"/>
          </w:tcPr>
          <w:p w14:paraId="2317E8BF" w14:textId="77777777" w:rsidR="006B6890" w:rsidRPr="00440202" w:rsidRDefault="006B6890" w:rsidP="00E9594A">
            <w:pPr>
              <w:rPr>
                <w:rFonts w:ascii="Times New Roman" w:eastAsia="ＭＳ Ｐ明朝" w:hAnsi="Times New Roman"/>
                <w:sz w:val="16"/>
                <w:szCs w:val="20"/>
              </w:rPr>
            </w:pPr>
            <w:r w:rsidRPr="00440202">
              <w:rPr>
                <w:rFonts w:ascii="Times New Roman" w:hAnsi="Times New Roman"/>
                <w:sz w:val="16"/>
                <w:szCs w:val="20"/>
              </w:rPr>
              <w:t>Explanation</w:t>
            </w:r>
          </w:p>
        </w:tc>
      </w:tr>
      <w:tr w:rsidR="00676988" w:rsidRPr="00440202" w14:paraId="2C7A1C21" w14:textId="77777777" w:rsidTr="00E9594A">
        <w:tc>
          <w:tcPr>
            <w:tcW w:w="534" w:type="dxa"/>
          </w:tcPr>
          <w:p w14:paraId="58286EDB" w14:textId="67DA2C13" w:rsidR="00676988" w:rsidRPr="00440202" w:rsidRDefault="00676988" w:rsidP="00676988">
            <w:pPr>
              <w:rPr>
                <w:rFonts w:ascii="Times New Roman" w:eastAsia="ＭＳ Ｐ明朝" w:hAnsi="Times New Roman"/>
                <w:sz w:val="16"/>
                <w:szCs w:val="20"/>
              </w:rPr>
            </w:pPr>
            <w:r w:rsidRPr="00B51DA0">
              <w:rPr>
                <w:rFonts w:ascii="Times New Roman" w:eastAsia="ＭＳ Ｐ明朝" w:hAnsi="Times New Roman" w:hint="eastAsia"/>
                <w:sz w:val="16"/>
                <w:szCs w:val="16"/>
              </w:rPr>
              <w:t>1</w:t>
            </w:r>
          </w:p>
        </w:tc>
        <w:tc>
          <w:tcPr>
            <w:tcW w:w="2551" w:type="dxa"/>
          </w:tcPr>
          <w:p w14:paraId="22319A6E" w14:textId="37D9D661" w:rsidR="00676988" w:rsidRPr="00440202" w:rsidRDefault="00676988" w:rsidP="00676988">
            <w:pPr>
              <w:rPr>
                <w:rFonts w:ascii="Times New Roman" w:hAnsi="Times New Roman"/>
                <w:kern w:val="0"/>
                <w:sz w:val="18"/>
                <w:szCs w:val="20"/>
                <w:lang w:val="en-GB"/>
              </w:rPr>
            </w:pPr>
            <w:r w:rsidRPr="00BB4532">
              <w:rPr>
                <w:rFonts w:ascii="Times New Roman" w:hAnsi="Times New Roman" w:hint="eastAsia"/>
                <w:kern w:val="0"/>
                <w:sz w:val="16"/>
                <w:szCs w:val="16"/>
                <w:lang w:val="en-GB"/>
              </w:rPr>
              <w:t>I</w:t>
            </w:r>
            <w:r w:rsidRPr="00BB4532">
              <w:rPr>
                <w:rFonts w:ascii="Times New Roman" w:hAnsi="Times New Roman"/>
                <w:kern w:val="0"/>
                <w:sz w:val="16"/>
                <w:szCs w:val="16"/>
                <w:lang w:val="en-GB"/>
              </w:rPr>
              <w:t>P Address</w:t>
            </w:r>
          </w:p>
        </w:tc>
        <w:tc>
          <w:tcPr>
            <w:tcW w:w="5930" w:type="dxa"/>
          </w:tcPr>
          <w:p w14:paraId="63FE43C1" w14:textId="3B021C48" w:rsidR="00676988" w:rsidRPr="00440202" w:rsidRDefault="00676988" w:rsidP="00676988">
            <w:pPr>
              <w:rPr>
                <w:rFonts w:ascii="Times New Roman" w:eastAsia="ＭＳ Ｐ明朝" w:hAnsi="Times New Roman"/>
                <w:sz w:val="16"/>
                <w:szCs w:val="20"/>
              </w:rPr>
            </w:pPr>
            <w:r>
              <w:rPr>
                <w:rFonts w:ascii="Times New Roman" w:eastAsia="ＭＳ Ｐ明朝" w:hAnsi="Times New Roman" w:hint="eastAsia"/>
                <w:sz w:val="16"/>
                <w:szCs w:val="16"/>
                <w:lang w:val="en-GB"/>
              </w:rPr>
              <w:t>Show</w:t>
            </w:r>
            <w:r w:rsidRPr="00C772F2">
              <w:rPr>
                <w:rFonts w:ascii="Times New Roman" w:eastAsia="ＭＳ Ｐ明朝" w:hAnsi="Times New Roman"/>
                <w:sz w:val="16"/>
                <w:szCs w:val="16"/>
              </w:rPr>
              <w:t>s IP address or remote host name of the access source that accessed Portal Server.</w:t>
            </w:r>
          </w:p>
        </w:tc>
      </w:tr>
      <w:tr w:rsidR="00676988" w:rsidRPr="00440202" w14:paraId="546D683E" w14:textId="77777777" w:rsidTr="00E9594A">
        <w:tc>
          <w:tcPr>
            <w:tcW w:w="534" w:type="dxa"/>
          </w:tcPr>
          <w:p w14:paraId="08EE618F" w14:textId="5B03D637" w:rsidR="00676988" w:rsidRPr="00440202" w:rsidRDefault="00676988" w:rsidP="00676988">
            <w:pPr>
              <w:rPr>
                <w:rFonts w:ascii="Times New Roman" w:eastAsia="ＭＳ Ｐ明朝" w:hAnsi="Times New Roman"/>
                <w:sz w:val="16"/>
                <w:szCs w:val="20"/>
              </w:rPr>
            </w:pPr>
            <w:r w:rsidRPr="00B51DA0">
              <w:rPr>
                <w:rFonts w:ascii="Times New Roman" w:eastAsia="ＭＳ Ｐ明朝" w:hAnsi="Times New Roman" w:hint="eastAsia"/>
                <w:sz w:val="16"/>
                <w:szCs w:val="16"/>
              </w:rPr>
              <w:t>2</w:t>
            </w:r>
          </w:p>
        </w:tc>
        <w:tc>
          <w:tcPr>
            <w:tcW w:w="2551" w:type="dxa"/>
          </w:tcPr>
          <w:p w14:paraId="3C216CF6" w14:textId="3D3DD093" w:rsidR="00676988" w:rsidRPr="00440202" w:rsidRDefault="00676988" w:rsidP="00676988">
            <w:pPr>
              <w:rPr>
                <w:rFonts w:ascii="Times New Roman" w:hAnsi="Times New Roman"/>
                <w:kern w:val="0"/>
                <w:sz w:val="18"/>
                <w:szCs w:val="20"/>
                <w:lang w:val="en-GB"/>
              </w:rPr>
            </w:pPr>
            <w:r>
              <w:rPr>
                <w:rFonts w:ascii="Times New Roman" w:hAnsi="Times New Roman" w:hint="eastAsia"/>
                <w:kern w:val="0"/>
                <w:sz w:val="16"/>
                <w:szCs w:val="16"/>
                <w:lang w:val="en-GB"/>
              </w:rPr>
              <w:t>Use</w:t>
            </w:r>
            <w:r>
              <w:rPr>
                <w:rFonts w:ascii="Times New Roman" w:hAnsi="Times New Roman"/>
                <w:kern w:val="0"/>
                <w:sz w:val="16"/>
                <w:szCs w:val="16"/>
                <w:lang w:val="en-GB"/>
              </w:rPr>
              <w:t>r ID</w:t>
            </w:r>
          </w:p>
        </w:tc>
        <w:tc>
          <w:tcPr>
            <w:tcW w:w="5930" w:type="dxa"/>
          </w:tcPr>
          <w:p w14:paraId="695DF42E" w14:textId="07777404" w:rsidR="00676988" w:rsidRPr="00440202" w:rsidRDefault="00676988" w:rsidP="00676988">
            <w:pPr>
              <w:rPr>
                <w:rFonts w:ascii="Times New Roman" w:eastAsia="ＭＳ Ｐ明朝" w:hAnsi="Times New Roman"/>
                <w:sz w:val="16"/>
                <w:szCs w:val="20"/>
              </w:rPr>
            </w:pPr>
            <w:r>
              <w:rPr>
                <w:rFonts w:ascii="Times New Roman" w:eastAsia="ＭＳ Ｐ明朝" w:hAnsi="Times New Roman"/>
                <w:sz w:val="16"/>
                <w:szCs w:val="16"/>
              </w:rPr>
              <w:t>Show</w:t>
            </w:r>
            <w:r w:rsidRPr="00C772F2">
              <w:rPr>
                <w:rFonts w:ascii="Times New Roman" w:eastAsia="ＭＳ Ｐ明朝" w:hAnsi="Times New Roman"/>
                <w:sz w:val="16"/>
                <w:szCs w:val="16"/>
              </w:rPr>
              <w:t>s user name of the access source that accessed Portal Server.</w:t>
            </w:r>
          </w:p>
        </w:tc>
      </w:tr>
      <w:tr w:rsidR="00676988" w:rsidRPr="00440202" w14:paraId="4A7EC098" w14:textId="77777777" w:rsidTr="00E9594A">
        <w:tc>
          <w:tcPr>
            <w:tcW w:w="534" w:type="dxa"/>
          </w:tcPr>
          <w:p w14:paraId="0CB088C5" w14:textId="0CAA846A" w:rsidR="00676988" w:rsidRPr="00440202" w:rsidRDefault="00676988" w:rsidP="00676988">
            <w:pPr>
              <w:rPr>
                <w:rFonts w:ascii="Times New Roman" w:eastAsia="ＭＳ Ｐ明朝" w:hAnsi="Times New Roman"/>
                <w:sz w:val="16"/>
                <w:szCs w:val="20"/>
              </w:rPr>
            </w:pPr>
            <w:r w:rsidRPr="00B51DA0">
              <w:rPr>
                <w:rFonts w:ascii="Times New Roman" w:eastAsia="ＭＳ Ｐ明朝" w:hAnsi="Times New Roman" w:hint="eastAsia"/>
                <w:sz w:val="16"/>
                <w:szCs w:val="16"/>
              </w:rPr>
              <w:t>3</w:t>
            </w:r>
          </w:p>
        </w:tc>
        <w:tc>
          <w:tcPr>
            <w:tcW w:w="2551" w:type="dxa"/>
          </w:tcPr>
          <w:p w14:paraId="6B7B998C" w14:textId="1BC38348" w:rsidR="00676988" w:rsidRPr="00440202" w:rsidRDefault="00A1739E" w:rsidP="00676988">
            <w:pPr>
              <w:rPr>
                <w:rFonts w:ascii="Times New Roman" w:hAnsi="Times New Roman"/>
                <w:kern w:val="0"/>
                <w:sz w:val="18"/>
                <w:szCs w:val="20"/>
                <w:lang w:val="en-GB"/>
              </w:rPr>
            </w:pPr>
            <w:r w:rsidRPr="00440202">
              <w:rPr>
                <w:rFonts w:ascii="Times New Roman" w:eastAsia="ＭＳ Ｐ明朝" w:hAnsi="Times New Roman"/>
                <w:sz w:val="16"/>
                <w:szCs w:val="20"/>
              </w:rPr>
              <w:t>Date and Time</w:t>
            </w:r>
          </w:p>
        </w:tc>
        <w:tc>
          <w:tcPr>
            <w:tcW w:w="5930" w:type="dxa"/>
          </w:tcPr>
          <w:p w14:paraId="041C7951" w14:textId="77777777" w:rsidR="00676988" w:rsidRDefault="00676988" w:rsidP="00676988">
            <w:pPr>
              <w:rPr>
                <w:rFonts w:ascii="Times New Roman" w:eastAsia="ＭＳ Ｐ明朝" w:hAnsi="Times New Roman"/>
                <w:sz w:val="16"/>
                <w:szCs w:val="16"/>
              </w:rPr>
            </w:pPr>
            <w:r w:rsidRPr="00A4280D">
              <w:rPr>
                <w:rFonts w:ascii="Times New Roman" w:eastAsia="ＭＳ Ｐ明朝" w:hAnsi="Times New Roman"/>
                <w:sz w:val="16"/>
                <w:szCs w:val="16"/>
              </w:rPr>
              <w:t xml:space="preserve">Shows time user accesses Portal Server in format of </w:t>
            </w:r>
          </w:p>
          <w:p w14:paraId="7FBE8199" w14:textId="14F652DB" w:rsidR="00676988" w:rsidRPr="00440202" w:rsidRDefault="00676988" w:rsidP="00676988">
            <w:pPr>
              <w:rPr>
                <w:rFonts w:ascii="Times New Roman" w:eastAsia="ＭＳ Ｐ明朝" w:hAnsi="Times New Roman"/>
                <w:sz w:val="16"/>
                <w:szCs w:val="20"/>
              </w:rPr>
            </w:pPr>
            <w:r w:rsidRPr="00A4280D">
              <w:rPr>
                <w:rFonts w:ascii="Times New Roman" w:eastAsia="ＭＳ Ｐ明朝" w:hAnsi="Times New Roman"/>
                <w:sz w:val="16"/>
                <w:szCs w:val="16"/>
              </w:rPr>
              <w:t>"</w:t>
            </w:r>
            <w:r w:rsidR="00A1739E" w:rsidRPr="00A1739E">
              <w:rPr>
                <w:rFonts w:ascii="Times New Roman" w:eastAsia="ＭＳ Ｐ明朝" w:hAnsi="Times New Roman"/>
                <w:sz w:val="16"/>
                <w:szCs w:val="16"/>
              </w:rPr>
              <w:t>yyyy/MM/dd HH:mm:ss</w:t>
            </w:r>
            <w:r w:rsidRPr="00A4280D">
              <w:rPr>
                <w:rFonts w:ascii="Times New Roman" w:eastAsia="ＭＳ Ｐ明朝" w:hAnsi="Times New Roman"/>
                <w:sz w:val="16"/>
                <w:szCs w:val="16"/>
              </w:rPr>
              <w:t>" and the time gap from G.M.T.</w:t>
            </w:r>
          </w:p>
        </w:tc>
      </w:tr>
      <w:tr w:rsidR="00676988" w:rsidRPr="00440202" w14:paraId="31E48B3C" w14:textId="77777777" w:rsidTr="00E9594A">
        <w:tc>
          <w:tcPr>
            <w:tcW w:w="534" w:type="dxa"/>
          </w:tcPr>
          <w:p w14:paraId="7744FC47" w14:textId="2B04FEF1" w:rsidR="00676988" w:rsidRPr="00440202" w:rsidRDefault="00676988" w:rsidP="00676988">
            <w:pPr>
              <w:rPr>
                <w:rFonts w:ascii="Times New Roman" w:eastAsia="ＭＳ Ｐ明朝" w:hAnsi="Times New Roman"/>
                <w:sz w:val="16"/>
                <w:szCs w:val="20"/>
              </w:rPr>
            </w:pPr>
            <w:r w:rsidRPr="00B51DA0">
              <w:rPr>
                <w:rFonts w:ascii="Times New Roman" w:eastAsia="ＭＳ Ｐ明朝" w:hAnsi="Times New Roman" w:hint="eastAsia"/>
                <w:sz w:val="16"/>
                <w:szCs w:val="16"/>
              </w:rPr>
              <w:t>4</w:t>
            </w:r>
          </w:p>
        </w:tc>
        <w:tc>
          <w:tcPr>
            <w:tcW w:w="2551" w:type="dxa"/>
          </w:tcPr>
          <w:p w14:paraId="2C8F1F5D" w14:textId="79B53D03" w:rsidR="00676988" w:rsidRPr="00440202" w:rsidRDefault="00676988" w:rsidP="00676988">
            <w:pPr>
              <w:rPr>
                <w:rFonts w:ascii="Times New Roman" w:hAnsi="Times New Roman"/>
                <w:kern w:val="0"/>
                <w:sz w:val="18"/>
                <w:szCs w:val="20"/>
                <w:lang w:val="en-GB"/>
              </w:rPr>
            </w:pPr>
            <w:r w:rsidRPr="00795B06">
              <w:rPr>
                <w:rFonts w:ascii="Times New Roman" w:hAnsi="Times New Roman"/>
                <w:kern w:val="0"/>
                <w:sz w:val="16"/>
                <w:szCs w:val="16"/>
                <w:lang w:val="en-GB"/>
              </w:rPr>
              <w:t>HTTP Header</w:t>
            </w:r>
          </w:p>
        </w:tc>
        <w:tc>
          <w:tcPr>
            <w:tcW w:w="5930" w:type="dxa"/>
          </w:tcPr>
          <w:p w14:paraId="38F297A6" w14:textId="77777777" w:rsidR="00676988" w:rsidRPr="00795B06" w:rsidRDefault="00676988" w:rsidP="00676988">
            <w:pPr>
              <w:rPr>
                <w:rFonts w:ascii="Times New Roman" w:eastAsia="ＭＳ Ｐ明朝" w:hAnsi="Times New Roman"/>
                <w:sz w:val="16"/>
                <w:szCs w:val="16"/>
              </w:rPr>
            </w:pPr>
            <w:r>
              <w:rPr>
                <w:rFonts w:ascii="Times New Roman" w:eastAsia="ＭＳ Ｐ明朝" w:hAnsi="Times New Roman" w:hint="eastAsia"/>
                <w:sz w:val="16"/>
                <w:szCs w:val="16"/>
              </w:rPr>
              <w:t>Shows</w:t>
            </w:r>
            <w:r>
              <w:rPr>
                <w:rFonts w:ascii="Times New Roman" w:eastAsia="ＭＳ Ｐ明朝" w:hAnsi="Times New Roman"/>
                <w:sz w:val="16"/>
                <w:szCs w:val="16"/>
              </w:rPr>
              <w:t xml:space="preserve"> </w:t>
            </w:r>
            <w:r w:rsidRPr="00795B06">
              <w:rPr>
                <w:rFonts w:ascii="Times New Roman" w:eastAsia="ＭＳ Ｐ明朝" w:hAnsi="Times New Roman"/>
                <w:sz w:val="16"/>
                <w:szCs w:val="16"/>
              </w:rPr>
              <w:t>HTTP Header</w:t>
            </w:r>
            <w:r>
              <w:rPr>
                <w:rFonts w:ascii="Times New Roman" w:eastAsia="ＭＳ Ｐ明朝" w:hAnsi="Times New Roman" w:hint="eastAsia"/>
                <w:sz w:val="16"/>
                <w:szCs w:val="16"/>
              </w:rPr>
              <w:t>.</w:t>
            </w:r>
          </w:p>
          <w:p w14:paraId="4DB08303" w14:textId="77777777" w:rsidR="00676988" w:rsidRPr="00795B06" w:rsidRDefault="00676988" w:rsidP="00676988">
            <w:pPr>
              <w:rPr>
                <w:rFonts w:ascii="Times New Roman" w:eastAsia="ＭＳ Ｐ明朝" w:hAnsi="Times New Roman"/>
                <w:sz w:val="16"/>
                <w:szCs w:val="16"/>
              </w:rPr>
            </w:pPr>
            <w:r w:rsidRPr="00795B06">
              <w:rPr>
                <w:rFonts w:ascii="Times New Roman" w:eastAsia="ＭＳ Ｐ明朝" w:hAnsi="Times New Roman"/>
                <w:sz w:val="16"/>
                <w:szCs w:val="16"/>
              </w:rPr>
              <w:t>Command method initiated by the client, the specified URI (Uniform Resource Identifier), and the HTTP version used are recorded.</w:t>
            </w:r>
          </w:p>
          <w:p w14:paraId="0FA6676E" w14:textId="77777777" w:rsidR="00676988" w:rsidRDefault="00676988" w:rsidP="00676988">
            <w:pPr>
              <w:rPr>
                <w:rFonts w:ascii="Times New Roman" w:eastAsia="ＭＳ Ｐ明朝" w:hAnsi="Times New Roman"/>
                <w:sz w:val="16"/>
                <w:szCs w:val="16"/>
              </w:rPr>
            </w:pPr>
            <w:r w:rsidRPr="00795B06">
              <w:rPr>
                <w:rFonts w:ascii="Times New Roman" w:eastAsia="ＭＳ Ｐ明朝" w:hAnsi="Times New Roman"/>
                <w:sz w:val="16"/>
                <w:szCs w:val="16"/>
              </w:rPr>
              <w:t>"</w:t>
            </w:r>
            <w:r w:rsidRPr="00BB4532">
              <w:rPr>
                <w:rFonts w:ascii="Times New Roman" w:eastAsia="ＭＳ Ｐ明朝" w:hAnsi="Times New Roman"/>
                <w:b/>
                <w:bCs/>
                <w:sz w:val="16"/>
                <w:szCs w:val="16"/>
              </w:rPr>
              <w:t>Method</w:t>
            </w:r>
            <w:r w:rsidRPr="00795B06">
              <w:rPr>
                <w:rFonts w:ascii="Times New Roman" w:eastAsia="ＭＳ Ｐ明朝" w:hAnsi="Times New Roman"/>
                <w:sz w:val="16"/>
                <w:szCs w:val="16"/>
              </w:rPr>
              <w:t xml:space="preserve"> &lt;SP&gt; </w:t>
            </w:r>
            <w:r w:rsidRPr="00BB4532">
              <w:rPr>
                <w:rFonts w:ascii="Times New Roman" w:eastAsia="ＭＳ Ｐ明朝" w:hAnsi="Times New Roman"/>
                <w:b/>
                <w:bCs/>
                <w:sz w:val="16"/>
                <w:szCs w:val="16"/>
              </w:rPr>
              <w:t>Request-URI</w:t>
            </w:r>
            <w:r w:rsidRPr="00795B06">
              <w:rPr>
                <w:rFonts w:ascii="Times New Roman" w:eastAsia="ＭＳ Ｐ明朝" w:hAnsi="Times New Roman"/>
                <w:sz w:val="16"/>
                <w:szCs w:val="16"/>
              </w:rPr>
              <w:t xml:space="preserve"> &lt;SP&gt; </w:t>
            </w:r>
            <w:r w:rsidRPr="00BB4532">
              <w:rPr>
                <w:rFonts w:ascii="Times New Roman" w:eastAsia="ＭＳ Ｐ明朝" w:hAnsi="Times New Roman"/>
                <w:b/>
                <w:bCs/>
                <w:sz w:val="16"/>
                <w:szCs w:val="16"/>
              </w:rPr>
              <w:t>HTTP-Version</w:t>
            </w:r>
            <w:r w:rsidRPr="00795B06">
              <w:rPr>
                <w:rFonts w:ascii="Times New Roman" w:eastAsia="ＭＳ Ｐ明朝" w:hAnsi="Times New Roman"/>
                <w:sz w:val="16"/>
                <w:szCs w:val="16"/>
              </w:rPr>
              <w:t>"</w:t>
            </w:r>
          </w:p>
          <w:p w14:paraId="7DDAA047" w14:textId="77777777" w:rsidR="003176E1" w:rsidRPr="00C05A75" w:rsidRDefault="003176E1" w:rsidP="003176E1">
            <w:pPr>
              <w:rPr>
                <w:rFonts w:ascii="Times New Roman" w:eastAsia="ＭＳ Ｐ明朝" w:hAnsi="Times New Roman"/>
                <w:sz w:val="16"/>
                <w:szCs w:val="16"/>
              </w:rPr>
            </w:pPr>
            <w:r w:rsidRPr="00C05A75">
              <w:rPr>
                <w:rFonts w:ascii="Times New Roman" w:eastAsia="ＭＳ Ｐ明朝" w:hAnsi="Times New Roman"/>
                <w:sz w:val="16"/>
                <w:szCs w:val="16"/>
              </w:rPr>
              <w:t>(1)Method: GET | PUT | POST| DELETE</w:t>
            </w:r>
          </w:p>
          <w:p w14:paraId="4743C246" w14:textId="5D3BCDA1" w:rsidR="003176E1" w:rsidRPr="00C05A75" w:rsidRDefault="007E2367" w:rsidP="00C81C5F">
            <w:pPr>
              <w:ind w:firstLineChars="100" w:firstLine="160"/>
              <w:rPr>
                <w:rFonts w:ascii="Times New Roman" w:eastAsia="ＭＳ Ｐ明朝" w:hAnsi="Times New Roman"/>
                <w:sz w:val="16"/>
                <w:szCs w:val="16"/>
              </w:rPr>
            </w:pPr>
            <w:r>
              <w:rPr>
                <w:rFonts w:ascii="Times New Roman" w:eastAsia="ＭＳ Ｐ明朝" w:hAnsi="Times New Roman" w:hint="eastAsia"/>
                <w:sz w:val="16"/>
                <w:szCs w:val="16"/>
              </w:rPr>
              <w:t>(</w:t>
            </w:r>
            <w:r>
              <w:rPr>
                <w:rFonts w:ascii="Times New Roman" w:eastAsia="ＭＳ Ｐ明朝" w:hAnsi="Times New Roman"/>
                <w:sz w:val="16"/>
                <w:szCs w:val="16"/>
              </w:rPr>
              <w:t xml:space="preserve">a) </w:t>
            </w:r>
            <w:r w:rsidR="003176E1" w:rsidRPr="00C05A75">
              <w:rPr>
                <w:rFonts w:ascii="Times New Roman" w:eastAsia="ＭＳ Ｐ明朝" w:hAnsi="Times New Roman" w:hint="eastAsia"/>
                <w:sz w:val="16"/>
                <w:szCs w:val="16"/>
              </w:rPr>
              <w:t xml:space="preserve">GET    </w:t>
            </w:r>
            <w:r w:rsidR="00B8589B">
              <w:rPr>
                <w:rFonts w:ascii="Times New Roman" w:eastAsia="ＭＳ Ｐ明朝" w:hAnsi="Times New Roman" w:hint="eastAsia"/>
                <w:sz w:val="16"/>
                <w:szCs w:val="16"/>
              </w:rPr>
              <w:t>:</w:t>
            </w:r>
            <w:r w:rsidR="003176E1" w:rsidRPr="00C05A75">
              <w:rPr>
                <w:rFonts w:ascii="Times New Roman" w:eastAsia="ＭＳ Ｐ明朝" w:hAnsi="Times New Roman" w:hint="eastAsia"/>
                <w:sz w:val="16"/>
                <w:szCs w:val="16"/>
              </w:rPr>
              <w:t>Collect header and file itself</w:t>
            </w:r>
          </w:p>
          <w:p w14:paraId="0D80C249" w14:textId="6E2779B8" w:rsidR="003176E1" w:rsidRPr="00C05A75" w:rsidRDefault="007E2367" w:rsidP="00C81C5F">
            <w:pPr>
              <w:ind w:firstLineChars="100" w:firstLine="160"/>
              <w:rPr>
                <w:rFonts w:ascii="Times New Roman" w:eastAsia="ＭＳ Ｐ明朝" w:hAnsi="Times New Roman"/>
                <w:sz w:val="16"/>
                <w:szCs w:val="16"/>
              </w:rPr>
            </w:pPr>
            <w:r>
              <w:rPr>
                <w:rFonts w:ascii="Times New Roman" w:eastAsia="ＭＳ Ｐ明朝" w:hAnsi="Times New Roman"/>
                <w:sz w:val="16"/>
                <w:szCs w:val="16"/>
              </w:rPr>
              <w:t xml:space="preserve">(b) </w:t>
            </w:r>
            <w:r w:rsidR="003176E1" w:rsidRPr="00C05A75">
              <w:rPr>
                <w:rFonts w:ascii="Times New Roman" w:eastAsia="ＭＳ Ｐ明朝" w:hAnsi="Times New Roman" w:hint="eastAsia"/>
                <w:sz w:val="16"/>
                <w:szCs w:val="16"/>
              </w:rPr>
              <w:t xml:space="preserve">PUT    </w:t>
            </w:r>
            <w:r w:rsidR="00B8589B">
              <w:rPr>
                <w:rFonts w:ascii="Times New Roman" w:eastAsia="ＭＳ Ｐ明朝" w:hAnsi="Times New Roman" w:hint="eastAsia"/>
                <w:sz w:val="16"/>
                <w:szCs w:val="16"/>
              </w:rPr>
              <w:t>:</w:t>
            </w:r>
            <w:r w:rsidR="003176E1" w:rsidRPr="00C05A75">
              <w:rPr>
                <w:rFonts w:ascii="Times New Roman" w:eastAsia="ＭＳ Ｐ明朝" w:hAnsi="Times New Roman" w:hint="eastAsia"/>
                <w:sz w:val="16"/>
                <w:szCs w:val="16"/>
              </w:rPr>
              <w:t>Update file to server</w:t>
            </w:r>
          </w:p>
          <w:p w14:paraId="1FAA2F9B" w14:textId="4D7700A5" w:rsidR="003176E1" w:rsidRPr="00C05A75" w:rsidRDefault="007E2367" w:rsidP="00C81C5F">
            <w:pPr>
              <w:ind w:firstLineChars="100" w:firstLine="160"/>
              <w:rPr>
                <w:rFonts w:ascii="Times New Roman" w:eastAsia="ＭＳ Ｐ明朝" w:hAnsi="Times New Roman"/>
                <w:sz w:val="16"/>
                <w:szCs w:val="16"/>
              </w:rPr>
            </w:pPr>
            <w:r>
              <w:rPr>
                <w:rFonts w:ascii="Times New Roman" w:eastAsia="ＭＳ Ｐ明朝" w:hAnsi="Times New Roman"/>
                <w:sz w:val="16"/>
                <w:szCs w:val="16"/>
              </w:rPr>
              <w:t xml:space="preserve">(c) </w:t>
            </w:r>
            <w:r w:rsidR="003176E1" w:rsidRPr="00C05A75">
              <w:rPr>
                <w:rFonts w:ascii="Times New Roman" w:eastAsia="ＭＳ Ｐ明朝" w:hAnsi="Times New Roman" w:hint="eastAsia"/>
                <w:sz w:val="16"/>
                <w:szCs w:val="16"/>
              </w:rPr>
              <w:t xml:space="preserve">POST   </w:t>
            </w:r>
            <w:r w:rsidR="00B55AD4">
              <w:rPr>
                <w:rFonts w:ascii="Times New Roman" w:eastAsia="ＭＳ Ｐ明朝" w:hAnsi="Times New Roman" w:hint="eastAsia"/>
                <w:sz w:val="16"/>
                <w:szCs w:val="16"/>
              </w:rPr>
              <w:t>:</w:t>
            </w:r>
            <w:r w:rsidR="003176E1" w:rsidRPr="00C05A75">
              <w:rPr>
                <w:rFonts w:ascii="Times New Roman" w:eastAsia="ＭＳ Ｐ明朝" w:hAnsi="Times New Roman" w:hint="eastAsia"/>
                <w:sz w:val="16"/>
                <w:szCs w:val="16"/>
              </w:rPr>
              <w:t>Send data to server</w:t>
            </w:r>
          </w:p>
          <w:p w14:paraId="5EF112EA" w14:textId="4E5F1FBE" w:rsidR="003176E1" w:rsidRDefault="007E2367" w:rsidP="00C81C5F">
            <w:pPr>
              <w:ind w:firstLineChars="100" w:firstLine="160"/>
              <w:rPr>
                <w:rFonts w:ascii="Times New Roman" w:eastAsia="ＭＳ Ｐ明朝" w:hAnsi="Times New Roman"/>
                <w:sz w:val="16"/>
                <w:szCs w:val="16"/>
              </w:rPr>
            </w:pPr>
            <w:r>
              <w:rPr>
                <w:rFonts w:ascii="Times New Roman" w:eastAsia="ＭＳ Ｐ明朝" w:hAnsi="Times New Roman"/>
                <w:sz w:val="16"/>
                <w:szCs w:val="16"/>
              </w:rPr>
              <w:t xml:space="preserve">(d) </w:t>
            </w:r>
            <w:r w:rsidR="003176E1" w:rsidRPr="00C05A75">
              <w:rPr>
                <w:rFonts w:ascii="Times New Roman" w:eastAsia="ＭＳ Ｐ明朝" w:hAnsi="Times New Roman" w:hint="eastAsia"/>
                <w:sz w:val="16"/>
                <w:szCs w:val="16"/>
              </w:rPr>
              <w:t xml:space="preserve">DELETE </w:t>
            </w:r>
            <w:r w:rsidR="00B8589B">
              <w:rPr>
                <w:rFonts w:ascii="Times New Roman" w:eastAsia="ＭＳ Ｐ明朝" w:hAnsi="Times New Roman" w:hint="eastAsia"/>
                <w:sz w:val="16"/>
                <w:szCs w:val="16"/>
              </w:rPr>
              <w:t>:</w:t>
            </w:r>
            <w:r w:rsidR="003176E1" w:rsidRPr="00C05A75">
              <w:rPr>
                <w:rFonts w:ascii="Times New Roman" w:eastAsia="ＭＳ Ｐ明朝" w:hAnsi="Times New Roman" w:hint="eastAsia"/>
                <w:sz w:val="16"/>
                <w:szCs w:val="16"/>
              </w:rPr>
              <w:t>Delete file on server</w:t>
            </w:r>
          </w:p>
          <w:p w14:paraId="616F9165" w14:textId="77777777" w:rsidR="003176E1" w:rsidRPr="00C05A75" w:rsidRDefault="003176E1" w:rsidP="003176E1">
            <w:pPr>
              <w:rPr>
                <w:rFonts w:ascii="Times New Roman" w:eastAsia="ＭＳ Ｐ明朝" w:hAnsi="Times New Roman"/>
                <w:sz w:val="16"/>
                <w:szCs w:val="16"/>
              </w:rPr>
            </w:pPr>
            <w:r w:rsidRPr="00C05A75">
              <w:rPr>
                <w:rFonts w:ascii="Times New Roman" w:eastAsia="ＭＳ Ｐ明朝" w:hAnsi="Times New Roman"/>
                <w:sz w:val="16"/>
                <w:szCs w:val="16"/>
              </w:rPr>
              <w:t>(2)Request-URI: URI that client specified</w:t>
            </w:r>
          </w:p>
          <w:p w14:paraId="1029A93C" w14:textId="77777777" w:rsidR="003176E1" w:rsidRPr="00C05A75" w:rsidRDefault="003176E1" w:rsidP="003176E1">
            <w:pPr>
              <w:rPr>
                <w:rFonts w:ascii="Times New Roman" w:eastAsia="ＭＳ Ｐ明朝" w:hAnsi="Times New Roman"/>
                <w:sz w:val="16"/>
                <w:szCs w:val="16"/>
              </w:rPr>
            </w:pPr>
            <w:r w:rsidRPr="00C05A75">
              <w:rPr>
                <w:rFonts w:ascii="Times New Roman" w:eastAsia="ＭＳ Ｐ明朝" w:hAnsi="Times New Roman"/>
                <w:sz w:val="16"/>
                <w:szCs w:val="16"/>
              </w:rPr>
              <w:t>(3)HTTP-Version: HTTP Version</w:t>
            </w:r>
          </w:p>
          <w:p w14:paraId="09B2F819" w14:textId="294E1899" w:rsidR="003176E1" w:rsidRPr="00440202" w:rsidRDefault="003176E1" w:rsidP="003176E1">
            <w:pPr>
              <w:rPr>
                <w:rFonts w:ascii="Times New Roman" w:eastAsia="ＭＳ Ｐ明朝" w:hAnsi="Times New Roman"/>
                <w:sz w:val="16"/>
                <w:szCs w:val="20"/>
              </w:rPr>
            </w:pPr>
            <w:r w:rsidRPr="00C05A75">
              <w:rPr>
                <w:rFonts w:ascii="Times New Roman" w:eastAsia="ＭＳ Ｐ明朝" w:hAnsi="Times New Roman"/>
                <w:sz w:val="16"/>
                <w:szCs w:val="16"/>
              </w:rPr>
              <w:t>(4)&lt;SP&gt; means space</w:t>
            </w:r>
          </w:p>
        </w:tc>
      </w:tr>
      <w:tr w:rsidR="00676988" w:rsidRPr="00440202" w14:paraId="4FBAFE9C" w14:textId="77777777" w:rsidTr="00E9594A">
        <w:tc>
          <w:tcPr>
            <w:tcW w:w="534" w:type="dxa"/>
          </w:tcPr>
          <w:p w14:paraId="1F2465AA" w14:textId="74A0DE62" w:rsidR="00676988" w:rsidRPr="00440202" w:rsidRDefault="00676988" w:rsidP="00676988">
            <w:pPr>
              <w:rPr>
                <w:rFonts w:ascii="Times New Roman" w:eastAsia="ＭＳ Ｐ明朝" w:hAnsi="Times New Roman"/>
                <w:sz w:val="16"/>
                <w:szCs w:val="20"/>
              </w:rPr>
            </w:pPr>
            <w:r w:rsidRPr="00B51DA0">
              <w:rPr>
                <w:rFonts w:ascii="Times New Roman" w:eastAsia="ＭＳ Ｐ明朝" w:hAnsi="Times New Roman" w:hint="eastAsia"/>
                <w:sz w:val="16"/>
                <w:szCs w:val="16"/>
              </w:rPr>
              <w:t>5</w:t>
            </w:r>
          </w:p>
        </w:tc>
        <w:tc>
          <w:tcPr>
            <w:tcW w:w="2551" w:type="dxa"/>
          </w:tcPr>
          <w:p w14:paraId="525CFD54" w14:textId="5A803C41" w:rsidR="00676988" w:rsidRPr="00440202" w:rsidRDefault="00676988" w:rsidP="00676988">
            <w:pPr>
              <w:rPr>
                <w:rFonts w:ascii="Times New Roman" w:hAnsi="Times New Roman"/>
                <w:kern w:val="0"/>
                <w:sz w:val="18"/>
                <w:szCs w:val="20"/>
                <w:lang w:val="en-GB"/>
              </w:rPr>
            </w:pPr>
            <w:r w:rsidRPr="00795B06">
              <w:rPr>
                <w:rFonts w:ascii="Times New Roman" w:hAnsi="Times New Roman"/>
                <w:kern w:val="0"/>
                <w:sz w:val="16"/>
                <w:szCs w:val="16"/>
                <w:lang w:val="en-GB"/>
              </w:rPr>
              <w:t>Status Code</w:t>
            </w:r>
          </w:p>
        </w:tc>
        <w:tc>
          <w:tcPr>
            <w:tcW w:w="5930" w:type="dxa"/>
          </w:tcPr>
          <w:p w14:paraId="0B646A6C" w14:textId="77777777" w:rsidR="00676988" w:rsidRDefault="00676988" w:rsidP="00676988">
            <w:pPr>
              <w:rPr>
                <w:rFonts w:ascii="Times New Roman" w:eastAsia="ＭＳ Ｐ明朝" w:hAnsi="Times New Roman"/>
                <w:sz w:val="16"/>
                <w:szCs w:val="16"/>
              </w:rPr>
            </w:pPr>
            <w:r>
              <w:rPr>
                <w:rFonts w:ascii="Times New Roman" w:eastAsia="ＭＳ Ｐ明朝" w:hAnsi="Times New Roman"/>
                <w:sz w:val="16"/>
                <w:szCs w:val="16"/>
              </w:rPr>
              <w:t xml:space="preserve">Shows </w:t>
            </w:r>
            <w:r w:rsidRPr="00795B06">
              <w:rPr>
                <w:rFonts w:ascii="Times New Roman" w:eastAsia="ＭＳ Ｐ明朝" w:hAnsi="Times New Roman"/>
                <w:sz w:val="16"/>
                <w:szCs w:val="16"/>
              </w:rPr>
              <w:t>HTTP Status Codes</w:t>
            </w:r>
            <w:r>
              <w:rPr>
                <w:rFonts w:ascii="Times New Roman" w:eastAsia="ＭＳ Ｐ明朝" w:hAnsi="Times New Roman"/>
                <w:sz w:val="16"/>
                <w:szCs w:val="16"/>
              </w:rPr>
              <w:t>.</w:t>
            </w:r>
          </w:p>
          <w:p w14:paraId="546F5FCC" w14:textId="26537832" w:rsidR="00633CD2" w:rsidRPr="00440202" w:rsidRDefault="00633CD2" w:rsidP="00676988">
            <w:pPr>
              <w:rPr>
                <w:rFonts w:ascii="Times New Roman" w:eastAsia="ＭＳ Ｐ明朝" w:hAnsi="Times New Roman"/>
                <w:sz w:val="16"/>
                <w:szCs w:val="20"/>
              </w:rPr>
            </w:pPr>
            <w:r w:rsidRPr="00104C35">
              <w:rPr>
                <w:rFonts w:ascii="Times New Roman" w:eastAsia="ＭＳ Ｐ明朝" w:hAnsi="Times New Roman"/>
                <w:sz w:val="16"/>
                <w:szCs w:val="16"/>
              </w:rPr>
              <w:t xml:space="preserve">See </w:t>
            </w:r>
            <w:r w:rsidRPr="00104C35">
              <w:rPr>
                <w:rFonts w:ascii="Times New Roman" w:eastAsia="ＭＳ Ｐ明朝" w:hAnsi="Times New Roman"/>
                <w:sz w:val="16"/>
                <w:szCs w:val="16"/>
              </w:rPr>
              <w:fldChar w:fldCharType="begin"/>
            </w:r>
            <w:r w:rsidRPr="00AD0F1E">
              <w:rPr>
                <w:rFonts w:ascii="Times New Roman" w:eastAsia="ＭＳ Ｐ明朝" w:hAnsi="Times New Roman"/>
                <w:sz w:val="16"/>
                <w:szCs w:val="16"/>
              </w:rPr>
              <w:instrText xml:space="preserve"> REF _Ref41469642 \w \h </w:instrText>
            </w:r>
            <w:r>
              <w:rPr>
                <w:rFonts w:ascii="Times New Roman" w:eastAsia="ＭＳ Ｐ明朝" w:hAnsi="Times New Roman"/>
                <w:sz w:val="16"/>
                <w:szCs w:val="16"/>
              </w:rPr>
              <w:instrText xml:space="preserve"> \* MERGEFORMAT </w:instrText>
            </w:r>
            <w:r w:rsidRPr="00104C35">
              <w:rPr>
                <w:rFonts w:ascii="Times New Roman" w:eastAsia="ＭＳ Ｐ明朝" w:hAnsi="Times New Roman"/>
                <w:sz w:val="16"/>
                <w:szCs w:val="16"/>
              </w:rPr>
            </w:r>
            <w:r w:rsidRPr="00104C35">
              <w:rPr>
                <w:rFonts w:ascii="Times New Roman" w:eastAsia="ＭＳ Ｐ明朝" w:hAnsi="Times New Roman"/>
                <w:sz w:val="16"/>
                <w:szCs w:val="16"/>
              </w:rPr>
              <w:fldChar w:fldCharType="separate"/>
            </w:r>
            <w:r w:rsidRPr="00104C35">
              <w:rPr>
                <w:rFonts w:ascii="Times New Roman" w:eastAsia="ＭＳ Ｐ明朝" w:hAnsi="Times New Roman"/>
                <w:sz w:val="16"/>
                <w:szCs w:val="16"/>
              </w:rPr>
              <w:t xml:space="preserve">A-1 </w:t>
            </w:r>
            <w:r w:rsidRPr="00104C35">
              <w:rPr>
                <w:rFonts w:ascii="Times New Roman" w:eastAsia="ＭＳ Ｐ明朝" w:hAnsi="Times New Roman"/>
                <w:sz w:val="16"/>
                <w:szCs w:val="16"/>
              </w:rPr>
              <w:fldChar w:fldCharType="end"/>
            </w:r>
            <w:r w:rsidRPr="00104C35">
              <w:rPr>
                <w:rFonts w:ascii="Times New Roman" w:eastAsia="ＭＳ Ｐ明朝" w:hAnsi="Times New Roman"/>
                <w:sz w:val="16"/>
                <w:szCs w:val="16"/>
              </w:rPr>
              <w:fldChar w:fldCharType="begin"/>
            </w:r>
            <w:r w:rsidRPr="00AD0F1E">
              <w:rPr>
                <w:rFonts w:ascii="Times New Roman" w:eastAsia="ＭＳ Ｐ明朝" w:hAnsi="Times New Roman"/>
                <w:sz w:val="16"/>
                <w:szCs w:val="16"/>
              </w:rPr>
              <w:instrText xml:space="preserve"> REF _Ref41469647 \h </w:instrText>
            </w:r>
            <w:r>
              <w:rPr>
                <w:rFonts w:ascii="Times New Roman" w:eastAsia="ＭＳ Ｐ明朝" w:hAnsi="Times New Roman"/>
                <w:sz w:val="16"/>
                <w:szCs w:val="16"/>
              </w:rPr>
              <w:instrText xml:space="preserve"> \* MERGEFORMAT </w:instrText>
            </w:r>
            <w:r w:rsidRPr="00104C35">
              <w:rPr>
                <w:rFonts w:ascii="Times New Roman" w:eastAsia="ＭＳ Ｐ明朝" w:hAnsi="Times New Roman"/>
                <w:sz w:val="16"/>
                <w:szCs w:val="16"/>
              </w:rPr>
            </w:r>
            <w:r w:rsidRPr="00104C35">
              <w:rPr>
                <w:rFonts w:ascii="Times New Roman" w:eastAsia="ＭＳ Ｐ明朝" w:hAnsi="Times New Roman"/>
                <w:sz w:val="16"/>
                <w:szCs w:val="16"/>
              </w:rPr>
              <w:fldChar w:fldCharType="separate"/>
            </w:r>
            <w:r w:rsidRPr="00AD0F1E">
              <w:rPr>
                <w:sz w:val="16"/>
                <w:szCs w:val="16"/>
              </w:rPr>
              <w:t>HTTP Status Codes</w:t>
            </w:r>
            <w:r w:rsidRPr="00104C35">
              <w:rPr>
                <w:rFonts w:ascii="Times New Roman" w:eastAsia="ＭＳ Ｐ明朝" w:hAnsi="Times New Roman"/>
                <w:sz w:val="16"/>
                <w:szCs w:val="16"/>
              </w:rPr>
              <w:fldChar w:fldCharType="end"/>
            </w:r>
            <w:r w:rsidRPr="00104C35">
              <w:rPr>
                <w:rFonts w:ascii="Times New Roman" w:eastAsia="ＭＳ Ｐ明朝" w:hAnsi="Times New Roman"/>
                <w:sz w:val="16"/>
                <w:szCs w:val="16"/>
              </w:rPr>
              <w:t>.</w:t>
            </w:r>
          </w:p>
        </w:tc>
      </w:tr>
      <w:tr w:rsidR="00676988" w:rsidRPr="00440202" w14:paraId="252A1E3C" w14:textId="77777777" w:rsidTr="00E9594A">
        <w:tc>
          <w:tcPr>
            <w:tcW w:w="534" w:type="dxa"/>
          </w:tcPr>
          <w:p w14:paraId="624DA3D0" w14:textId="4ADDB4A4" w:rsidR="00676988" w:rsidRPr="00440202" w:rsidRDefault="00676988" w:rsidP="00676988">
            <w:pPr>
              <w:rPr>
                <w:rFonts w:ascii="Times New Roman" w:eastAsia="ＭＳ Ｐ明朝" w:hAnsi="Times New Roman"/>
                <w:sz w:val="16"/>
                <w:szCs w:val="20"/>
              </w:rPr>
            </w:pPr>
            <w:r w:rsidRPr="00B51DA0">
              <w:rPr>
                <w:rFonts w:ascii="Times New Roman" w:eastAsia="ＭＳ Ｐ明朝" w:hAnsi="Times New Roman" w:hint="eastAsia"/>
                <w:sz w:val="16"/>
                <w:szCs w:val="16"/>
              </w:rPr>
              <w:t>6</w:t>
            </w:r>
          </w:p>
        </w:tc>
        <w:tc>
          <w:tcPr>
            <w:tcW w:w="2551" w:type="dxa"/>
          </w:tcPr>
          <w:p w14:paraId="57925F04" w14:textId="3667D743" w:rsidR="00676988" w:rsidRPr="00440202" w:rsidRDefault="00676988" w:rsidP="00676988">
            <w:pPr>
              <w:rPr>
                <w:rFonts w:ascii="Times New Roman" w:hAnsi="Times New Roman"/>
                <w:kern w:val="0"/>
                <w:sz w:val="18"/>
                <w:szCs w:val="20"/>
                <w:lang w:val="en-GB"/>
              </w:rPr>
            </w:pPr>
            <w:r w:rsidRPr="00795B06">
              <w:rPr>
                <w:rFonts w:ascii="Times New Roman" w:hAnsi="Times New Roman"/>
                <w:kern w:val="0"/>
                <w:sz w:val="16"/>
                <w:szCs w:val="16"/>
                <w:lang w:val="en-GB"/>
              </w:rPr>
              <w:t>Data Length</w:t>
            </w:r>
          </w:p>
        </w:tc>
        <w:tc>
          <w:tcPr>
            <w:tcW w:w="5930" w:type="dxa"/>
          </w:tcPr>
          <w:p w14:paraId="25541158" w14:textId="48B9FD75" w:rsidR="00676988" w:rsidRPr="00440202" w:rsidRDefault="00676988" w:rsidP="00676988">
            <w:pPr>
              <w:rPr>
                <w:rFonts w:ascii="Times New Roman" w:eastAsia="ＭＳ Ｐ明朝" w:hAnsi="Times New Roman"/>
                <w:sz w:val="16"/>
                <w:szCs w:val="20"/>
              </w:rPr>
            </w:pPr>
            <w:r>
              <w:rPr>
                <w:rFonts w:ascii="Times New Roman" w:eastAsia="ＭＳ Ｐ明朝" w:hAnsi="Times New Roman"/>
                <w:sz w:val="16"/>
                <w:szCs w:val="16"/>
              </w:rPr>
              <w:t xml:space="preserve">Shows </w:t>
            </w:r>
            <w:r w:rsidRPr="00795B06">
              <w:rPr>
                <w:rFonts w:ascii="Times New Roman" w:eastAsia="ＭＳ Ｐ明朝" w:hAnsi="Times New Roman"/>
                <w:sz w:val="16"/>
                <w:szCs w:val="16"/>
              </w:rPr>
              <w:t>Data Length of the HTTP Data</w:t>
            </w:r>
            <w:r>
              <w:t xml:space="preserve"> </w:t>
            </w:r>
            <w:r w:rsidRPr="00850258">
              <w:rPr>
                <w:rFonts w:ascii="Times New Roman" w:eastAsia="ＭＳ Ｐ明朝" w:hAnsi="Times New Roman"/>
                <w:sz w:val="16"/>
                <w:szCs w:val="16"/>
              </w:rPr>
              <w:t>(in bytes)</w:t>
            </w:r>
            <w:r>
              <w:rPr>
                <w:rFonts w:ascii="Times New Roman" w:eastAsia="ＭＳ Ｐ明朝" w:hAnsi="Times New Roman"/>
                <w:sz w:val="16"/>
                <w:szCs w:val="16"/>
              </w:rPr>
              <w:t>.</w:t>
            </w:r>
          </w:p>
        </w:tc>
      </w:tr>
    </w:tbl>
    <w:p w14:paraId="0CF2F42F" w14:textId="77777777" w:rsidR="006B6890" w:rsidRPr="006B6890" w:rsidRDefault="006B6890" w:rsidP="00C35216">
      <w:pPr>
        <w:widowControl/>
        <w:jc w:val="left"/>
        <w:rPr>
          <w:rFonts w:ascii="Times New Roman" w:hAnsi="Times New Roman"/>
          <w:szCs w:val="20"/>
        </w:rPr>
      </w:pPr>
    </w:p>
    <w:p w14:paraId="1A672240" w14:textId="77777777" w:rsidR="00536AD2" w:rsidRPr="00C35216" w:rsidRDefault="00536AD2" w:rsidP="009E33C0">
      <w:pPr>
        <w:ind w:left="420" w:firstLineChars="400" w:firstLine="840"/>
        <w:jc w:val="left"/>
        <w:rPr>
          <w:rFonts w:ascii="Times New Roman" w:hAnsi="Times New Roman"/>
          <w:szCs w:val="20"/>
        </w:rPr>
      </w:pPr>
    </w:p>
    <w:p w14:paraId="1A85D84E" w14:textId="1249DD3E" w:rsidR="00A3205E" w:rsidRPr="00440202" w:rsidRDefault="00A3205E" w:rsidP="006B6890">
      <w:pPr>
        <w:pStyle w:val="affa"/>
        <w:numPr>
          <w:ilvl w:val="0"/>
          <w:numId w:val="51"/>
        </w:numPr>
        <w:ind w:leftChars="0"/>
        <w:jc w:val="left"/>
        <w:outlineLvl w:val="4"/>
        <w:rPr>
          <w:rFonts w:ascii="Times New Roman" w:hAnsi="Times New Roman"/>
          <w:b/>
          <w:sz w:val="24"/>
          <w:szCs w:val="20"/>
          <w:lang w:val="en-CA"/>
        </w:rPr>
      </w:pPr>
      <w:r w:rsidRPr="00440202">
        <w:rPr>
          <w:rFonts w:ascii="Times New Roman" w:hAnsi="Times New Roman"/>
          <w:b/>
          <w:sz w:val="24"/>
          <w:szCs w:val="20"/>
          <w:lang w:val="en-CA"/>
        </w:rPr>
        <w:t>access.log</w:t>
      </w:r>
      <w:r w:rsidR="00C35216">
        <w:rPr>
          <w:rFonts w:ascii="Times New Roman" w:hAnsi="Times New Roman"/>
          <w:b/>
          <w:sz w:val="24"/>
          <w:szCs w:val="20"/>
          <w:lang w:val="en-CA"/>
        </w:rPr>
        <w:t xml:space="preserve"> (</w:t>
      </w:r>
      <w:r w:rsidR="006478CE" w:rsidRPr="006478CE">
        <w:rPr>
          <w:rFonts w:ascii="Times New Roman" w:hAnsi="Times New Roman"/>
          <w:b/>
          <w:sz w:val="24"/>
          <w:szCs w:val="20"/>
          <w:lang w:val="en-CA"/>
        </w:rPr>
        <w:t>GW access log</w:t>
      </w:r>
      <w:r w:rsidR="00C35216">
        <w:rPr>
          <w:rFonts w:ascii="Times New Roman" w:hAnsi="Times New Roman"/>
          <w:b/>
          <w:sz w:val="24"/>
          <w:szCs w:val="20"/>
          <w:lang w:val="en-CA"/>
        </w:rPr>
        <w:t>)</w:t>
      </w:r>
    </w:p>
    <w:p w14:paraId="1BC7D79E" w14:textId="2EB7F43C" w:rsidR="00A3205E" w:rsidRPr="00440202" w:rsidRDefault="00F61214" w:rsidP="00A3205E">
      <w:pPr>
        <w:ind w:leftChars="200" w:left="420" w:firstLineChars="100" w:firstLine="210"/>
        <w:jc w:val="left"/>
        <w:rPr>
          <w:rFonts w:ascii="Times New Roman" w:hAnsi="Times New Roman"/>
          <w:szCs w:val="20"/>
        </w:rPr>
      </w:pPr>
      <w:r w:rsidRPr="00440202">
        <w:rPr>
          <w:rFonts w:ascii="Times New Roman" w:hAnsi="Times New Roman"/>
        </w:rPr>
        <w:t xml:space="preserve">This log file </w:t>
      </w:r>
      <w:r w:rsidR="00D25454">
        <w:rPr>
          <w:rFonts w:ascii="Times New Roman" w:hAnsi="Times New Roman"/>
          <w:szCs w:val="20"/>
        </w:rPr>
        <w:t>indicates</w:t>
      </w:r>
      <w:r w:rsidRPr="00440202">
        <w:rPr>
          <w:rFonts w:ascii="Times New Roman" w:hAnsi="Times New Roman"/>
        </w:rPr>
        <w:t xml:space="preserve"> GW access log.</w:t>
      </w:r>
    </w:p>
    <w:p w14:paraId="00A637FF" w14:textId="77777777" w:rsidR="000C75AD" w:rsidRPr="00440202" w:rsidRDefault="000C75AD" w:rsidP="000C75AD">
      <w:pPr>
        <w:ind w:firstLineChars="300" w:firstLine="630"/>
        <w:jc w:val="left"/>
        <w:rPr>
          <w:rFonts w:ascii="Times New Roman" w:hAnsi="Times New Roman"/>
          <w:szCs w:val="20"/>
        </w:rPr>
      </w:pPr>
    </w:p>
    <w:p w14:paraId="5CA7937A" w14:textId="03BED588" w:rsidR="00A3205E" w:rsidRPr="00440202" w:rsidRDefault="000B646D" w:rsidP="000C75AD">
      <w:pPr>
        <w:ind w:firstLineChars="300" w:firstLine="630"/>
        <w:jc w:val="left"/>
        <w:rPr>
          <w:rFonts w:ascii="Times New Roman" w:hAnsi="Times New Roman"/>
          <w:szCs w:val="20"/>
        </w:rPr>
      </w:pPr>
      <w:r w:rsidRPr="00440202">
        <w:rPr>
          <w:rFonts w:ascii="Times New Roman" w:hAnsi="Times New Roman"/>
          <w:szCs w:val="20"/>
        </w:rPr>
        <w:t xml:space="preserve">File location: </w:t>
      </w:r>
      <w:r w:rsidR="00A3205E" w:rsidRPr="00440202">
        <w:rPr>
          <w:rFonts w:ascii="Times New Roman" w:hAnsi="Times New Roman"/>
          <w:i/>
          <w:iCs/>
          <w:szCs w:val="20"/>
        </w:rPr>
        <w:t>&lt;log-directory&gt;</w:t>
      </w:r>
      <w:r w:rsidR="000C75AD" w:rsidRPr="00440202">
        <w:rPr>
          <w:rFonts w:ascii="Times New Roman" w:hAnsi="Times New Roman"/>
          <w:szCs w:val="20"/>
        </w:rPr>
        <w:t>/nginx</w:t>
      </w:r>
      <w:r w:rsidR="00A3205E" w:rsidRPr="00440202">
        <w:rPr>
          <w:rFonts w:ascii="Times New Roman" w:hAnsi="Times New Roman"/>
          <w:szCs w:val="20"/>
        </w:rPr>
        <w:t>/</w:t>
      </w:r>
      <w:r w:rsidR="000C75AD" w:rsidRPr="00440202">
        <w:rPr>
          <w:rFonts w:ascii="Times New Roman" w:hAnsi="Times New Roman"/>
          <w:szCs w:val="20"/>
        </w:rPr>
        <w:t>access</w:t>
      </w:r>
      <w:r w:rsidR="00A3205E" w:rsidRPr="00440202">
        <w:rPr>
          <w:rFonts w:ascii="Times New Roman" w:hAnsi="Times New Roman"/>
          <w:szCs w:val="20"/>
        </w:rPr>
        <w:t>.log</w:t>
      </w:r>
    </w:p>
    <w:p w14:paraId="1285412D" w14:textId="77777777" w:rsidR="000C75AD" w:rsidRPr="00440202" w:rsidRDefault="000C75AD" w:rsidP="000C75AD">
      <w:pPr>
        <w:ind w:left="420" w:firstLineChars="100" w:firstLine="210"/>
        <w:jc w:val="left"/>
        <w:rPr>
          <w:rFonts w:ascii="Times New Roman" w:hAnsi="Times New Roman"/>
          <w:szCs w:val="20"/>
        </w:rPr>
      </w:pPr>
      <w:r w:rsidRPr="00440202">
        <w:rPr>
          <w:rFonts w:ascii="Times New Roman" w:hAnsi="Times New Roman"/>
          <w:szCs w:val="20"/>
        </w:rPr>
        <w:t>Examples:</w:t>
      </w:r>
    </w:p>
    <w:p w14:paraId="1D22072F" w14:textId="62215CB0" w:rsidR="000C75AD" w:rsidRPr="00440202" w:rsidRDefault="000C75AD" w:rsidP="000C75AD">
      <w:pPr>
        <w:ind w:left="420" w:firstLineChars="400" w:firstLine="840"/>
        <w:jc w:val="left"/>
        <w:rPr>
          <w:rFonts w:ascii="Times New Roman" w:hAnsi="Times New Roman"/>
          <w:szCs w:val="20"/>
        </w:rPr>
      </w:pPr>
      <w:r w:rsidRPr="00440202">
        <w:rPr>
          <w:rFonts w:ascii="Times New Roman" w:hAnsi="Times New Roman"/>
          <w:szCs w:val="20"/>
        </w:rPr>
        <w:t>[</w:t>
      </w:r>
      <w:r w:rsidR="00AE7DFA">
        <w:rPr>
          <w:rFonts w:ascii="Times New Roman" w:hAnsi="Times New Roman"/>
        </w:rPr>
        <w:t>Hitachi</w:t>
      </w:r>
      <w:r w:rsidRPr="00440202">
        <w:rPr>
          <w:rFonts w:ascii="Times New Roman" w:hAnsi="Times New Roman"/>
          <w:szCs w:val="20"/>
        </w:rPr>
        <w:t xml:space="preserve"> Edition] [Linux]</w:t>
      </w:r>
      <w:r w:rsidRPr="00440202">
        <w:rPr>
          <w:rFonts w:ascii="Times New Roman" w:hAnsi="Times New Roman"/>
        </w:rPr>
        <w:t xml:space="preserve"> </w:t>
      </w:r>
      <w:r w:rsidRPr="00440202">
        <w:rPr>
          <w:rFonts w:ascii="Times New Roman" w:hAnsi="Times New Roman"/>
          <w:szCs w:val="20"/>
        </w:rPr>
        <w:t>/var/log/hitachi/CommonService/nginx/access.log</w:t>
      </w:r>
    </w:p>
    <w:p w14:paraId="3D7A5384" w14:textId="040D05B0" w:rsidR="000C75AD" w:rsidRPr="00440202" w:rsidRDefault="000C75AD" w:rsidP="000C75AD">
      <w:pPr>
        <w:ind w:left="420" w:firstLineChars="400" w:firstLine="840"/>
        <w:jc w:val="left"/>
        <w:rPr>
          <w:rFonts w:ascii="Times New Roman" w:hAnsi="Times New Roman"/>
          <w:szCs w:val="20"/>
        </w:rPr>
      </w:pPr>
      <w:r w:rsidRPr="00440202">
        <w:rPr>
          <w:rFonts w:ascii="Times New Roman" w:hAnsi="Times New Roman"/>
          <w:szCs w:val="20"/>
        </w:rPr>
        <w:t>[HPE Edition]</w:t>
      </w:r>
      <w:r w:rsidRPr="00440202">
        <w:rPr>
          <w:rFonts w:ascii="Times New Roman" w:hAnsi="Times New Roman"/>
        </w:rPr>
        <w:t xml:space="preserve"> </w:t>
      </w:r>
      <w:r w:rsidRPr="00440202">
        <w:rPr>
          <w:rFonts w:ascii="Times New Roman" w:hAnsi="Times New Roman"/>
          <w:szCs w:val="20"/>
        </w:rPr>
        <w:t>[Linux]</w:t>
      </w:r>
      <w:r w:rsidRPr="00440202">
        <w:rPr>
          <w:rFonts w:ascii="Times New Roman" w:hAnsi="Times New Roman"/>
        </w:rPr>
        <w:t xml:space="preserve"> </w:t>
      </w:r>
      <w:r w:rsidRPr="00440202">
        <w:rPr>
          <w:rFonts w:ascii="Times New Roman" w:hAnsi="Times New Roman"/>
          <w:szCs w:val="20"/>
        </w:rPr>
        <w:t>/var/log/CVXPAE/CommonService/nginx/access.log</w:t>
      </w:r>
    </w:p>
    <w:p w14:paraId="4B12761C" w14:textId="77777777" w:rsidR="000C75AD" w:rsidRPr="00440202" w:rsidRDefault="000C75AD" w:rsidP="000C75AD">
      <w:pPr>
        <w:ind w:firstLineChars="300" w:firstLine="630"/>
        <w:jc w:val="left"/>
        <w:rPr>
          <w:rFonts w:ascii="Times New Roman" w:hAnsi="Times New Roman"/>
          <w:szCs w:val="20"/>
        </w:rPr>
      </w:pPr>
    </w:p>
    <w:p w14:paraId="23D18950" w14:textId="0EA062F5" w:rsidR="00A3205E" w:rsidRPr="00440202" w:rsidRDefault="00AE25A7" w:rsidP="00A3205E">
      <w:pPr>
        <w:tabs>
          <w:tab w:val="left" w:pos="7680"/>
        </w:tabs>
        <w:snapToGrid w:val="0"/>
        <w:spacing w:before="120" w:after="120"/>
        <w:jc w:val="left"/>
        <w:rPr>
          <w:rFonts w:ascii="Times New Roman" w:hAnsi="Times New Roman"/>
          <w:b/>
          <w:sz w:val="20"/>
          <w:szCs w:val="20"/>
          <w:lang w:val="en-CA"/>
        </w:rPr>
      </w:pPr>
      <w:r w:rsidRPr="00440202">
        <w:rPr>
          <w:rFonts w:ascii="Times New Roman" w:hAnsi="Times New Roman"/>
          <w:b/>
          <w:noProof/>
          <w:sz w:val="20"/>
          <w:szCs w:val="20"/>
        </w:rPr>
        <mc:AlternateContent>
          <mc:Choice Requires="wps">
            <w:drawing>
              <wp:anchor distT="0" distB="0" distL="114300" distR="114300" simplePos="0" relativeHeight="251656216" behindDoc="0" locked="0" layoutInCell="1" allowOverlap="1" wp14:anchorId="1E4A17ED" wp14:editId="6D978906">
                <wp:simplePos x="0" y="0"/>
                <wp:positionH relativeFrom="page">
                  <wp:posOffset>1114634</wp:posOffset>
                </wp:positionH>
                <wp:positionV relativeFrom="paragraph">
                  <wp:posOffset>41660</wp:posOffset>
                </wp:positionV>
                <wp:extent cx="5723890" cy="1107959"/>
                <wp:effectExtent l="0" t="0" r="10160" b="16510"/>
                <wp:wrapNone/>
                <wp:docPr id="40" name="Rectangle 79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23890" cy="1107959"/>
                        </a:xfrm>
                        <a:prstGeom prst="rect">
                          <a:avLst/>
                        </a:prstGeom>
                        <a:solidFill>
                          <a:srgbClr val="FFFFFF"/>
                        </a:solidFill>
                        <a:ln w="9525">
                          <a:solidFill>
                            <a:srgbClr val="000000"/>
                          </a:solidFill>
                          <a:miter lim="800000"/>
                          <a:headEnd/>
                          <a:tailEnd/>
                        </a:ln>
                      </wps:spPr>
                      <wps:txbx>
                        <w:txbxContent>
                          <w:p w14:paraId="28A1FEA1" w14:textId="24FC31A1" w:rsidR="00D24948" w:rsidRDefault="00D24948" w:rsidP="00441269">
                            <w:pPr>
                              <w:snapToGrid w:val="0"/>
                              <w:jc w:val="left"/>
                              <w:rPr>
                                <w:sz w:val="16"/>
                              </w:rPr>
                            </w:pPr>
                            <w:r>
                              <w:rPr>
                                <w:sz w:val="16"/>
                              </w:rPr>
                              <w:tab/>
                            </w:r>
                            <w:r>
                              <w:rPr>
                                <w:sz w:val="16"/>
                              </w:rPr>
                              <w:tab/>
                            </w:r>
                            <w:r>
                              <w:rPr>
                                <w:sz w:val="16"/>
                              </w:rPr>
                              <w:tab/>
                            </w:r>
                            <w:r>
                              <w:rPr>
                                <w:sz w:val="16"/>
                              </w:rPr>
                              <w:tab/>
                            </w:r>
                            <w:r>
                              <w:rPr>
                                <w:sz w:val="16"/>
                              </w:rPr>
                              <w:tab/>
                            </w:r>
                          </w:p>
                          <w:p w14:paraId="46280761" w14:textId="6C9EF175" w:rsidR="00D24948" w:rsidRPr="00441269" w:rsidRDefault="00D24948" w:rsidP="00441269">
                            <w:pPr>
                              <w:snapToGrid w:val="0"/>
                              <w:jc w:val="left"/>
                              <w:rPr>
                                <w:sz w:val="16"/>
                              </w:rPr>
                            </w:pPr>
                            <w:r w:rsidRPr="00441269">
                              <w:rPr>
                                <w:sz w:val="16"/>
                              </w:rPr>
                              <w:t>192.168.56.101 - - [09/Oct/2019:16:44:00 +0900] "POST /auth/realms/opscenter/protocol/openid-connect/token HTTP/1.1" 200 4094 "-" "Java/1.8.0_222" "-"</w:t>
                            </w:r>
                          </w:p>
                          <w:p w14:paraId="08AFDCFF" w14:textId="77777777" w:rsidR="00D24948" w:rsidRPr="00441269" w:rsidRDefault="00D24948" w:rsidP="00441269">
                            <w:pPr>
                              <w:snapToGrid w:val="0"/>
                              <w:jc w:val="left"/>
                              <w:rPr>
                                <w:sz w:val="16"/>
                              </w:rPr>
                            </w:pPr>
                            <w:r w:rsidRPr="00441269">
                              <w:rPr>
                                <w:sz w:val="16"/>
                              </w:rPr>
                              <w:t>192.168.56.101 - - [09/Oct/2019:16:44:01 +0900] "GET /auth/admin/realms/opscenter/clients HTTP/1.1" 200 9639 "-" "Java/1.8.0_222" "-"</w:t>
                            </w:r>
                          </w:p>
                          <w:p w14:paraId="5DBDE46C" w14:textId="77777777" w:rsidR="00D24948" w:rsidRPr="00441269" w:rsidRDefault="00D24948" w:rsidP="00441269">
                            <w:pPr>
                              <w:snapToGrid w:val="0"/>
                              <w:jc w:val="left"/>
                              <w:rPr>
                                <w:sz w:val="16"/>
                              </w:rPr>
                            </w:pPr>
                            <w:r w:rsidRPr="00441269">
                              <w:rPr>
                                <w:sz w:val="16"/>
                              </w:rPr>
                              <w:t>192.168.56.101 - - [09/Oct/2019:16:44:01 +0900] "POST /auth/realms/opscenter/protocol/openid-connect/token HTTP/1.1" 200 4094 "-" "Java/1.8.0_222" "-"</w:t>
                            </w:r>
                          </w:p>
                          <w:p w14:paraId="3BE6D73E" w14:textId="041FDFDE" w:rsidR="00D24948" w:rsidRPr="00DC2638" w:rsidRDefault="00D24948">
                            <w:pPr>
                              <w:snapToGrid w:val="0"/>
                              <w:jc w:val="left"/>
                              <w:rPr>
                                <w:sz w:val="16"/>
                              </w:rPr>
                            </w:pP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4A17ED" id="_x0000_s1195" style="position:absolute;margin-left:87.75pt;margin-top:3.3pt;width:450.7pt;height:87.25pt;z-index:251656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">
                <v:textbox inset="1mm,1mm,1mm,1mm">
                  <w:txbxContent>
                    <w:p w14:paraId="28A1FEA1" w14:textId="24FC31A1" w:rsidR="00D24948" w:rsidRDefault="00D24948" w:rsidP="00441269">
                      <w:pPr>
                        <w:snapToGrid w:val="0"/>
                        <w:jc w:val="left"/>
                        <w:rPr>
                          <w:sz w:val="16"/>
                        </w:rPr>
                      </w:pPr>
                      <w:r>
                        <w:rPr>
                          <w:sz w:val="16"/>
                        </w:rPr>
                        <w:tab/>
                      </w:r>
                      <w:r>
                        <w:rPr>
                          <w:sz w:val="16"/>
                        </w:rPr>
                        <w:tab/>
                      </w:r>
                      <w:r>
                        <w:rPr>
                          <w:sz w:val="16"/>
                        </w:rPr>
                        <w:tab/>
                      </w:r>
                      <w:r>
                        <w:rPr>
                          <w:sz w:val="16"/>
                        </w:rPr>
                        <w:tab/>
                      </w:r>
                      <w:r>
                        <w:rPr>
                          <w:sz w:val="16"/>
                        </w:rPr>
                        <w:tab/>
                      </w:r>
                    </w:p>
                    <w:p w14:paraId="46280761" w14:textId="6C9EF175" w:rsidR="00D24948" w:rsidRPr="00441269" w:rsidRDefault="00D24948" w:rsidP="00441269">
                      <w:pPr>
                        <w:snapToGrid w:val="0"/>
                        <w:jc w:val="left"/>
                        <w:rPr>
                          <w:sz w:val="16"/>
                        </w:rPr>
                      </w:pPr>
                      <w:r w:rsidRPr="00441269">
                        <w:rPr>
                          <w:sz w:val="16"/>
                        </w:rPr>
                        <w:t>192.168.56.101 - - [09/Oct/2019:16:44:00 +0900] "POST /auth/realms/opscenter/protocol/openid-connect/token HTTP/1.1" 200 4094 "-" "Java/1.8.0_222" "-"</w:t>
                      </w:r>
                    </w:p>
                    <w:p w14:paraId="08AFDCFF" w14:textId="77777777" w:rsidR="00D24948" w:rsidRPr="00441269" w:rsidRDefault="00D24948" w:rsidP="00441269">
                      <w:pPr>
                        <w:snapToGrid w:val="0"/>
                        <w:jc w:val="left"/>
                        <w:rPr>
                          <w:sz w:val="16"/>
                        </w:rPr>
                      </w:pPr>
                      <w:r w:rsidRPr="00441269">
                        <w:rPr>
                          <w:sz w:val="16"/>
                        </w:rPr>
                        <w:t>192.168.56.101 - - [09/Oct/2019:16:44:01 +0900] "GET /auth/admin/realms/opscenter/clients HTTP/1.1" 200 9639 "-" "Java/1.8.0_222" "-"</w:t>
                      </w:r>
                    </w:p>
                    <w:p w14:paraId="5DBDE46C" w14:textId="77777777" w:rsidR="00D24948" w:rsidRPr="00441269" w:rsidRDefault="00D24948" w:rsidP="00441269">
                      <w:pPr>
                        <w:snapToGrid w:val="0"/>
                        <w:jc w:val="left"/>
                        <w:rPr>
                          <w:sz w:val="16"/>
                        </w:rPr>
                      </w:pPr>
                      <w:r w:rsidRPr="00441269">
                        <w:rPr>
                          <w:sz w:val="16"/>
                        </w:rPr>
                        <w:t>192.168.56.101 - - [09/Oct/2019:16:44:01 +0900] "POST /auth/realms/opscenter/protocol/openid-connect/token HTTP/1.1" 200 4094 "-" "Java/1.8.0_222" "-"</w:t>
                      </w:r>
                    </w:p>
                    <w:p w14:paraId="3BE6D73E" w14:textId="041FDFDE" w:rsidR="00D24948" w:rsidRPr="00DC2638" w:rsidRDefault="00D24948">
                      <w:pPr>
                        <w:snapToGrid w:val="0"/>
                        <w:jc w:val="left"/>
                        <w:rPr>
                          <w:sz w:val="16"/>
                        </w:rPr>
                      </w:pPr>
                    </w:p>
                  </w:txbxContent>
                </v:textbox>
                <w10:wrap anchorx="page"/>
              </v:rect>
            </w:pict>
          </mc:Fallback>
        </mc:AlternateContent>
      </w:r>
      <w:r w:rsidRPr="00440202">
        <w:rPr>
          <w:rFonts w:ascii="Times New Roman" w:hAnsi="Times New Roman"/>
          <w:noProof/>
        </w:rPr>
        <mc:AlternateContent>
          <mc:Choice Requires="wps">
            <w:drawing>
              <wp:anchor distT="0" distB="0" distL="114300" distR="114300" simplePos="0" relativeHeight="251656217" behindDoc="0" locked="0" layoutInCell="1" allowOverlap="1" wp14:anchorId="7382DF19" wp14:editId="69709B0C">
                <wp:simplePos x="0" y="0"/>
                <wp:positionH relativeFrom="column">
                  <wp:posOffset>234227</wp:posOffset>
                </wp:positionH>
                <wp:positionV relativeFrom="paragraph">
                  <wp:posOffset>135102</wp:posOffset>
                </wp:positionV>
                <wp:extent cx="5668010" cy="967796"/>
                <wp:effectExtent l="0" t="0" r="27940" b="22860"/>
                <wp:wrapNone/>
                <wp:docPr id="39" name="Rectangle 36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8010" cy="967796"/>
                        </a:xfrm>
                        <a:prstGeom prst="rect">
                          <a:avLst/>
                        </a:prstGeom>
                        <a:noFill/>
                        <a:ln w="9525">
                          <a:solidFill>
                            <a:srgbClr val="FF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62DAC9F3" id="Rectangle 3660" o:spid="_x0000_s1026" style="position:absolute;left:0;text-align:left;margin-left:18.45pt;margin-top:10.65pt;width:446.3pt;height:76.2pt;z-index:2516562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" filled="f" strokecolor="red">
                <v:textbox inset="1mm,1mm,1mm,1mm"/>
              </v:rect>
            </w:pict>
          </mc:Fallback>
        </mc:AlternateContent>
      </w:r>
      <w:r w:rsidR="00406AEC" w:rsidRPr="00440202">
        <w:rPr>
          <w:rFonts w:ascii="Times New Roman" w:hAnsi="Times New Roman"/>
          <w:noProof/>
          <w:szCs w:val="20"/>
        </w:rPr>
        <mc:AlternateContent>
          <mc:Choice Requires="wpg">
            <w:drawing>
              <wp:anchor distT="0" distB="0" distL="114300" distR="114300" simplePos="0" relativeHeight="251656225" behindDoc="0" locked="0" layoutInCell="1" allowOverlap="1" wp14:anchorId="5D80861B" wp14:editId="1FF8FC8B">
                <wp:simplePos x="0" y="0"/>
                <wp:positionH relativeFrom="column">
                  <wp:posOffset>4558651</wp:posOffset>
                </wp:positionH>
                <wp:positionV relativeFrom="paragraph">
                  <wp:posOffset>44418</wp:posOffset>
                </wp:positionV>
                <wp:extent cx="866140" cy="179070"/>
                <wp:effectExtent l="40640" t="0" r="0" b="40005"/>
                <wp:wrapNone/>
                <wp:docPr id="45" name="Group 39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66140" cy="179070"/>
                          <a:chOff x="4707" y="2636"/>
                          <a:chExt cx="952" cy="282"/>
                        </a:xfrm>
                      </wpg:grpSpPr>
                      <wps:wsp>
                        <wps:cNvPr id="46" name="Text Box 3975"/>
                        <wps:cNvSpPr txBox="1">
                          <a:spLocks noChangeArrowheads="1"/>
                        </wps:cNvSpPr>
                        <wps:spPr bwMode="auto">
                          <a:xfrm>
                            <a:off x="4865" y="2636"/>
                            <a:ext cx="794" cy="28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D169298" w14:textId="6B87B463" w:rsidR="00D24948" w:rsidRDefault="00D24948" w:rsidP="00406AEC">
                              <w:pPr>
                                <w:snapToGrid w:val="0"/>
                                <w:rPr>
                                  <w:b/>
                                  <w:color w:val="0000FF"/>
                                  <w:sz w:val="16"/>
                                </w:rPr>
                              </w:pPr>
                              <w:r>
                                <w:rPr>
                                  <w:rFonts w:eastAsia="ＭＳ Ｐ明朝" w:hint="eastAsia"/>
                                  <w:b/>
                                  <w:bCs/>
                                  <w:color w:val="0000FF"/>
                                  <w:sz w:val="16"/>
                                  <w:highlight w:val="lightGray"/>
                                </w:rPr>
                                <w:t>A</w:t>
                              </w:r>
                              <w:r>
                                <w:rPr>
                                  <w:rFonts w:eastAsia="ＭＳ Ｐ明朝"/>
                                  <w:b/>
                                  <w:bCs/>
                                  <w:color w:val="0000FF"/>
                                  <w:sz w:val="16"/>
                                  <w:highlight w:val="lightGray"/>
                                </w:rPr>
                                <w:t>ccess log data</w:t>
                              </w:r>
                            </w:p>
                          </w:txbxContent>
                        </wps:txbx>
                        <wps:bodyPr rot="0" vert="horz" wrap="square" lIns="0" tIns="0" rIns="0" bIns="0" anchor="t" anchorCtr="0" upright="1">
                          <a:noAutofit/>
                        </wps:bodyPr>
                      </wps:wsp>
                      <wps:wsp>
                        <wps:cNvPr id="47" name="Line 3976"/>
                        <wps:cNvCnPr/>
                        <wps:spPr bwMode="auto">
                          <a:xfrm flipH="1">
                            <a:off x="4707" y="2740"/>
                            <a:ext cx="149" cy="170"/>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w14:anchorId="5D80861B" id="_x0000_s1196" style="position:absolute;margin-left:358.95pt;margin-top:3.5pt;width:68.2pt;height:14.1pt;z-index:251656225" coordorigin="4707,2636" coordsize="952,2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">
                <v:shape id="Text Box 3975" o:spid="_x0000_s1197" type="#_x0000_t202" style="position:absolute;left:4865;top:2636;width:794;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" filled="f" stroked="f">
                  <v:textbox inset="0,0,0,0">
                    <w:txbxContent>
                      <w:p w14:paraId="4D169298" w14:textId="6B87B463" w:rsidR="00D24948" w:rsidRDefault="00D24948" w:rsidP="00406AEC">
                        <w:pPr>
                          <w:snapToGrid w:val="0"/>
                          <w:rPr>
                            <w:b/>
                            <w:color w:val="0000FF"/>
                            <w:sz w:val="16"/>
                          </w:rPr>
                        </w:pPr>
                        <w:r>
                          <w:rPr>
                            <w:rFonts w:eastAsia="ＭＳ Ｐ明朝" w:hint="eastAsia"/>
                            <w:b/>
                            <w:bCs/>
                            <w:color w:val="0000FF"/>
                            <w:sz w:val="16"/>
                            <w:highlight w:val="lightGray"/>
                          </w:rPr>
                          <w:t>A</w:t>
                        </w:r>
                        <w:r>
                          <w:rPr>
                            <w:rFonts w:eastAsia="ＭＳ Ｐ明朝"/>
                            <w:b/>
                            <w:bCs/>
                            <w:color w:val="0000FF"/>
                            <w:sz w:val="16"/>
                            <w:highlight w:val="lightGray"/>
                          </w:rPr>
                          <w:t>ccess log data</w:t>
                        </w:r>
                      </w:p>
                    </w:txbxContent>
                  </v:textbox>
                </v:shape>
                <v:line id="Line 3976" o:spid="_x0000_s1198" style="position:absolute;flip:x;visibility:visible;mso-wrap-style:square" from="4707,2740" to="4856,29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">
                  <v:stroke endarrow="block" endarrowwidth="narrow" endarrowlength="short"/>
                </v:line>
              </v:group>
            </w:pict>
          </mc:Fallback>
        </mc:AlternateContent>
      </w:r>
    </w:p>
    <w:p w14:paraId="388D7B4F" w14:textId="0CF519E2" w:rsidR="00A3205E" w:rsidRPr="00440202" w:rsidRDefault="00A3205E" w:rsidP="00A3205E">
      <w:pPr>
        <w:jc w:val="left"/>
        <w:rPr>
          <w:rFonts w:ascii="Times New Roman" w:hAnsi="Times New Roman"/>
          <w:szCs w:val="20"/>
        </w:rPr>
      </w:pPr>
    </w:p>
    <w:p w14:paraId="26C056D9" w14:textId="0F4F7338" w:rsidR="00A3205E" w:rsidRPr="00440202" w:rsidRDefault="00A3205E" w:rsidP="00A3205E">
      <w:pPr>
        <w:jc w:val="left"/>
        <w:rPr>
          <w:rFonts w:ascii="Times New Roman" w:hAnsi="Times New Roman"/>
          <w:szCs w:val="20"/>
        </w:rPr>
      </w:pPr>
    </w:p>
    <w:p w14:paraId="3BD091CF" w14:textId="77777777" w:rsidR="00A3205E" w:rsidRPr="00440202" w:rsidRDefault="00A3205E" w:rsidP="00A3205E">
      <w:pPr>
        <w:jc w:val="left"/>
        <w:rPr>
          <w:rFonts w:ascii="Times New Roman" w:hAnsi="Times New Roman"/>
          <w:szCs w:val="20"/>
        </w:rPr>
      </w:pPr>
    </w:p>
    <w:p w14:paraId="4B7676E8" w14:textId="77777777" w:rsidR="00A3205E" w:rsidRPr="00440202" w:rsidRDefault="00A3205E" w:rsidP="00A3205E">
      <w:pPr>
        <w:jc w:val="left"/>
        <w:rPr>
          <w:rFonts w:ascii="Times New Roman" w:hAnsi="Times New Roman"/>
          <w:szCs w:val="20"/>
        </w:rPr>
      </w:pPr>
    </w:p>
    <w:p w14:paraId="0FB797ED" w14:textId="34EDC34D" w:rsidR="00B2366F" w:rsidRPr="00440202" w:rsidRDefault="00B2366F" w:rsidP="00031B53">
      <w:pPr>
        <w:pStyle w:val="a6"/>
        <w:rPr>
          <w:lang w:val="en-CA"/>
        </w:rPr>
      </w:pPr>
      <w:r w:rsidRPr="00440202">
        <w:t xml:space="preserve">Figure </w:t>
      </w:r>
      <w:r w:rsidR="00B84913" w:rsidRPr="00440202">
        <w:fldChar w:fldCharType="begin"/>
      </w:r>
      <w:r w:rsidR="00B84913" w:rsidRPr="00440202">
        <w:instrText xml:space="preserve"> STYLEREF 1 \s </w:instrText>
      </w:r>
      <w:r w:rsidR="00B84913" w:rsidRPr="00440202">
        <w:fldChar w:fldCharType="separate"/>
      </w:r>
      <w:r w:rsidR="00BF65A4">
        <w:rPr>
          <w:noProof/>
        </w:rPr>
        <w:t>4</w:t>
      </w:r>
      <w:r w:rsidR="00B84913" w:rsidRPr="00440202">
        <w:fldChar w:fldCharType="end"/>
      </w:r>
      <w:r w:rsidR="00B84913" w:rsidRPr="00440202">
        <w:noBreakHyphen/>
      </w:r>
      <w:r w:rsidR="00B84913" w:rsidRPr="00440202">
        <w:fldChar w:fldCharType="begin"/>
      </w:r>
      <w:r w:rsidR="00B84913" w:rsidRPr="00440202">
        <w:instrText xml:space="preserve"> SEQ Figure \* ARABIC \s 1 </w:instrText>
      </w:r>
      <w:r w:rsidR="00B84913" w:rsidRPr="00440202">
        <w:fldChar w:fldCharType="separate"/>
      </w:r>
      <w:r w:rsidR="00676988">
        <w:rPr>
          <w:noProof/>
        </w:rPr>
        <w:t>5</w:t>
      </w:r>
      <w:r w:rsidR="00B84913" w:rsidRPr="00440202">
        <w:fldChar w:fldCharType="end"/>
      </w:r>
      <w:r w:rsidRPr="00440202">
        <w:t xml:space="preserve"> </w:t>
      </w:r>
      <w:r w:rsidR="00C525B2" w:rsidRPr="00440202">
        <w:t xml:space="preserve">Output format for </w:t>
      </w:r>
      <w:r w:rsidRPr="00440202">
        <w:t>access.log</w:t>
      </w:r>
    </w:p>
    <w:p w14:paraId="76496964" w14:textId="77777777" w:rsidR="00A3205E" w:rsidRPr="00440202" w:rsidRDefault="00A3205E" w:rsidP="00A3205E">
      <w:pPr>
        <w:ind w:leftChars="-5" w:hangingChars="5" w:hanging="10"/>
        <w:jc w:val="left"/>
        <w:rPr>
          <w:rFonts w:ascii="Times New Roman" w:hAnsi="Times New Roman"/>
          <w:b/>
          <w:sz w:val="20"/>
          <w:szCs w:val="20"/>
          <w:lang w:val="en-CA"/>
        </w:rPr>
      </w:pPr>
    </w:p>
    <w:p w14:paraId="25AE2A7F" w14:textId="12183200" w:rsidR="001B6385" w:rsidRPr="00440202" w:rsidRDefault="001B6385" w:rsidP="00031B53">
      <w:pPr>
        <w:pStyle w:val="a6"/>
        <w:rPr>
          <w:lang w:val="en-CA"/>
        </w:rPr>
      </w:pPr>
      <w:r w:rsidRPr="00440202">
        <w:t xml:space="preserve">Table </w:t>
      </w:r>
      <w:r w:rsidR="000A50CE" w:rsidRPr="00440202">
        <w:fldChar w:fldCharType="begin"/>
      </w:r>
      <w:r w:rsidR="000A50CE" w:rsidRPr="00440202">
        <w:instrText xml:space="preserve"> STYLEREF 1 \s </w:instrText>
      </w:r>
      <w:r w:rsidR="000A50CE" w:rsidRPr="00440202">
        <w:fldChar w:fldCharType="separate"/>
      </w:r>
      <w:r w:rsidR="005114ED">
        <w:rPr>
          <w:noProof/>
        </w:rPr>
        <w:t>4</w:t>
      </w:r>
      <w:r w:rsidR="000A50CE" w:rsidRPr="00440202">
        <w:fldChar w:fldCharType="end"/>
      </w:r>
      <w:r w:rsidR="000A50CE" w:rsidRPr="00440202">
        <w:noBreakHyphen/>
      </w:r>
      <w:r w:rsidR="000A50CE" w:rsidRPr="00440202">
        <w:fldChar w:fldCharType="begin"/>
      </w:r>
      <w:r w:rsidR="000A50CE" w:rsidRPr="00440202">
        <w:instrText xml:space="preserve"> SEQ Table \* ARABIC \s 1 </w:instrText>
      </w:r>
      <w:r w:rsidR="000A50CE" w:rsidRPr="00440202">
        <w:fldChar w:fldCharType="separate"/>
      </w:r>
      <w:r w:rsidR="005114ED">
        <w:rPr>
          <w:noProof/>
        </w:rPr>
        <w:t>5</w:t>
      </w:r>
      <w:r w:rsidR="000A50CE" w:rsidRPr="00440202">
        <w:fldChar w:fldCharType="end"/>
      </w:r>
      <w:r w:rsidRPr="00440202">
        <w:t xml:space="preserve"> </w:t>
      </w:r>
      <w:r w:rsidR="00310127" w:rsidRPr="00440202">
        <w:rPr>
          <w:lang w:eastAsia="ja-JP"/>
        </w:rPr>
        <w:t xml:space="preserve">Description for </w:t>
      </w:r>
      <w:r w:rsidRPr="00440202">
        <w:t>access.log</w:t>
      </w:r>
    </w:p>
    <w:tbl>
      <w:tblPr>
        <w:tblW w:w="9015" w:type="dxa"/>
        <w:tblInd w:w="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34"/>
        <w:gridCol w:w="2551"/>
        <w:gridCol w:w="5930"/>
      </w:tblGrid>
      <w:tr w:rsidR="00A3205E" w:rsidRPr="00440202" w14:paraId="080B6F0C" w14:textId="77777777" w:rsidTr="000C178F">
        <w:trPr>
          <w:trHeight w:val="340"/>
        </w:trPr>
        <w:tc>
          <w:tcPr>
            <w:tcW w:w="534" w:type="dxa"/>
            <w:shd w:val="clear" w:color="auto" w:fill="C0C0C0"/>
            <w:vAlign w:val="center"/>
          </w:tcPr>
          <w:p w14:paraId="014179BF" w14:textId="7BE6D9AD" w:rsidR="00A3205E" w:rsidRPr="00440202" w:rsidRDefault="00390050" w:rsidP="00441269">
            <w:pPr>
              <w:rPr>
                <w:rFonts w:ascii="Times New Roman" w:hAnsi="Times New Roman"/>
                <w:sz w:val="16"/>
                <w:szCs w:val="20"/>
              </w:rPr>
            </w:pPr>
            <w:r w:rsidRPr="00440202">
              <w:rPr>
                <w:rFonts w:ascii="Times New Roman" w:hAnsi="Times New Roman"/>
                <w:sz w:val="16"/>
                <w:szCs w:val="20"/>
              </w:rPr>
              <w:t>No.</w:t>
            </w:r>
          </w:p>
        </w:tc>
        <w:tc>
          <w:tcPr>
            <w:tcW w:w="2551" w:type="dxa"/>
            <w:shd w:val="clear" w:color="auto" w:fill="C0C0C0"/>
            <w:vAlign w:val="center"/>
          </w:tcPr>
          <w:p w14:paraId="47E84191" w14:textId="6239CF3C" w:rsidR="00A3205E" w:rsidRPr="00440202" w:rsidRDefault="006C11C5" w:rsidP="00441269">
            <w:pPr>
              <w:rPr>
                <w:rFonts w:ascii="Times New Roman" w:hAnsi="Times New Roman"/>
                <w:sz w:val="16"/>
                <w:szCs w:val="20"/>
              </w:rPr>
            </w:pPr>
            <w:r w:rsidRPr="00440202">
              <w:rPr>
                <w:rFonts w:ascii="Times New Roman" w:hAnsi="Times New Roman"/>
                <w:sz w:val="16"/>
                <w:szCs w:val="20"/>
              </w:rPr>
              <w:t>Item</w:t>
            </w:r>
          </w:p>
        </w:tc>
        <w:tc>
          <w:tcPr>
            <w:tcW w:w="5930" w:type="dxa"/>
            <w:shd w:val="clear" w:color="auto" w:fill="C0C0C0"/>
            <w:vAlign w:val="center"/>
          </w:tcPr>
          <w:p w14:paraId="342845D3" w14:textId="5ED027B5" w:rsidR="00A3205E" w:rsidRPr="00440202" w:rsidRDefault="006C11C5" w:rsidP="00441269">
            <w:pPr>
              <w:rPr>
                <w:rFonts w:ascii="Times New Roman" w:eastAsia="ＭＳ Ｐ明朝" w:hAnsi="Times New Roman"/>
                <w:sz w:val="16"/>
                <w:szCs w:val="20"/>
              </w:rPr>
            </w:pPr>
            <w:r w:rsidRPr="00440202">
              <w:rPr>
                <w:rFonts w:ascii="Times New Roman" w:hAnsi="Times New Roman"/>
                <w:sz w:val="16"/>
                <w:szCs w:val="20"/>
              </w:rPr>
              <w:t>Explanation</w:t>
            </w:r>
          </w:p>
        </w:tc>
      </w:tr>
      <w:tr w:rsidR="00A3205E" w:rsidRPr="00440202" w14:paraId="7108474F" w14:textId="77777777" w:rsidTr="000C178F">
        <w:tc>
          <w:tcPr>
            <w:tcW w:w="534" w:type="dxa"/>
          </w:tcPr>
          <w:p w14:paraId="39AFC619" w14:textId="77777777" w:rsidR="00A3205E" w:rsidRPr="00440202" w:rsidRDefault="00A3205E" w:rsidP="00441269">
            <w:pPr>
              <w:rPr>
                <w:rFonts w:ascii="Times New Roman" w:eastAsia="ＭＳ Ｐ明朝" w:hAnsi="Times New Roman"/>
                <w:sz w:val="16"/>
                <w:szCs w:val="20"/>
              </w:rPr>
            </w:pPr>
            <w:bookmarkStart w:id="62" w:name="_Hlk24463057"/>
            <w:r w:rsidRPr="00440202">
              <w:rPr>
                <w:rFonts w:ascii="Times New Roman" w:eastAsia="ＭＳ Ｐ明朝" w:hAnsi="Times New Roman"/>
                <w:sz w:val="16"/>
                <w:szCs w:val="20"/>
              </w:rPr>
              <w:t>1</w:t>
            </w:r>
          </w:p>
        </w:tc>
        <w:tc>
          <w:tcPr>
            <w:tcW w:w="2551" w:type="dxa"/>
          </w:tcPr>
          <w:p w14:paraId="274F8367" w14:textId="205CBB6F" w:rsidR="00A3205E" w:rsidRPr="00440202" w:rsidRDefault="00EE716A" w:rsidP="00441269">
            <w:pPr>
              <w:rPr>
                <w:rFonts w:ascii="Times New Roman" w:eastAsia="ＭＳ Ｐ明朝" w:hAnsi="Times New Roman"/>
                <w:sz w:val="16"/>
                <w:szCs w:val="20"/>
              </w:rPr>
            </w:pPr>
            <w:r w:rsidRPr="00440202">
              <w:rPr>
                <w:rFonts w:ascii="Times New Roman" w:hAnsi="Times New Roman"/>
                <w:kern w:val="0"/>
                <w:sz w:val="18"/>
                <w:szCs w:val="20"/>
                <w:lang w:val="en-GB"/>
              </w:rPr>
              <w:t>A</w:t>
            </w:r>
            <w:r w:rsidR="00B969B7" w:rsidRPr="00440202">
              <w:rPr>
                <w:rFonts w:ascii="Times New Roman" w:hAnsi="Times New Roman"/>
                <w:kern w:val="0"/>
                <w:sz w:val="18"/>
                <w:szCs w:val="20"/>
                <w:lang w:val="en-GB"/>
              </w:rPr>
              <w:t xml:space="preserve">ccess </w:t>
            </w:r>
            <w:r w:rsidR="000414A0" w:rsidRPr="00440202">
              <w:rPr>
                <w:rFonts w:ascii="Times New Roman" w:hAnsi="Times New Roman"/>
                <w:kern w:val="0"/>
                <w:sz w:val="18"/>
                <w:szCs w:val="20"/>
                <w:lang w:val="en-GB"/>
              </w:rPr>
              <w:t>l</w:t>
            </w:r>
            <w:r w:rsidR="00B969B7" w:rsidRPr="00440202">
              <w:rPr>
                <w:rFonts w:ascii="Times New Roman" w:hAnsi="Times New Roman"/>
                <w:kern w:val="0"/>
                <w:sz w:val="18"/>
                <w:szCs w:val="20"/>
                <w:lang w:val="en-GB"/>
              </w:rPr>
              <w:t>og</w:t>
            </w:r>
            <w:r w:rsidR="000414A0" w:rsidRPr="00440202">
              <w:rPr>
                <w:rFonts w:ascii="Times New Roman" w:hAnsi="Times New Roman"/>
                <w:kern w:val="0"/>
                <w:sz w:val="18"/>
                <w:szCs w:val="20"/>
                <w:lang w:val="en-GB"/>
              </w:rPr>
              <w:t xml:space="preserve"> data</w:t>
            </w:r>
          </w:p>
        </w:tc>
        <w:tc>
          <w:tcPr>
            <w:tcW w:w="5930" w:type="dxa"/>
          </w:tcPr>
          <w:p w14:paraId="3070C37C" w14:textId="33015DE4" w:rsidR="00441269" w:rsidRPr="00440202" w:rsidRDefault="00C178F8" w:rsidP="00441269">
            <w:pPr>
              <w:rPr>
                <w:rFonts w:ascii="Times New Roman" w:eastAsia="ＭＳ Ｐ明朝" w:hAnsi="Times New Roman"/>
                <w:sz w:val="16"/>
                <w:szCs w:val="20"/>
              </w:rPr>
            </w:pPr>
            <w:r w:rsidRPr="00440202">
              <w:rPr>
                <w:rFonts w:ascii="Times New Roman" w:eastAsia="ＭＳ Ｐ明朝" w:hAnsi="Times New Roman"/>
                <w:sz w:val="16"/>
                <w:szCs w:val="20"/>
              </w:rPr>
              <w:t>Output GW access log data from inside and outside Common Services</w:t>
            </w:r>
          </w:p>
        </w:tc>
      </w:tr>
      <w:bookmarkEnd w:id="62"/>
    </w:tbl>
    <w:p w14:paraId="4C514C45" w14:textId="77777777" w:rsidR="00A250C8" w:rsidRPr="00440202" w:rsidRDefault="00A250C8">
      <w:pPr>
        <w:widowControl/>
        <w:jc w:val="left"/>
        <w:rPr>
          <w:rFonts w:ascii="Times New Roman" w:hAnsi="Times New Roman"/>
          <w:b/>
          <w:sz w:val="24"/>
          <w:szCs w:val="20"/>
          <w:lang w:val="en-CA"/>
        </w:rPr>
      </w:pPr>
      <w:r w:rsidRPr="00440202">
        <w:rPr>
          <w:rFonts w:ascii="Times New Roman" w:hAnsi="Times New Roman"/>
          <w:b/>
          <w:sz w:val="24"/>
          <w:szCs w:val="20"/>
          <w:lang w:val="en-CA"/>
        </w:rPr>
        <w:br w:type="page"/>
      </w:r>
    </w:p>
    <w:p w14:paraId="7FEED1DB" w14:textId="335E8641" w:rsidR="00D33E83" w:rsidRPr="00440202" w:rsidRDefault="00D33E83" w:rsidP="006B6890">
      <w:pPr>
        <w:pStyle w:val="affa"/>
        <w:numPr>
          <w:ilvl w:val="0"/>
          <w:numId w:val="51"/>
        </w:numPr>
        <w:ind w:leftChars="0"/>
        <w:jc w:val="left"/>
        <w:outlineLvl w:val="4"/>
        <w:rPr>
          <w:rFonts w:ascii="Times New Roman" w:hAnsi="Times New Roman"/>
          <w:b/>
          <w:sz w:val="24"/>
          <w:szCs w:val="20"/>
          <w:lang w:val="en-CA"/>
        </w:rPr>
      </w:pPr>
      <w:r w:rsidRPr="00440202">
        <w:rPr>
          <w:rFonts w:ascii="Times New Roman" w:hAnsi="Times New Roman"/>
          <w:b/>
          <w:sz w:val="24"/>
          <w:szCs w:val="20"/>
          <w:lang w:val="en-CA"/>
        </w:rPr>
        <w:lastRenderedPageBreak/>
        <w:t>error.log(GW)</w:t>
      </w:r>
    </w:p>
    <w:p w14:paraId="07F5C895" w14:textId="22A79A0B" w:rsidR="00D33E83" w:rsidRPr="00440202" w:rsidRDefault="00F61214" w:rsidP="00D33E83">
      <w:pPr>
        <w:ind w:leftChars="200" w:left="420" w:firstLineChars="100" w:firstLine="210"/>
        <w:jc w:val="left"/>
        <w:rPr>
          <w:rFonts w:ascii="Times New Roman" w:hAnsi="Times New Roman"/>
          <w:szCs w:val="20"/>
        </w:rPr>
      </w:pPr>
      <w:r w:rsidRPr="00440202">
        <w:rPr>
          <w:rFonts w:ascii="Times New Roman" w:hAnsi="Times New Roman"/>
        </w:rPr>
        <w:t xml:space="preserve">This log file </w:t>
      </w:r>
      <w:r w:rsidR="00D25454">
        <w:rPr>
          <w:rFonts w:ascii="Times New Roman" w:hAnsi="Times New Roman"/>
          <w:szCs w:val="20"/>
        </w:rPr>
        <w:t>indicates</w:t>
      </w:r>
      <w:r w:rsidRPr="00440202">
        <w:rPr>
          <w:rFonts w:ascii="Times New Roman" w:hAnsi="Times New Roman"/>
        </w:rPr>
        <w:t xml:space="preserve"> GW error log.</w:t>
      </w:r>
    </w:p>
    <w:p w14:paraId="641EE893" w14:textId="77777777" w:rsidR="000C75AD" w:rsidRPr="00440202" w:rsidRDefault="000C75AD" w:rsidP="000C75AD">
      <w:pPr>
        <w:ind w:firstLineChars="300" w:firstLine="630"/>
        <w:rPr>
          <w:rFonts w:ascii="Times New Roman" w:hAnsi="Times New Roman"/>
          <w:szCs w:val="20"/>
        </w:rPr>
      </w:pPr>
    </w:p>
    <w:p w14:paraId="7B1C9FB7" w14:textId="3CF6FAB6" w:rsidR="00D33E83" w:rsidRPr="00440202" w:rsidRDefault="000B646D" w:rsidP="000C75AD">
      <w:pPr>
        <w:ind w:firstLineChars="300" w:firstLine="630"/>
        <w:rPr>
          <w:rFonts w:ascii="Times New Roman" w:hAnsi="Times New Roman"/>
          <w:szCs w:val="20"/>
        </w:rPr>
      </w:pPr>
      <w:r w:rsidRPr="00440202">
        <w:rPr>
          <w:rFonts w:ascii="Times New Roman" w:hAnsi="Times New Roman"/>
          <w:szCs w:val="20"/>
        </w:rPr>
        <w:t xml:space="preserve">File location: </w:t>
      </w:r>
      <w:r w:rsidR="00D33E83" w:rsidRPr="00440202">
        <w:rPr>
          <w:rFonts w:ascii="Times New Roman" w:hAnsi="Times New Roman"/>
          <w:i/>
          <w:iCs/>
          <w:szCs w:val="20"/>
        </w:rPr>
        <w:t>&lt;log-directory&gt;</w:t>
      </w:r>
      <w:r w:rsidR="000C75AD" w:rsidRPr="00440202">
        <w:rPr>
          <w:rFonts w:ascii="Times New Roman" w:hAnsi="Times New Roman"/>
          <w:szCs w:val="20"/>
        </w:rPr>
        <w:t>/nginx</w:t>
      </w:r>
      <w:r w:rsidR="00D33E83" w:rsidRPr="00440202">
        <w:rPr>
          <w:rFonts w:ascii="Times New Roman" w:hAnsi="Times New Roman"/>
          <w:szCs w:val="20"/>
        </w:rPr>
        <w:t>/</w:t>
      </w:r>
      <w:r w:rsidR="00AE51D6" w:rsidRPr="00440202">
        <w:rPr>
          <w:rFonts w:ascii="Times New Roman" w:hAnsi="Times New Roman"/>
          <w:szCs w:val="20"/>
        </w:rPr>
        <w:t>error</w:t>
      </w:r>
      <w:r w:rsidR="00D33E83" w:rsidRPr="00440202">
        <w:rPr>
          <w:rFonts w:ascii="Times New Roman" w:hAnsi="Times New Roman"/>
          <w:szCs w:val="20"/>
        </w:rPr>
        <w:t>.log</w:t>
      </w:r>
    </w:p>
    <w:p w14:paraId="77205009" w14:textId="77777777" w:rsidR="000C75AD" w:rsidRPr="00440202" w:rsidRDefault="000C75AD" w:rsidP="000C75AD">
      <w:pPr>
        <w:ind w:left="420" w:firstLineChars="100" w:firstLine="210"/>
        <w:jc w:val="left"/>
        <w:rPr>
          <w:rFonts w:ascii="Times New Roman" w:hAnsi="Times New Roman"/>
          <w:szCs w:val="20"/>
        </w:rPr>
      </w:pPr>
      <w:r w:rsidRPr="00440202">
        <w:rPr>
          <w:rFonts w:ascii="Times New Roman" w:hAnsi="Times New Roman"/>
          <w:szCs w:val="20"/>
        </w:rPr>
        <w:t>Examples:</w:t>
      </w:r>
    </w:p>
    <w:p w14:paraId="2DAB61FB" w14:textId="12CD6061" w:rsidR="000C75AD" w:rsidRPr="00440202" w:rsidRDefault="000C75AD" w:rsidP="000C75AD">
      <w:pPr>
        <w:ind w:left="420" w:firstLineChars="400" w:firstLine="840"/>
        <w:jc w:val="left"/>
        <w:rPr>
          <w:rFonts w:ascii="Times New Roman" w:hAnsi="Times New Roman"/>
          <w:szCs w:val="20"/>
        </w:rPr>
      </w:pPr>
      <w:r w:rsidRPr="00440202">
        <w:rPr>
          <w:rFonts w:ascii="Times New Roman" w:hAnsi="Times New Roman"/>
          <w:szCs w:val="20"/>
        </w:rPr>
        <w:t>[</w:t>
      </w:r>
      <w:r w:rsidR="00AE7DFA">
        <w:rPr>
          <w:rFonts w:ascii="Times New Roman" w:hAnsi="Times New Roman"/>
        </w:rPr>
        <w:t>Hitachi</w:t>
      </w:r>
      <w:r w:rsidRPr="00440202">
        <w:rPr>
          <w:rFonts w:ascii="Times New Roman" w:hAnsi="Times New Roman"/>
          <w:szCs w:val="20"/>
        </w:rPr>
        <w:t xml:space="preserve"> Edition] [Linux]</w:t>
      </w:r>
      <w:r w:rsidRPr="00440202">
        <w:rPr>
          <w:rFonts w:ascii="Times New Roman" w:hAnsi="Times New Roman"/>
        </w:rPr>
        <w:t xml:space="preserve"> </w:t>
      </w:r>
      <w:r w:rsidRPr="00440202">
        <w:rPr>
          <w:rFonts w:ascii="Times New Roman" w:hAnsi="Times New Roman"/>
          <w:szCs w:val="20"/>
        </w:rPr>
        <w:t>/var/log/hitachi/CommonService/nginx/error.log</w:t>
      </w:r>
    </w:p>
    <w:p w14:paraId="22DAA5A3" w14:textId="1ADB9981" w:rsidR="000C75AD" w:rsidRPr="00440202" w:rsidRDefault="000C75AD" w:rsidP="000C75AD">
      <w:pPr>
        <w:ind w:left="420" w:firstLineChars="400" w:firstLine="840"/>
        <w:jc w:val="left"/>
        <w:rPr>
          <w:rFonts w:ascii="Times New Roman" w:hAnsi="Times New Roman"/>
          <w:szCs w:val="20"/>
        </w:rPr>
      </w:pPr>
      <w:r w:rsidRPr="00440202">
        <w:rPr>
          <w:rFonts w:ascii="Times New Roman" w:hAnsi="Times New Roman"/>
          <w:szCs w:val="20"/>
        </w:rPr>
        <w:t>[HPE Edition]</w:t>
      </w:r>
      <w:r w:rsidRPr="00440202">
        <w:rPr>
          <w:rFonts w:ascii="Times New Roman" w:hAnsi="Times New Roman"/>
        </w:rPr>
        <w:t xml:space="preserve"> </w:t>
      </w:r>
      <w:r w:rsidRPr="00440202">
        <w:rPr>
          <w:rFonts w:ascii="Times New Roman" w:hAnsi="Times New Roman"/>
          <w:szCs w:val="20"/>
        </w:rPr>
        <w:t>[Linux]</w:t>
      </w:r>
      <w:r w:rsidRPr="00440202">
        <w:rPr>
          <w:rFonts w:ascii="Times New Roman" w:hAnsi="Times New Roman"/>
        </w:rPr>
        <w:t xml:space="preserve"> </w:t>
      </w:r>
      <w:r w:rsidRPr="00440202">
        <w:rPr>
          <w:rFonts w:ascii="Times New Roman" w:hAnsi="Times New Roman"/>
          <w:szCs w:val="20"/>
        </w:rPr>
        <w:t>/var/log/CVXPAE/CommonService/nginx/error.log</w:t>
      </w:r>
    </w:p>
    <w:p w14:paraId="70CCAD46" w14:textId="77777777" w:rsidR="000C75AD" w:rsidRPr="00440202" w:rsidRDefault="000C75AD" w:rsidP="00D33E83">
      <w:pPr>
        <w:ind w:firstLineChars="100" w:firstLine="210"/>
        <w:jc w:val="center"/>
        <w:rPr>
          <w:rFonts w:ascii="Times New Roman" w:hAnsi="Times New Roman"/>
          <w:szCs w:val="20"/>
        </w:rPr>
      </w:pPr>
    </w:p>
    <w:p w14:paraId="14283A67" w14:textId="00E2DD06" w:rsidR="00D33E83" w:rsidRPr="00440202" w:rsidRDefault="00AE25A7" w:rsidP="00D33E83">
      <w:pPr>
        <w:tabs>
          <w:tab w:val="left" w:pos="7680"/>
        </w:tabs>
        <w:snapToGrid w:val="0"/>
        <w:spacing w:before="120" w:after="120"/>
        <w:jc w:val="left"/>
        <w:rPr>
          <w:rFonts w:ascii="Times New Roman" w:hAnsi="Times New Roman"/>
          <w:b/>
          <w:sz w:val="20"/>
          <w:szCs w:val="20"/>
          <w:lang w:val="en-CA"/>
        </w:rPr>
      </w:pPr>
      <w:r w:rsidRPr="00440202">
        <w:rPr>
          <w:rFonts w:ascii="Times New Roman" w:hAnsi="Times New Roman"/>
          <w:b/>
          <w:noProof/>
          <w:sz w:val="20"/>
          <w:szCs w:val="20"/>
        </w:rPr>
        <mc:AlternateContent>
          <mc:Choice Requires="wps">
            <w:drawing>
              <wp:anchor distT="0" distB="0" distL="114300" distR="114300" simplePos="0" relativeHeight="251656218" behindDoc="0" locked="0" layoutInCell="1" allowOverlap="1" wp14:anchorId="53DCBD57" wp14:editId="2DFD2A87">
                <wp:simplePos x="0" y="0"/>
                <wp:positionH relativeFrom="page">
                  <wp:posOffset>1114634</wp:posOffset>
                </wp:positionH>
                <wp:positionV relativeFrom="paragraph">
                  <wp:posOffset>45531</wp:posOffset>
                </wp:positionV>
                <wp:extent cx="5723890" cy="1835474"/>
                <wp:effectExtent l="0" t="0" r="10160" b="12700"/>
                <wp:wrapNone/>
                <wp:docPr id="55" name="Rectangle 79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23890" cy="1835474"/>
                        </a:xfrm>
                        <a:prstGeom prst="rect">
                          <a:avLst/>
                        </a:prstGeom>
                        <a:solidFill>
                          <a:srgbClr val="FFFFFF"/>
                        </a:solidFill>
                        <a:ln w="9525">
                          <a:solidFill>
                            <a:srgbClr val="000000"/>
                          </a:solidFill>
                          <a:miter lim="800000"/>
                          <a:headEnd/>
                          <a:tailEnd/>
                        </a:ln>
                      </wps:spPr>
                      <wps:txbx>
                        <w:txbxContent>
                          <w:p w14:paraId="5AE538DD" w14:textId="77777777" w:rsidR="00D24948" w:rsidRDefault="00D24948" w:rsidP="00D33E83">
                            <w:pPr>
                              <w:snapToGrid w:val="0"/>
                              <w:jc w:val="left"/>
                              <w:rPr>
                                <w:sz w:val="16"/>
                              </w:rPr>
                            </w:pPr>
                            <w:r>
                              <w:rPr>
                                <w:sz w:val="16"/>
                              </w:rPr>
                              <w:tab/>
                            </w:r>
                            <w:r>
                              <w:rPr>
                                <w:sz w:val="16"/>
                              </w:rPr>
                              <w:tab/>
                            </w:r>
                            <w:r>
                              <w:rPr>
                                <w:sz w:val="16"/>
                              </w:rPr>
                              <w:tab/>
                            </w:r>
                            <w:r>
                              <w:rPr>
                                <w:sz w:val="16"/>
                              </w:rPr>
                              <w:tab/>
                            </w:r>
                            <w:r>
                              <w:rPr>
                                <w:sz w:val="16"/>
                              </w:rPr>
                              <w:tab/>
                            </w:r>
                          </w:p>
                          <w:p w14:paraId="429D68B0" w14:textId="77777777" w:rsidR="00D24948" w:rsidRPr="00AE25A7" w:rsidRDefault="00D24948" w:rsidP="00AE25A7">
                            <w:pPr>
                              <w:snapToGrid w:val="0"/>
                              <w:jc w:val="left"/>
                              <w:rPr>
                                <w:sz w:val="16"/>
                              </w:rPr>
                            </w:pPr>
                            <w:r w:rsidRPr="00AE25A7">
                              <w:rPr>
                                <w:sz w:val="16"/>
                              </w:rPr>
                              <w:t>2019/10/09 16:51:49 [error] 6138#6138: *1 connect() failed (111: Connection refused) while connecting to upstream, client: 192.168.56.101, server: , request: "POST /auth/realms/opscenter/protocol/openid-connect/token HTTP/1.1", upstream: "http://[::1]:20952/auth/realms/opscenter/protocol/openid-connect/token", host: "192.168.56.101"</w:t>
                            </w:r>
                          </w:p>
                          <w:p w14:paraId="2BC5FBDC" w14:textId="77777777" w:rsidR="00D24948" w:rsidRPr="00AE25A7" w:rsidRDefault="00D24948" w:rsidP="00AE25A7">
                            <w:pPr>
                              <w:snapToGrid w:val="0"/>
                              <w:jc w:val="left"/>
                              <w:rPr>
                                <w:sz w:val="16"/>
                              </w:rPr>
                            </w:pPr>
                            <w:r w:rsidRPr="00AE25A7">
                              <w:rPr>
                                <w:sz w:val="16"/>
                              </w:rPr>
                              <w:t>2019/10/09 16:53:34 [error] 6138#6138: *23 connect() failed (111: Connection refused) while connecting to upstream, client: ::1, server: , request: "GET /portal/ HTTP/1.1", upstream: "http://[::1]:20951/portal/", host: "localhost"</w:t>
                            </w:r>
                          </w:p>
                          <w:p w14:paraId="32158DD4" w14:textId="33C30E97" w:rsidR="00D24948" w:rsidRPr="00DC2638" w:rsidRDefault="00D24948" w:rsidP="00D33E83">
                            <w:pPr>
                              <w:snapToGrid w:val="0"/>
                              <w:jc w:val="left"/>
                              <w:rPr>
                                <w:sz w:val="16"/>
                              </w:rPr>
                            </w:pPr>
                            <w:r w:rsidRPr="00AE25A7">
                              <w:rPr>
                                <w:sz w:val="16"/>
                              </w:rPr>
                              <w:t>2019/10/09 16:53:54 [error] 6139#6139: *33 connect() failed (111: Connection refused) while connecting to upstream, client: 192.168.56.101, server: , request: "GET /auth/realms/opscenter/protocol/openid-connect/auth?response_type=code&amp;client_id=opscenter&amp;scope=openid+profile+opscenter+offline_access&amp;state=lshSH7oQjLxfWnzma0dABZrgu9m2gNp0xpr1dRi65JI%3D&amp;redirect_uri=https%3A%2F%2Flocalhost%2Fportal%2Flogin%2Foauth2%2Fcode%2Fkeycloak HTTP/1.1", upstream: "http://[::1]:20952/auth/realms/opscenter/protocol/openid-connect/auth?response_type=code&amp;client_id=opscenter&amp;scope=openid+profile+opscenter+offline_access&amp;state=lshSH7oQjLxfWnzma0dABZrgu9m2gNp0xpr1dRi65JI%3D&amp;redirect_uri=https%3A%2F%2Flocalhost%2Fportal%2Flogin%2Foauth2%2Fcode%2Fkeycloak", host: "192.168.56.101"</w:t>
                            </w:r>
                            <w:r w:rsidRPr="00AE25A7" w:rsidDel="00AE25A7">
                              <w:rPr>
                                <w:sz w:val="16"/>
                              </w:rPr>
                              <w:t xml:space="preserve"> </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DCBD57" id="_x0000_s1199" style="position:absolute;margin-left:87.75pt;margin-top:3.6pt;width:450.7pt;height:144.55pt;z-index:25165621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">
                <v:textbox inset="1mm,1mm,1mm,1mm">
                  <w:txbxContent>
                    <w:p w14:paraId="5AE538DD" w14:textId="77777777" w:rsidR="00D24948" w:rsidRDefault="00D24948" w:rsidP="00D33E83">
                      <w:pPr>
                        <w:snapToGrid w:val="0"/>
                        <w:jc w:val="left"/>
                        <w:rPr>
                          <w:sz w:val="16"/>
                        </w:rPr>
                      </w:pPr>
                      <w:r>
                        <w:rPr>
                          <w:sz w:val="16"/>
                        </w:rPr>
                        <w:tab/>
                      </w:r>
                      <w:r>
                        <w:rPr>
                          <w:sz w:val="16"/>
                        </w:rPr>
                        <w:tab/>
                      </w:r>
                      <w:r>
                        <w:rPr>
                          <w:sz w:val="16"/>
                        </w:rPr>
                        <w:tab/>
                      </w:r>
                      <w:r>
                        <w:rPr>
                          <w:sz w:val="16"/>
                        </w:rPr>
                        <w:tab/>
                      </w:r>
                      <w:r>
                        <w:rPr>
                          <w:sz w:val="16"/>
                        </w:rPr>
                        <w:tab/>
                      </w:r>
                    </w:p>
                    <w:p w14:paraId="429D68B0" w14:textId="77777777" w:rsidR="00D24948" w:rsidRPr="00AE25A7" w:rsidRDefault="00D24948" w:rsidP="00AE25A7">
                      <w:pPr>
                        <w:snapToGrid w:val="0"/>
                        <w:jc w:val="left"/>
                        <w:rPr>
                          <w:sz w:val="16"/>
                        </w:rPr>
                      </w:pPr>
                      <w:r w:rsidRPr="00AE25A7">
                        <w:rPr>
                          <w:sz w:val="16"/>
                        </w:rPr>
                        <w:t>2019/10/09 16:51:49 [error] 6138#6138: *1 connect() failed (111: Connection refused) while connecting to upstream, client: 192.168.56.101, server: , request: "POST /auth/realms/opscenter/protocol/openid-connect/token HTTP/1.1", upstream: "http://[::1]:20952/auth/realms/opscenter/protocol/openid-connect/token", host: "192.168.56.101"</w:t>
                      </w:r>
                    </w:p>
                    <w:p w14:paraId="2BC5FBDC" w14:textId="77777777" w:rsidR="00D24948" w:rsidRPr="00AE25A7" w:rsidRDefault="00D24948" w:rsidP="00AE25A7">
                      <w:pPr>
                        <w:snapToGrid w:val="0"/>
                        <w:jc w:val="left"/>
                        <w:rPr>
                          <w:sz w:val="16"/>
                        </w:rPr>
                      </w:pPr>
                      <w:r w:rsidRPr="00AE25A7">
                        <w:rPr>
                          <w:sz w:val="16"/>
                        </w:rPr>
                        <w:t>2019/10/09 16:53:34 [error] 6138#6138: *23 connect() failed (111: Connection refused) while connecting to upstream, client: ::1, server: , request: "GET /portal/ HTTP/1.1", upstream: "http://[::1]:20951/portal/", host: "localhost"</w:t>
                      </w:r>
                    </w:p>
                    <w:p w14:paraId="32158DD4" w14:textId="33C30E97" w:rsidR="00D24948" w:rsidRPr="00DC2638" w:rsidRDefault="00D24948" w:rsidP="00D33E83">
                      <w:pPr>
                        <w:snapToGrid w:val="0"/>
                        <w:jc w:val="left"/>
                        <w:rPr>
                          <w:sz w:val="16"/>
                        </w:rPr>
                      </w:pPr>
                      <w:r w:rsidRPr="00AE25A7">
                        <w:rPr>
                          <w:sz w:val="16"/>
                        </w:rPr>
                        <w:t>2019/10/09 16:53:54 [error] 6139#6139: *33 connect() failed (111: Connection refused) while connecting to upstream, client: 192.168.56.101, server: , request: "GET /auth/realms/opscenter/protocol/openid-connect/auth?response_type=code&amp;client_id=opscenter&amp;scope=openid+profile+opscenter+offline_access&amp;state=lshSH7oQjLxfWnzma0dABZrgu9m2gNp0xpr1dRi65JI%3D&amp;redirect_uri=https%3A%2F%2Flocalhost%2Fportal%2Flogin%2Foauth2%2Fcode%2Fkeycloak HTTP/1.1", upstream: "http://[::1]:20952/auth/realms/opscenter/protocol/openid-connect/auth?response_type=code&amp;client_id=opscenter&amp;scope=openid+profile+opscenter+offline_access&amp;state=lshSH7oQjLxfWnzma0dABZrgu9m2gNp0xpr1dRi65JI%3D&amp;redirect_uri=https%3A%2F%2Flocalhost%2Fportal%2Flogin%2Foauth2%2Fcode%2Fkeycloak", host: "192.168.56.101"</w:t>
                      </w:r>
                      <w:r w:rsidRPr="00AE25A7" w:rsidDel="00AE25A7">
                        <w:rPr>
                          <w:sz w:val="16"/>
                        </w:rPr>
                        <w:t xml:space="preserve"> </w:t>
                      </w:r>
                    </w:p>
                  </w:txbxContent>
                </v:textbox>
                <w10:wrap anchorx="page"/>
              </v:rect>
            </w:pict>
          </mc:Fallback>
        </mc:AlternateContent>
      </w:r>
      <w:r w:rsidRPr="00440202">
        <w:rPr>
          <w:rFonts w:ascii="Times New Roman" w:hAnsi="Times New Roman"/>
          <w:noProof/>
        </w:rPr>
        <mc:AlternateContent>
          <mc:Choice Requires="wps">
            <w:drawing>
              <wp:anchor distT="0" distB="0" distL="114300" distR="114300" simplePos="0" relativeHeight="251656219" behindDoc="0" locked="0" layoutInCell="1" allowOverlap="1" wp14:anchorId="36DB4A94" wp14:editId="64554233">
                <wp:simplePos x="0" y="0"/>
                <wp:positionH relativeFrom="column">
                  <wp:posOffset>234227</wp:posOffset>
                </wp:positionH>
                <wp:positionV relativeFrom="paragraph">
                  <wp:posOffset>138972</wp:posOffset>
                </wp:positionV>
                <wp:extent cx="5668010" cy="1668048"/>
                <wp:effectExtent l="0" t="0" r="27940" b="27940"/>
                <wp:wrapNone/>
                <wp:docPr id="53" name="Rectangle 36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8010" cy="1668048"/>
                        </a:xfrm>
                        <a:prstGeom prst="rect">
                          <a:avLst/>
                        </a:prstGeom>
                        <a:noFill/>
                        <a:ln w="9525">
                          <a:solidFill>
                            <a:srgbClr val="FF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60CE061B" id="Rectangle 3660" o:spid="_x0000_s1026" style="position:absolute;left:0;text-align:left;margin-left:18.45pt;margin-top:10.95pt;width:446.3pt;height:131.35pt;z-index:2516562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" filled="f" strokecolor="red">
                <v:textbox inset="1mm,1mm,1mm,1mm"/>
              </v:rect>
            </w:pict>
          </mc:Fallback>
        </mc:AlternateContent>
      </w:r>
      <w:r w:rsidR="00D33E83" w:rsidRPr="00440202">
        <w:rPr>
          <w:rFonts w:ascii="Times New Roman" w:hAnsi="Times New Roman"/>
          <w:noProof/>
          <w:szCs w:val="20"/>
        </w:rPr>
        <mc:AlternateContent>
          <mc:Choice Requires="wpg">
            <w:drawing>
              <wp:anchor distT="0" distB="0" distL="114300" distR="114300" simplePos="0" relativeHeight="251656226" behindDoc="0" locked="0" layoutInCell="1" allowOverlap="1" wp14:anchorId="562CB86B" wp14:editId="35D99178">
                <wp:simplePos x="0" y="0"/>
                <wp:positionH relativeFrom="column">
                  <wp:posOffset>4558651</wp:posOffset>
                </wp:positionH>
                <wp:positionV relativeFrom="paragraph">
                  <wp:posOffset>44418</wp:posOffset>
                </wp:positionV>
                <wp:extent cx="866140" cy="179070"/>
                <wp:effectExtent l="40640" t="0" r="0" b="40005"/>
                <wp:wrapNone/>
                <wp:docPr id="49" name="Group 39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66140" cy="179070"/>
                          <a:chOff x="4707" y="2636"/>
                          <a:chExt cx="952" cy="282"/>
                        </a:xfrm>
                      </wpg:grpSpPr>
                      <wps:wsp>
                        <wps:cNvPr id="50" name="Text Box 3975"/>
                        <wps:cNvSpPr txBox="1">
                          <a:spLocks noChangeArrowheads="1"/>
                        </wps:cNvSpPr>
                        <wps:spPr bwMode="auto">
                          <a:xfrm>
                            <a:off x="4865" y="2636"/>
                            <a:ext cx="794" cy="28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156681F" w14:textId="2D524CD2" w:rsidR="00D24948" w:rsidRDefault="00D24948" w:rsidP="00D33E83">
                              <w:pPr>
                                <w:snapToGrid w:val="0"/>
                                <w:rPr>
                                  <w:b/>
                                  <w:color w:val="0000FF"/>
                                  <w:sz w:val="16"/>
                                </w:rPr>
                              </w:pPr>
                              <w:r>
                                <w:rPr>
                                  <w:rFonts w:eastAsia="ＭＳ Ｐ明朝" w:hint="eastAsia"/>
                                  <w:b/>
                                  <w:bCs/>
                                  <w:color w:val="0000FF"/>
                                  <w:sz w:val="16"/>
                                  <w:highlight w:val="lightGray"/>
                                </w:rPr>
                                <w:t>E</w:t>
                              </w:r>
                              <w:r>
                                <w:rPr>
                                  <w:rFonts w:eastAsia="ＭＳ Ｐ明朝"/>
                                  <w:b/>
                                  <w:bCs/>
                                  <w:color w:val="0000FF"/>
                                  <w:sz w:val="16"/>
                                  <w:highlight w:val="lightGray"/>
                                </w:rPr>
                                <w:t>rror log data</w:t>
                              </w:r>
                            </w:p>
                          </w:txbxContent>
                        </wps:txbx>
                        <wps:bodyPr rot="0" vert="horz" wrap="square" lIns="0" tIns="0" rIns="0" bIns="0" anchor="t" anchorCtr="0" upright="1">
                          <a:noAutofit/>
                        </wps:bodyPr>
                      </wps:wsp>
                      <wps:wsp>
                        <wps:cNvPr id="51" name="Line 3976"/>
                        <wps:cNvCnPr/>
                        <wps:spPr bwMode="auto">
                          <a:xfrm flipH="1">
                            <a:off x="4707" y="2740"/>
                            <a:ext cx="149" cy="170"/>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w14:anchorId="562CB86B" id="_x0000_s1200" style="position:absolute;margin-left:358.95pt;margin-top:3.5pt;width:68.2pt;height:14.1pt;z-index:251656226" coordorigin="4707,2636" coordsize="952,2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">
                <v:shape id="Text Box 3975" o:spid="_x0000_s1201" type="#_x0000_t202" style="position:absolute;left:4865;top:2636;width:794;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xt3wAAAANsAAAAPAAAAZHJzL2Rvd25yZXYueG1sRE9Ni8Iw&#10;EL0v+B/CCN7W1AVl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g1Mbd8AAAADbAAAADwAAAAAA&#10;AAAAAAAAAAAHAgAAZHJzL2Rvd25yZXYueG1sUEsFBgAAAAADAAMAtwAAAPQCAAAAAA==&#10;" filled="f" stroked="f">
                  <v:textbox inset="0,0,0,0">
                    <w:txbxContent>
                      <w:p w14:paraId="3156681F" w14:textId="2D524CD2" w:rsidR="00D24948" w:rsidRDefault="00D24948" w:rsidP="00D33E83">
                        <w:pPr>
                          <w:snapToGrid w:val="0"/>
                          <w:rPr>
                            <w:b/>
                            <w:color w:val="0000FF"/>
                            <w:sz w:val="16"/>
                          </w:rPr>
                        </w:pPr>
                        <w:r>
                          <w:rPr>
                            <w:rFonts w:eastAsia="ＭＳ Ｐ明朝" w:hint="eastAsia"/>
                            <w:b/>
                            <w:bCs/>
                            <w:color w:val="0000FF"/>
                            <w:sz w:val="16"/>
                            <w:highlight w:val="lightGray"/>
                          </w:rPr>
                          <w:t>E</w:t>
                        </w:r>
                        <w:r>
                          <w:rPr>
                            <w:rFonts w:eastAsia="ＭＳ Ｐ明朝"/>
                            <w:b/>
                            <w:bCs/>
                            <w:color w:val="0000FF"/>
                            <w:sz w:val="16"/>
                            <w:highlight w:val="lightGray"/>
                          </w:rPr>
                          <w:t>rror log data</w:t>
                        </w:r>
                      </w:p>
                    </w:txbxContent>
                  </v:textbox>
                </v:shape>
                <v:line id="Line 3976" o:spid="_x0000_s1202" style="position:absolute;flip:x;visibility:visible;mso-wrap-style:square" from="4707,2740" to="4856,29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">
                  <v:stroke endarrow="block" endarrowwidth="narrow" endarrowlength="short"/>
                </v:line>
              </v:group>
            </w:pict>
          </mc:Fallback>
        </mc:AlternateContent>
      </w:r>
    </w:p>
    <w:p w14:paraId="66552BE6" w14:textId="77777777" w:rsidR="00D33E83" w:rsidRPr="00440202" w:rsidRDefault="00D33E83" w:rsidP="00D33E83">
      <w:pPr>
        <w:jc w:val="left"/>
        <w:rPr>
          <w:rFonts w:ascii="Times New Roman" w:hAnsi="Times New Roman"/>
          <w:szCs w:val="20"/>
        </w:rPr>
      </w:pPr>
    </w:p>
    <w:p w14:paraId="6C821661" w14:textId="77777777" w:rsidR="00D33E83" w:rsidRPr="00440202" w:rsidRDefault="00D33E83" w:rsidP="00D33E83">
      <w:pPr>
        <w:jc w:val="left"/>
        <w:rPr>
          <w:rFonts w:ascii="Times New Roman" w:hAnsi="Times New Roman"/>
          <w:szCs w:val="20"/>
        </w:rPr>
      </w:pPr>
    </w:p>
    <w:p w14:paraId="55A182CB" w14:textId="2B2B1724" w:rsidR="00D33E83" w:rsidRPr="00440202" w:rsidRDefault="00D33E83" w:rsidP="00D33E83">
      <w:pPr>
        <w:jc w:val="left"/>
        <w:rPr>
          <w:rFonts w:ascii="Times New Roman" w:hAnsi="Times New Roman"/>
          <w:szCs w:val="20"/>
        </w:rPr>
      </w:pPr>
    </w:p>
    <w:p w14:paraId="2F238251" w14:textId="024991B6" w:rsidR="00AE25A7" w:rsidRPr="00440202" w:rsidRDefault="00AE25A7" w:rsidP="00D33E83">
      <w:pPr>
        <w:jc w:val="left"/>
        <w:rPr>
          <w:rFonts w:ascii="Times New Roman" w:hAnsi="Times New Roman"/>
          <w:szCs w:val="20"/>
        </w:rPr>
      </w:pPr>
    </w:p>
    <w:p w14:paraId="5B679B34" w14:textId="30B9FA8D" w:rsidR="00AE25A7" w:rsidRPr="00440202" w:rsidRDefault="00AE25A7" w:rsidP="00D33E83">
      <w:pPr>
        <w:jc w:val="left"/>
        <w:rPr>
          <w:rFonts w:ascii="Times New Roman" w:hAnsi="Times New Roman"/>
          <w:szCs w:val="20"/>
        </w:rPr>
      </w:pPr>
    </w:p>
    <w:p w14:paraId="5BD5FBE4" w14:textId="77777777" w:rsidR="00AE25A7" w:rsidRPr="00440202" w:rsidRDefault="00AE25A7" w:rsidP="00D33E83">
      <w:pPr>
        <w:jc w:val="left"/>
        <w:rPr>
          <w:rFonts w:ascii="Times New Roman" w:hAnsi="Times New Roman"/>
          <w:szCs w:val="20"/>
        </w:rPr>
      </w:pPr>
    </w:p>
    <w:p w14:paraId="60DE2B49" w14:textId="77777777" w:rsidR="00D33E83" w:rsidRPr="00440202" w:rsidRDefault="00D33E83" w:rsidP="00D33E83">
      <w:pPr>
        <w:jc w:val="left"/>
        <w:rPr>
          <w:rFonts w:ascii="Times New Roman" w:hAnsi="Times New Roman"/>
          <w:szCs w:val="20"/>
        </w:rPr>
      </w:pPr>
    </w:p>
    <w:p w14:paraId="030C6F42" w14:textId="6BF72E8B" w:rsidR="00B2366F" w:rsidRPr="00440202" w:rsidRDefault="00B2366F" w:rsidP="00031B53">
      <w:pPr>
        <w:pStyle w:val="a6"/>
        <w:rPr>
          <w:lang w:val="en-CA"/>
        </w:rPr>
      </w:pPr>
      <w:r w:rsidRPr="00440202">
        <w:t xml:space="preserve">Figure </w:t>
      </w:r>
      <w:r w:rsidR="00B84913" w:rsidRPr="00440202">
        <w:fldChar w:fldCharType="begin"/>
      </w:r>
      <w:r w:rsidR="00B84913" w:rsidRPr="00440202">
        <w:instrText xml:space="preserve"> STYLEREF 1 \s </w:instrText>
      </w:r>
      <w:r w:rsidR="00B84913" w:rsidRPr="00440202">
        <w:fldChar w:fldCharType="separate"/>
      </w:r>
      <w:r w:rsidR="00BF65A4">
        <w:rPr>
          <w:noProof/>
        </w:rPr>
        <w:t>4</w:t>
      </w:r>
      <w:r w:rsidR="00B84913" w:rsidRPr="00440202">
        <w:fldChar w:fldCharType="end"/>
      </w:r>
      <w:r w:rsidR="00B84913" w:rsidRPr="00440202">
        <w:noBreakHyphen/>
      </w:r>
      <w:r w:rsidR="00B84913" w:rsidRPr="00440202">
        <w:fldChar w:fldCharType="begin"/>
      </w:r>
      <w:r w:rsidR="00B84913" w:rsidRPr="00440202">
        <w:instrText xml:space="preserve"> SEQ Figure \* ARABIC \s 1 </w:instrText>
      </w:r>
      <w:r w:rsidR="00B84913" w:rsidRPr="00440202">
        <w:fldChar w:fldCharType="separate"/>
      </w:r>
      <w:r w:rsidR="00676988">
        <w:rPr>
          <w:noProof/>
        </w:rPr>
        <w:t>6</w:t>
      </w:r>
      <w:r w:rsidR="00B84913" w:rsidRPr="00440202">
        <w:fldChar w:fldCharType="end"/>
      </w:r>
      <w:r w:rsidRPr="00440202">
        <w:t xml:space="preserve"> </w:t>
      </w:r>
      <w:r w:rsidR="00C525B2" w:rsidRPr="00440202">
        <w:t xml:space="preserve">Output format for </w:t>
      </w:r>
      <w:r w:rsidRPr="00440202">
        <w:t>error.log</w:t>
      </w:r>
    </w:p>
    <w:p w14:paraId="23A4C333" w14:textId="77777777" w:rsidR="00D33E83" w:rsidRPr="00440202" w:rsidRDefault="00D33E83" w:rsidP="00D33E83">
      <w:pPr>
        <w:ind w:leftChars="-5" w:hangingChars="5" w:hanging="10"/>
        <w:jc w:val="left"/>
        <w:rPr>
          <w:rFonts w:ascii="Times New Roman" w:hAnsi="Times New Roman"/>
          <w:b/>
          <w:sz w:val="20"/>
          <w:szCs w:val="20"/>
          <w:lang w:val="en-CA"/>
        </w:rPr>
      </w:pPr>
    </w:p>
    <w:p w14:paraId="1516B3A0" w14:textId="6D17516D" w:rsidR="009F01B7" w:rsidRPr="00440202" w:rsidRDefault="009F01B7" w:rsidP="00031B53">
      <w:pPr>
        <w:pStyle w:val="a6"/>
        <w:rPr>
          <w:lang w:val="en-CA"/>
        </w:rPr>
      </w:pPr>
      <w:r w:rsidRPr="00440202">
        <w:t xml:space="preserve">Table </w:t>
      </w:r>
      <w:r w:rsidR="000A50CE" w:rsidRPr="00440202">
        <w:fldChar w:fldCharType="begin"/>
      </w:r>
      <w:r w:rsidR="000A50CE" w:rsidRPr="00440202">
        <w:instrText xml:space="preserve"> STYLEREF 1 \s </w:instrText>
      </w:r>
      <w:r w:rsidR="000A50CE" w:rsidRPr="00440202">
        <w:fldChar w:fldCharType="separate"/>
      </w:r>
      <w:r w:rsidR="005114ED">
        <w:rPr>
          <w:noProof/>
        </w:rPr>
        <w:t>4</w:t>
      </w:r>
      <w:r w:rsidR="000A50CE" w:rsidRPr="00440202">
        <w:fldChar w:fldCharType="end"/>
      </w:r>
      <w:r w:rsidR="000A50CE" w:rsidRPr="00440202">
        <w:noBreakHyphen/>
      </w:r>
      <w:r w:rsidR="000A50CE" w:rsidRPr="00440202">
        <w:fldChar w:fldCharType="begin"/>
      </w:r>
      <w:r w:rsidR="000A50CE" w:rsidRPr="00440202">
        <w:instrText xml:space="preserve"> SEQ Table \* ARABIC \s 1 </w:instrText>
      </w:r>
      <w:r w:rsidR="000A50CE" w:rsidRPr="00440202">
        <w:fldChar w:fldCharType="separate"/>
      </w:r>
      <w:r w:rsidR="005114ED">
        <w:rPr>
          <w:noProof/>
        </w:rPr>
        <w:t>6</w:t>
      </w:r>
      <w:r w:rsidR="000A50CE" w:rsidRPr="00440202">
        <w:fldChar w:fldCharType="end"/>
      </w:r>
      <w:r w:rsidRPr="00440202">
        <w:t xml:space="preserve"> </w:t>
      </w:r>
      <w:r w:rsidR="00310127" w:rsidRPr="00440202">
        <w:rPr>
          <w:lang w:eastAsia="ja-JP"/>
        </w:rPr>
        <w:t xml:space="preserve">Description for </w:t>
      </w:r>
      <w:r w:rsidRPr="00440202">
        <w:t>error.log</w:t>
      </w:r>
    </w:p>
    <w:tbl>
      <w:tblPr>
        <w:tblW w:w="9015" w:type="dxa"/>
        <w:tblInd w:w="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34"/>
        <w:gridCol w:w="2409"/>
        <w:gridCol w:w="6072"/>
      </w:tblGrid>
      <w:tr w:rsidR="00C138C7" w:rsidRPr="00440202" w14:paraId="125B86D3" w14:textId="77777777" w:rsidTr="000C178F">
        <w:trPr>
          <w:trHeight w:val="340"/>
        </w:trPr>
        <w:tc>
          <w:tcPr>
            <w:tcW w:w="534" w:type="dxa"/>
            <w:shd w:val="clear" w:color="auto" w:fill="C0C0C0"/>
            <w:vAlign w:val="center"/>
          </w:tcPr>
          <w:p w14:paraId="1716A589" w14:textId="1C4F90A7" w:rsidR="00C138C7" w:rsidRPr="00440202" w:rsidRDefault="009F6042" w:rsidP="00C138C7">
            <w:pPr>
              <w:rPr>
                <w:rFonts w:ascii="Times New Roman" w:hAnsi="Times New Roman"/>
                <w:sz w:val="16"/>
                <w:szCs w:val="20"/>
              </w:rPr>
            </w:pPr>
            <w:r w:rsidRPr="00440202">
              <w:rPr>
                <w:rFonts w:ascii="Times New Roman" w:hAnsi="Times New Roman"/>
                <w:sz w:val="16"/>
                <w:szCs w:val="20"/>
              </w:rPr>
              <w:t>No.</w:t>
            </w:r>
          </w:p>
        </w:tc>
        <w:tc>
          <w:tcPr>
            <w:tcW w:w="2409" w:type="dxa"/>
            <w:shd w:val="clear" w:color="auto" w:fill="C0C0C0"/>
            <w:vAlign w:val="center"/>
          </w:tcPr>
          <w:p w14:paraId="5AD925F4" w14:textId="336D1ADB" w:rsidR="00C138C7" w:rsidRPr="00440202" w:rsidRDefault="00C138C7" w:rsidP="00C138C7">
            <w:pPr>
              <w:rPr>
                <w:rFonts w:ascii="Times New Roman" w:hAnsi="Times New Roman"/>
                <w:sz w:val="16"/>
                <w:szCs w:val="20"/>
              </w:rPr>
            </w:pPr>
            <w:r w:rsidRPr="00440202">
              <w:rPr>
                <w:rFonts w:ascii="Times New Roman" w:hAnsi="Times New Roman"/>
                <w:sz w:val="16"/>
                <w:szCs w:val="20"/>
              </w:rPr>
              <w:t>Item</w:t>
            </w:r>
          </w:p>
        </w:tc>
        <w:tc>
          <w:tcPr>
            <w:tcW w:w="6072" w:type="dxa"/>
            <w:shd w:val="clear" w:color="auto" w:fill="C0C0C0"/>
            <w:vAlign w:val="center"/>
          </w:tcPr>
          <w:p w14:paraId="5791E06C" w14:textId="7BAC0245" w:rsidR="00C138C7" w:rsidRPr="00440202" w:rsidRDefault="00C138C7" w:rsidP="00C138C7">
            <w:pPr>
              <w:rPr>
                <w:rFonts w:ascii="Times New Roman" w:eastAsia="ＭＳ Ｐ明朝" w:hAnsi="Times New Roman"/>
                <w:sz w:val="16"/>
                <w:szCs w:val="20"/>
              </w:rPr>
            </w:pPr>
            <w:r w:rsidRPr="00440202">
              <w:rPr>
                <w:rFonts w:ascii="Times New Roman" w:hAnsi="Times New Roman"/>
                <w:sz w:val="16"/>
                <w:szCs w:val="20"/>
              </w:rPr>
              <w:t>Explanation</w:t>
            </w:r>
          </w:p>
        </w:tc>
      </w:tr>
      <w:tr w:rsidR="00D33E83" w:rsidRPr="00440202" w14:paraId="1F89B9B4" w14:textId="77777777" w:rsidTr="000C178F">
        <w:tc>
          <w:tcPr>
            <w:tcW w:w="534" w:type="dxa"/>
          </w:tcPr>
          <w:p w14:paraId="5C4FFC3B" w14:textId="77777777" w:rsidR="00D33E83" w:rsidRPr="00440202" w:rsidRDefault="00D33E83" w:rsidP="007461A7">
            <w:pPr>
              <w:rPr>
                <w:rFonts w:ascii="Times New Roman" w:eastAsia="ＭＳ Ｐ明朝" w:hAnsi="Times New Roman"/>
                <w:sz w:val="16"/>
                <w:szCs w:val="20"/>
              </w:rPr>
            </w:pPr>
            <w:r w:rsidRPr="00440202">
              <w:rPr>
                <w:rFonts w:ascii="Times New Roman" w:eastAsia="ＭＳ Ｐ明朝" w:hAnsi="Times New Roman"/>
                <w:sz w:val="16"/>
                <w:szCs w:val="20"/>
              </w:rPr>
              <w:t>1</w:t>
            </w:r>
          </w:p>
        </w:tc>
        <w:tc>
          <w:tcPr>
            <w:tcW w:w="2409" w:type="dxa"/>
          </w:tcPr>
          <w:p w14:paraId="038C4A64" w14:textId="10AA1532" w:rsidR="00D33E83" w:rsidRPr="00440202" w:rsidRDefault="00A0540B" w:rsidP="007461A7">
            <w:pPr>
              <w:rPr>
                <w:rFonts w:ascii="Times New Roman" w:eastAsia="ＭＳ Ｐ明朝" w:hAnsi="Times New Roman"/>
                <w:sz w:val="16"/>
                <w:szCs w:val="20"/>
              </w:rPr>
            </w:pPr>
            <w:r w:rsidRPr="00440202">
              <w:rPr>
                <w:rFonts w:ascii="Times New Roman" w:eastAsia="ＭＳ Ｐ明朝" w:hAnsi="Times New Roman"/>
                <w:sz w:val="16"/>
                <w:szCs w:val="20"/>
              </w:rPr>
              <w:t xml:space="preserve">Error </w:t>
            </w:r>
            <w:r w:rsidRPr="00440202">
              <w:rPr>
                <w:rFonts w:ascii="Times New Roman" w:hAnsi="Times New Roman"/>
                <w:kern w:val="0"/>
                <w:sz w:val="18"/>
                <w:szCs w:val="20"/>
                <w:lang w:val="en-GB"/>
              </w:rPr>
              <w:t>log data</w:t>
            </w:r>
          </w:p>
        </w:tc>
        <w:tc>
          <w:tcPr>
            <w:tcW w:w="6072" w:type="dxa"/>
          </w:tcPr>
          <w:p w14:paraId="380E8178" w14:textId="078F2B05" w:rsidR="00D33E83" w:rsidRPr="00440202" w:rsidRDefault="00973C9D" w:rsidP="007461A7">
            <w:pPr>
              <w:rPr>
                <w:rFonts w:ascii="Times New Roman" w:eastAsia="ＭＳ Ｐ明朝" w:hAnsi="Times New Roman"/>
                <w:sz w:val="16"/>
                <w:szCs w:val="20"/>
              </w:rPr>
            </w:pPr>
            <w:r w:rsidRPr="00440202">
              <w:rPr>
                <w:rFonts w:ascii="Times New Roman" w:eastAsia="ＭＳ Ｐ明朝" w:hAnsi="Times New Roman"/>
                <w:sz w:val="16"/>
                <w:szCs w:val="20"/>
              </w:rPr>
              <w:t>Output GW error log data</w:t>
            </w:r>
          </w:p>
        </w:tc>
      </w:tr>
    </w:tbl>
    <w:p w14:paraId="49B22CE9" w14:textId="2D9C23ED" w:rsidR="005214FE" w:rsidRPr="00440202" w:rsidRDefault="005214FE">
      <w:pPr>
        <w:widowControl/>
        <w:jc w:val="left"/>
        <w:rPr>
          <w:rFonts w:ascii="Times New Roman" w:hAnsi="Times New Roman"/>
          <w:szCs w:val="20"/>
        </w:rPr>
      </w:pPr>
    </w:p>
    <w:p w14:paraId="6FE0EF95" w14:textId="150B428B" w:rsidR="00B65108" w:rsidRPr="00440202" w:rsidRDefault="00B65108" w:rsidP="006B6890">
      <w:pPr>
        <w:pStyle w:val="affa"/>
        <w:numPr>
          <w:ilvl w:val="0"/>
          <w:numId w:val="51"/>
        </w:numPr>
        <w:ind w:leftChars="0"/>
        <w:jc w:val="left"/>
        <w:outlineLvl w:val="4"/>
        <w:rPr>
          <w:rFonts w:ascii="Times New Roman" w:hAnsi="Times New Roman"/>
          <w:b/>
          <w:sz w:val="24"/>
          <w:szCs w:val="20"/>
          <w:lang w:val="en-CA"/>
        </w:rPr>
      </w:pPr>
      <w:r w:rsidRPr="00440202">
        <w:rPr>
          <w:rFonts w:ascii="Times New Roman" w:hAnsi="Times New Roman"/>
          <w:b/>
          <w:sz w:val="24"/>
          <w:szCs w:val="20"/>
          <w:lang w:val="en-CA"/>
        </w:rPr>
        <w:t>server.log</w:t>
      </w:r>
    </w:p>
    <w:p w14:paraId="101E7D4A" w14:textId="100CA58A" w:rsidR="00D94D83" w:rsidRPr="00440202" w:rsidRDefault="00356C18" w:rsidP="00D94D83">
      <w:pPr>
        <w:ind w:leftChars="200" w:left="420" w:firstLineChars="100" w:firstLine="210"/>
        <w:jc w:val="left"/>
        <w:rPr>
          <w:rFonts w:ascii="Times New Roman" w:hAnsi="Times New Roman"/>
        </w:rPr>
      </w:pPr>
      <w:r w:rsidRPr="00440202">
        <w:rPr>
          <w:rFonts w:ascii="Times New Roman" w:hAnsi="Times New Roman"/>
        </w:rPr>
        <w:t xml:space="preserve">This log file </w:t>
      </w:r>
      <w:r w:rsidR="00D25454">
        <w:rPr>
          <w:rFonts w:ascii="Times New Roman" w:hAnsi="Times New Roman"/>
          <w:szCs w:val="20"/>
        </w:rPr>
        <w:t>indicates</w:t>
      </w:r>
      <w:r w:rsidRPr="00440202">
        <w:rPr>
          <w:rFonts w:ascii="Times New Roman" w:hAnsi="Times New Roman"/>
        </w:rPr>
        <w:t xml:space="preserve"> IDP server log.</w:t>
      </w:r>
    </w:p>
    <w:p w14:paraId="6AE26056" w14:textId="77777777" w:rsidR="00D94D83" w:rsidRPr="00440202" w:rsidRDefault="00D94D83" w:rsidP="00D94D83">
      <w:pPr>
        <w:ind w:leftChars="200" w:left="420" w:firstLineChars="100" w:firstLine="210"/>
        <w:jc w:val="left"/>
        <w:rPr>
          <w:rFonts w:ascii="Times New Roman" w:hAnsi="Times New Roman"/>
          <w:szCs w:val="20"/>
        </w:rPr>
      </w:pPr>
    </w:p>
    <w:p w14:paraId="6A56C903" w14:textId="0996C1A6" w:rsidR="00B65108" w:rsidRPr="00440202" w:rsidRDefault="000B646D" w:rsidP="00D94D83">
      <w:pPr>
        <w:ind w:leftChars="200" w:left="420" w:firstLineChars="100" w:firstLine="210"/>
        <w:jc w:val="left"/>
        <w:rPr>
          <w:rFonts w:ascii="Times New Roman" w:hAnsi="Times New Roman"/>
          <w:szCs w:val="20"/>
        </w:rPr>
      </w:pPr>
      <w:r w:rsidRPr="00440202">
        <w:rPr>
          <w:rFonts w:ascii="Times New Roman" w:hAnsi="Times New Roman"/>
          <w:szCs w:val="20"/>
        </w:rPr>
        <w:t xml:space="preserve">File location: </w:t>
      </w:r>
      <w:r w:rsidR="00B65108" w:rsidRPr="00440202">
        <w:rPr>
          <w:rFonts w:ascii="Times New Roman" w:hAnsi="Times New Roman"/>
          <w:i/>
          <w:iCs/>
          <w:szCs w:val="20"/>
        </w:rPr>
        <w:t>&lt;log-directory&gt;</w:t>
      </w:r>
      <w:r w:rsidR="00B65108" w:rsidRPr="00440202">
        <w:rPr>
          <w:rFonts w:ascii="Times New Roman" w:hAnsi="Times New Roman"/>
          <w:szCs w:val="20"/>
        </w:rPr>
        <w:t>/idp/log/server.log</w:t>
      </w:r>
    </w:p>
    <w:p w14:paraId="60F61DE0" w14:textId="77777777" w:rsidR="00D94D83" w:rsidRPr="00440202" w:rsidRDefault="00D94D83" w:rsidP="00D94D83">
      <w:pPr>
        <w:ind w:left="420" w:firstLineChars="100" w:firstLine="210"/>
        <w:jc w:val="left"/>
        <w:rPr>
          <w:rFonts w:ascii="Times New Roman" w:hAnsi="Times New Roman"/>
          <w:szCs w:val="20"/>
        </w:rPr>
      </w:pPr>
      <w:r w:rsidRPr="00440202">
        <w:rPr>
          <w:rFonts w:ascii="Times New Roman" w:hAnsi="Times New Roman"/>
          <w:szCs w:val="20"/>
        </w:rPr>
        <w:t>Examples:</w:t>
      </w:r>
    </w:p>
    <w:p w14:paraId="5CE50200" w14:textId="5037536F" w:rsidR="00D94D83" w:rsidRPr="00440202" w:rsidRDefault="00D94D83" w:rsidP="00D94D83">
      <w:pPr>
        <w:ind w:left="420" w:firstLineChars="400" w:firstLine="840"/>
        <w:jc w:val="left"/>
        <w:rPr>
          <w:rFonts w:ascii="Times New Roman" w:hAnsi="Times New Roman"/>
          <w:szCs w:val="20"/>
        </w:rPr>
      </w:pPr>
      <w:r w:rsidRPr="00440202">
        <w:rPr>
          <w:rFonts w:ascii="Times New Roman" w:hAnsi="Times New Roman"/>
          <w:szCs w:val="20"/>
        </w:rPr>
        <w:t>[</w:t>
      </w:r>
      <w:r w:rsidR="00AE7DFA">
        <w:rPr>
          <w:rFonts w:ascii="Times New Roman" w:hAnsi="Times New Roman"/>
        </w:rPr>
        <w:t>Hitachi</w:t>
      </w:r>
      <w:r w:rsidRPr="00440202">
        <w:rPr>
          <w:rFonts w:ascii="Times New Roman" w:hAnsi="Times New Roman"/>
          <w:szCs w:val="20"/>
        </w:rPr>
        <w:t xml:space="preserve"> Edition] [Linux]</w:t>
      </w:r>
      <w:r w:rsidRPr="00440202">
        <w:rPr>
          <w:rFonts w:ascii="Times New Roman" w:hAnsi="Times New Roman"/>
        </w:rPr>
        <w:t xml:space="preserve"> </w:t>
      </w:r>
      <w:r w:rsidRPr="00440202">
        <w:rPr>
          <w:rFonts w:ascii="Times New Roman" w:hAnsi="Times New Roman"/>
          <w:szCs w:val="20"/>
        </w:rPr>
        <w:t>/var/log/hitachi/CommonService/idp/log/server.log</w:t>
      </w:r>
    </w:p>
    <w:p w14:paraId="588A9BDB" w14:textId="7018AE09" w:rsidR="00D94D83" w:rsidRPr="00440202" w:rsidRDefault="00D94D83" w:rsidP="00D94D83">
      <w:pPr>
        <w:ind w:left="420" w:firstLineChars="400" w:firstLine="840"/>
        <w:jc w:val="left"/>
        <w:rPr>
          <w:rFonts w:ascii="Times New Roman" w:hAnsi="Times New Roman"/>
          <w:szCs w:val="20"/>
        </w:rPr>
      </w:pPr>
      <w:r w:rsidRPr="00440202">
        <w:rPr>
          <w:rFonts w:ascii="Times New Roman" w:hAnsi="Times New Roman"/>
          <w:szCs w:val="20"/>
        </w:rPr>
        <w:t>[HPE Edition]</w:t>
      </w:r>
      <w:r w:rsidRPr="00440202">
        <w:rPr>
          <w:rFonts w:ascii="Times New Roman" w:hAnsi="Times New Roman"/>
        </w:rPr>
        <w:t xml:space="preserve"> </w:t>
      </w:r>
      <w:r w:rsidRPr="00440202">
        <w:rPr>
          <w:rFonts w:ascii="Times New Roman" w:hAnsi="Times New Roman"/>
          <w:szCs w:val="20"/>
        </w:rPr>
        <w:t>[Linux]</w:t>
      </w:r>
      <w:r w:rsidRPr="00440202">
        <w:rPr>
          <w:rFonts w:ascii="Times New Roman" w:hAnsi="Times New Roman"/>
        </w:rPr>
        <w:t xml:space="preserve"> </w:t>
      </w:r>
      <w:r w:rsidRPr="00440202">
        <w:rPr>
          <w:rFonts w:ascii="Times New Roman" w:hAnsi="Times New Roman"/>
          <w:szCs w:val="20"/>
        </w:rPr>
        <w:t>/var/log/CVXPAE/CommonService/idp/log/server.log</w:t>
      </w:r>
    </w:p>
    <w:p w14:paraId="778FC143" w14:textId="77777777" w:rsidR="00D94D83" w:rsidRPr="00440202" w:rsidRDefault="00D94D83" w:rsidP="00D94D83">
      <w:pPr>
        <w:ind w:leftChars="200" w:left="420" w:firstLineChars="100" w:firstLine="210"/>
        <w:jc w:val="left"/>
        <w:rPr>
          <w:rFonts w:ascii="Times New Roman" w:hAnsi="Times New Roman"/>
          <w:szCs w:val="20"/>
        </w:rPr>
      </w:pPr>
    </w:p>
    <w:p w14:paraId="1E6A61BE" w14:textId="03C3690A" w:rsidR="00B65108" w:rsidRPr="00440202" w:rsidRDefault="00B65108" w:rsidP="00B65108">
      <w:pPr>
        <w:tabs>
          <w:tab w:val="left" w:pos="7680"/>
        </w:tabs>
        <w:snapToGrid w:val="0"/>
        <w:spacing w:before="120" w:after="120"/>
        <w:jc w:val="left"/>
        <w:rPr>
          <w:rFonts w:ascii="Times New Roman" w:hAnsi="Times New Roman"/>
          <w:b/>
          <w:sz w:val="20"/>
          <w:szCs w:val="20"/>
          <w:lang w:val="en-CA"/>
        </w:rPr>
      </w:pPr>
      <w:r w:rsidRPr="00440202">
        <w:rPr>
          <w:rFonts w:ascii="Times New Roman" w:hAnsi="Times New Roman"/>
          <w:noProof/>
          <w:szCs w:val="20"/>
        </w:rPr>
        <mc:AlternateContent>
          <mc:Choice Requires="wpg">
            <w:drawing>
              <wp:anchor distT="0" distB="0" distL="114300" distR="114300" simplePos="0" relativeHeight="251656227" behindDoc="0" locked="0" layoutInCell="1" allowOverlap="1" wp14:anchorId="34A2EB3B" wp14:editId="76AE747E">
                <wp:simplePos x="0" y="0"/>
                <wp:positionH relativeFrom="column">
                  <wp:posOffset>4559865</wp:posOffset>
                </wp:positionH>
                <wp:positionV relativeFrom="paragraph">
                  <wp:posOffset>41660</wp:posOffset>
                </wp:positionV>
                <wp:extent cx="1247530" cy="179070"/>
                <wp:effectExtent l="38100" t="0" r="10160" b="49530"/>
                <wp:wrapNone/>
                <wp:docPr id="60" name="Group 39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47530" cy="179070"/>
                          <a:chOff x="4707" y="2636"/>
                          <a:chExt cx="952" cy="282"/>
                        </a:xfrm>
                      </wpg:grpSpPr>
                      <wps:wsp>
                        <wps:cNvPr id="61" name="Text Box 3975"/>
                        <wps:cNvSpPr txBox="1">
                          <a:spLocks noChangeArrowheads="1"/>
                        </wps:cNvSpPr>
                        <wps:spPr bwMode="auto">
                          <a:xfrm>
                            <a:off x="4865" y="2636"/>
                            <a:ext cx="794" cy="28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70D8C16" w14:textId="0F27C68B" w:rsidR="00D24948" w:rsidRDefault="00D24948" w:rsidP="00B65108">
                              <w:pPr>
                                <w:snapToGrid w:val="0"/>
                                <w:rPr>
                                  <w:b/>
                                  <w:color w:val="0000FF"/>
                                  <w:sz w:val="16"/>
                                </w:rPr>
                              </w:pPr>
                              <w:r>
                                <w:rPr>
                                  <w:rFonts w:eastAsia="ＭＳ Ｐ明朝" w:hint="eastAsia"/>
                                  <w:b/>
                                  <w:bCs/>
                                  <w:color w:val="0000FF"/>
                                  <w:sz w:val="16"/>
                                  <w:highlight w:val="lightGray"/>
                                </w:rPr>
                                <w:t>S</w:t>
                              </w:r>
                              <w:r>
                                <w:rPr>
                                  <w:rFonts w:eastAsia="ＭＳ Ｐ明朝"/>
                                  <w:b/>
                                  <w:bCs/>
                                  <w:color w:val="0000FF"/>
                                  <w:sz w:val="16"/>
                                  <w:highlight w:val="lightGray"/>
                                </w:rPr>
                                <w:t>erver log data</w:t>
                              </w:r>
                            </w:p>
                          </w:txbxContent>
                        </wps:txbx>
                        <wps:bodyPr rot="0" vert="horz" wrap="square" lIns="0" tIns="0" rIns="0" bIns="0" anchor="t" anchorCtr="0" upright="1">
                          <a:noAutofit/>
                        </wps:bodyPr>
                      </wps:wsp>
                      <wps:wsp>
                        <wps:cNvPr id="62" name="Line 3976"/>
                        <wps:cNvCnPr/>
                        <wps:spPr bwMode="auto">
                          <a:xfrm flipH="1">
                            <a:off x="4707" y="2740"/>
                            <a:ext cx="149" cy="170"/>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w14:anchorId="34A2EB3B" id="_x0000_s1203" style="position:absolute;margin-left:359.05pt;margin-top:3.3pt;width:98.25pt;height:14.1pt;z-index:251656227" coordorigin="4707,2636" coordsize="952,2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">
                <v:shape id="Text Box 3975" o:spid="_x0000_s1204" type="#_x0000_t202" style="position:absolute;left:4865;top:2636;width:794;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" filled="f" stroked="f">
                  <v:textbox inset="0,0,0,0">
                    <w:txbxContent>
                      <w:p w14:paraId="270D8C16" w14:textId="0F27C68B" w:rsidR="00D24948" w:rsidRDefault="00D24948" w:rsidP="00B65108">
                        <w:pPr>
                          <w:snapToGrid w:val="0"/>
                          <w:rPr>
                            <w:b/>
                            <w:color w:val="0000FF"/>
                            <w:sz w:val="16"/>
                          </w:rPr>
                        </w:pPr>
                        <w:r>
                          <w:rPr>
                            <w:rFonts w:eastAsia="ＭＳ Ｐ明朝" w:hint="eastAsia"/>
                            <w:b/>
                            <w:bCs/>
                            <w:color w:val="0000FF"/>
                            <w:sz w:val="16"/>
                            <w:highlight w:val="lightGray"/>
                          </w:rPr>
                          <w:t>S</w:t>
                        </w:r>
                        <w:r>
                          <w:rPr>
                            <w:rFonts w:eastAsia="ＭＳ Ｐ明朝"/>
                            <w:b/>
                            <w:bCs/>
                            <w:color w:val="0000FF"/>
                            <w:sz w:val="16"/>
                            <w:highlight w:val="lightGray"/>
                          </w:rPr>
                          <w:t>erver log data</w:t>
                        </w:r>
                      </w:p>
                    </w:txbxContent>
                  </v:textbox>
                </v:shape>
                <v:line id="Line 3976" o:spid="_x0000_s1205" style="position:absolute;flip:x;visibility:visible;mso-wrap-style:square" from="4707,2740" to="4856,29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">
                  <v:stroke endarrow="block" endarrowwidth="narrow" endarrowlength="short"/>
                </v:line>
              </v:group>
            </w:pict>
          </mc:Fallback>
        </mc:AlternateContent>
      </w:r>
      <w:r w:rsidRPr="00440202">
        <w:rPr>
          <w:rFonts w:ascii="Times New Roman" w:hAnsi="Times New Roman"/>
          <w:b/>
          <w:noProof/>
          <w:sz w:val="20"/>
          <w:szCs w:val="20"/>
        </w:rPr>
        <mc:AlternateContent>
          <mc:Choice Requires="wps">
            <w:drawing>
              <wp:anchor distT="0" distB="0" distL="114300" distR="114300" simplePos="0" relativeHeight="251656220" behindDoc="0" locked="0" layoutInCell="1" allowOverlap="1" wp14:anchorId="43C7A399" wp14:editId="1DB8060E">
                <wp:simplePos x="0" y="0"/>
                <wp:positionH relativeFrom="page">
                  <wp:posOffset>1114634</wp:posOffset>
                </wp:positionH>
                <wp:positionV relativeFrom="paragraph">
                  <wp:posOffset>48334</wp:posOffset>
                </wp:positionV>
                <wp:extent cx="5723890" cy="901051"/>
                <wp:effectExtent l="0" t="0" r="10160" b="13970"/>
                <wp:wrapNone/>
                <wp:docPr id="56" name="Rectangle 79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23890" cy="901051"/>
                        </a:xfrm>
                        <a:prstGeom prst="rect">
                          <a:avLst/>
                        </a:prstGeom>
                        <a:solidFill>
                          <a:srgbClr val="FFFFFF"/>
                        </a:solidFill>
                        <a:ln w="9525">
                          <a:solidFill>
                            <a:srgbClr val="000000"/>
                          </a:solidFill>
                          <a:miter lim="800000"/>
                          <a:headEnd/>
                          <a:tailEnd/>
                        </a:ln>
                      </wps:spPr>
                      <wps:txbx>
                        <w:txbxContent>
                          <w:p w14:paraId="2CD509DD" w14:textId="77777777" w:rsidR="00D24948" w:rsidRDefault="00D24948" w:rsidP="00B65108">
                            <w:pPr>
                              <w:snapToGrid w:val="0"/>
                              <w:jc w:val="left"/>
                              <w:rPr>
                                <w:sz w:val="16"/>
                              </w:rPr>
                            </w:pPr>
                            <w:r>
                              <w:rPr>
                                <w:sz w:val="16"/>
                              </w:rPr>
                              <w:tab/>
                            </w:r>
                            <w:r>
                              <w:rPr>
                                <w:sz w:val="16"/>
                              </w:rPr>
                              <w:tab/>
                            </w:r>
                            <w:r>
                              <w:rPr>
                                <w:sz w:val="16"/>
                              </w:rPr>
                              <w:tab/>
                            </w:r>
                            <w:r>
                              <w:rPr>
                                <w:sz w:val="16"/>
                              </w:rPr>
                              <w:tab/>
                            </w:r>
                            <w:r>
                              <w:rPr>
                                <w:sz w:val="16"/>
                              </w:rPr>
                              <w:tab/>
                            </w:r>
                          </w:p>
                          <w:p w14:paraId="0CF20D3B" w14:textId="77777777" w:rsidR="00D24948" w:rsidRPr="00B65108" w:rsidRDefault="00D24948" w:rsidP="00B65108">
                            <w:pPr>
                              <w:snapToGrid w:val="0"/>
                              <w:jc w:val="left"/>
                              <w:rPr>
                                <w:sz w:val="16"/>
                              </w:rPr>
                            </w:pPr>
                            <w:r w:rsidRPr="00B65108">
                              <w:rPr>
                                <w:sz w:val="16"/>
                              </w:rPr>
                              <w:t>2019-10-10 10:39:35,073 INFO  [org.jboss.modules] (main) JBoss Modules version 1.8.6.Final</w:t>
                            </w:r>
                          </w:p>
                          <w:p w14:paraId="3CF23646" w14:textId="77777777" w:rsidR="00D24948" w:rsidRPr="00B65108" w:rsidRDefault="00D24948" w:rsidP="00B65108">
                            <w:pPr>
                              <w:snapToGrid w:val="0"/>
                              <w:jc w:val="left"/>
                              <w:rPr>
                                <w:sz w:val="16"/>
                              </w:rPr>
                            </w:pPr>
                            <w:r w:rsidRPr="00B65108">
                              <w:rPr>
                                <w:sz w:val="16"/>
                              </w:rPr>
                              <w:t>2019-10-10 10:39:36,822 INFO  [org.jboss.msc] (main) JBoss MSC version 1.4.3.Final</w:t>
                            </w:r>
                          </w:p>
                          <w:p w14:paraId="3318EADB" w14:textId="77777777" w:rsidR="00D24948" w:rsidRPr="00B65108" w:rsidRDefault="00D24948" w:rsidP="00B65108">
                            <w:pPr>
                              <w:snapToGrid w:val="0"/>
                              <w:jc w:val="left"/>
                              <w:rPr>
                                <w:sz w:val="16"/>
                              </w:rPr>
                            </w:pPr>
                            <w:r w:rsidRPr="00B65108">
                              <w:rPr>
                                <w:sz w:val="16"/>
                              </w:rPr>
                              <w:t>2019-10-10 10:39:36,842 INFO  [org.jboss.threads] (main) JBoss Threads version 2.3.2.Final</w:t>
                            </w:r>
                          </w:p>
                          <w:p w14:paraId="0186AFA9" w14:textId="0C6C5DD5" w:rsidR="00D24948" w:rsidRPr="00DC2638" w:rsidRDefault="00D24948" w:rsidP="00B65108">
                            <w:pPr>
                              <w:snapToGrid w:val="0"/>
                              <w:jc w:val="left"/>
                              <w:rPr>
                                <w:sz w:val="16"/>
                              </w:rPr>
                            </w:pPr>
                            <w:r w:rsidRPr="00B65108">
                              <w:rPr>
                                <w:sz w:val="16"/>
                              </w:rPr>
                              <w:t>2019-10-10 10:39:37,034 INFO  [org.jboss.as] (MSC service thread 1-4) WFLYSRV0049: Keycloak 4.8.3.Final (WildFly Core 6.0.2.Final) starting</w:t>
                            </w:r>
                            <w:r w:rsidRPr="00B65108" w:rsidDel="00B65108">
                              <w:rPr>
                                <w:sz w:val="16"/>
                              </w:rPr>
                              <w:t xml:space="preserve"> </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C7A399" id="_x0000_s1206" style="position:absolute;margin-left:87.75pt;margin-top:3.8pt;width:450.7pt;height:70.95pt;z-index:2516562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">
                <v:textbox inset="1mm,1mm,1mm,1mm">
                  <w:txbxContent>
                    <w:p w14:paraId="2CD509DD" w14:textId="77777777" w:rsidR="00D24948" w:rsidRDefault="00D24948" w:rsidP="00B65108">
                      <w:pPr>
                        <w:snapToGrid w:val="0"/>
                        <w:jc w:val="left"/>
                        <w:rPr>
                          <w:sz w:val="16"/>
                        </w:rPr>
                      </w:pPr>
                      <w:r>
                        <w:rPr>
                          <w:sz w:val="16"/>
                        </w:rPr>
                        <w:tab/>
                      </w:r>
                      <w:r>
                        <w:rPr>
                          <w:sz w:val="16"/>
                        </w:rPr>
                        <w:tab/>
                      </w:r>
                      <w:r>
                        <w:rPr>
                          <w:sz w:val="16"/>
                        </w:rPr>
                        <w:tab/>
                      </w:r>
                      <w:r>
                        <w:rPr>
                          <w:sz w:val="16"/>
                        </w:rPr>
                        <w:tab/>
                      </w:r>
                      <w:r>
                        <w:rPr>
                          <w:sz w:val="16"/>
                        </w:rPr>
                        <w:tab/>
                      </w:r>
                    </w:p>
                    <w:p w14:paraId="0CF20D3B" w14:textId="77777777" w:rsidR="00D24948" w:rsidRPr="00B65108" w:rsidRDefault="00D24948" w:rsidP="00B65108">
                      <w:pPr>
                        <w:snapToGrid w:val="0"/>
                        <w:jc w:val="left"/>
                        <w:rPr>
                          <w:sz w:val="16"/>
                        </w:rPr>
                      </w:pPr>
                      <w:r w:rsidRPr="00B65108">
                        <w:rPr>
                          <w:sz w:val="16"/>
                        </w:rPr>
                        <w:t>2019-10-10 10:39:35,073 INFO  [org.jboss.modules] (main) JBoss Modules version 1.8.6.Final</w:t>
                      </w:r>
                    </w:p>
                    <w:p w14:paraId="3CF23646" w14:textId="77777777" w:rsidR="00D24948" w:rsidRPr="00B65108" w:rsidRDefault="00D24948" w:rsidP="00B65108">
                      <w:pPr>
                        <w:snapToGrid w:val="0"/>
                        <w:jc w:val="left"/>
                        <w:rPr>
                          <w:sz w:val="16"/>
                        </w:rPr>
                      </w:pPr>
                      <w:r w:rsidRPr="00B65108">
                        <w:rPr>
                          <w:sz w:val="16"/>
                        </w:rPr>
                        <w:t>2019-10-10 10:39:36,822 INFO  [org.jboss.msc] (main) JBoss MSC version 1.4.3.Final</w:t>
                      </w:r>
                    </w:p>
                    <w:p w14:paraId="3318EADB" w14:textId="77777777" w:rsidR="00D24948" w:rsidRPr="00B65108" w:rsidRDefault="00D24948" w:rsidP="00B65108">
                      <w:pPr>
                        <w:snapToGrid w:val="0"/>
                        <w:jc w:val="left"/>
                        <w:rPr>
                          <w:sz w:val="16"/>
                        </w:rPr>
                      </w:pPr>
                      <w:r w:rsidRPr="00B65108">
                        <w:rPr>
                          <w:sz w:val="16"/>
                        </w:rPr>
                        <w:t>2019-10-10 10:39:36,842 INFO  [org.jboss.threads] (main) JBoss Threads version 2.3.2.Final</w:t>
                      </w:r>
                    </w:p>
                    <w:p w14:paraId="0186AFA9" w14:textId="0C6C5DD5" w:rsidR="00D24948" w:rsidRPr="00DC2638" w:rsidRDefault="00D24948" w:rsidP="00B65108">
                      <w:pPr>
                        <w:snapToGrid w:val="0"/>
                        <w:jc w:val="left"/>
                        <w:rPr>
                          <w:sz w:val="16"/>
                        </w:rPr>
                      </w:pPr>
                      <w:r w:rsidRPr="00B65108">
                        <w:rPr>
                          <w:sz w:val="16"/>
                        </w:rPr>
                        <w:t>2019-10-10 10:39:37,034 INFO  [org.jboss.as] (MSC service thread 1-4) WFLYSRV0049: Keycloak 4.8.3.Final (WildFly Core 6.0.2.Final) starting</w:t>
                      </w:r>
                      <w:r w:rsidRPr="00B65108" w:rsidDel="00B65108">
                        <w:rPr>
                          <w:sz w:val="16"/>
                        </w:rPr>
                        <w:t xml:space="preserve"> </w:t>
                      </w:r>
                    </w:p>
                  </w:txbxContent>
                </v:textbox>
                <w10:wrap anchorx="page"/>
              </v:rect>
            </w:pict>
          </mc:Fallback>
        </mc:AlternateContent>
      </w:r>
      <w:r w:rsidRPr="00440202">
        <w:rPr>
          <w:rFonts w:ascii="Times New Roman" w:hAnsi="Times New Roman"/>
          <w:noProof/>
        </w:rPr>
        <mc:AlternateContent>
          <mc:Choice Requires="wps">
            <w:drawing>
              <wp:anchor distT="0" distB="0" distL="114300" distR="114300" simplePos="0" relativeHeight="251656221" behindDoc="0" locked="0" layoutInCell="1" allowOverlap="1" wp14:anchorId="7C7D60C5" wp14:editId="37CCF95D">
                <wp:simplePos x="0" y="0"/>
                <wp:positionH relativeFrom="column">
                  <wp:posOffset>234227</wp:posOffset>
                </wp:positionH>
                <wp:positionV relativeFrom="paragraph">
                  <wp:posOffset>135102</wp:posOffset>
                </wp:positionV>
                <wp:extent cx="5668010" cy="754213"/>
                <wp:effectExtent l="0" t="0" r="27940" b="27305"/>
                <wp:wrapNone/>
                <wp:docPr id="59" name="Rectangle 36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8010" cy="754213"/>
                        </a:xfrm>
                        <a:prstGeom prst="rect">
                          <a:avLst/>
                        </a:prstGeom>
                        <a:noFill/>
                        <a:ln w="9525">
                          <a:solidFill>
                            <a:srgbClr val="FF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708071E5" id="Rectangle 3660" o:spid="_x0000_s1026" style="position:absolute;left:0;text-align:left;margin-left:18.45pt;margin-top:10.65pt;width:446.3pt;height:59.4pt;z-index:25165622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" filled="f" strokecolor="red">
                <v:textbox inset="1mm,1mm,1mm,1mm"/>
              </v:rect>
            </w:pict>
          </mc:Fallback>
        </mc:AlternateContent>
      </w:r>
    </w:p>
    <w:p w14:paraId="72346DD8" w14:textId="77777777" w:rsidR="00B65108" w:rsidRPr="00440202" w:rsidRDefault="00B65108" w:rsidP="00B65108">
      <w:pPr>
        <w:jc w:val="left"/>
        <w:rPr>
          <w:rFonts w:ascii="Times New Roman" w:hAnsi="Times New Roman"/>
          <w:szCs w:val="20"/>
        </w:rPr>
      </w:pPr>
    </w:p>
    <w:p w14:paraId="6066DDAB" w14:textId="77777777" w:rsidR="00B65108" w:rsidRPr="00440202" w:rsidRDefault="00B65108" w:rsidP="00B65108">
      <w:pPr>
        <w:jc w:val="left"/>
        <w:rPr>
          <w:rFonts w:ascii="Times New Roman" w:hAnsi="Times New Roman"/>
          <w:szCs w:val="20"/>
        </w:rPr>
      </w:pPr>
    </w:p>
    <w:p w14:paraId="6552E008" w14:textId="77777777" w:rsidR="00B65108" w:rsidRPr="00440202" w:rsidRDefault="00B65108" w:rsidP="00B65108">
      <w:pPr>
        <w:jc w:val="left"/>
        <w:rPr>
          <w:rFonts w:ascii="Times New Roman" w:hAnsi="Times New Roman"/>
          <w:szCs w:val="20"/>
        </w:rPr>
      </w:pPr>
    </w:p>
    <w:p w14:paraId="2D05E884" w14:textId="75889AEB" w:rsidR="00B2366F" w:rsidRPr="00440202" w:rsidRDefault="00B2366F" w:rsidP="00031B53">
      <w:pPr>
        <w:pStyle w:val="a6"/>
        <w:rPr>
          <w:lang w:val="en-CA"/>
        </w:rPr>
      </w:pPr>
      <w:r w:rsidRPr="00440202">
        <w:t xml:space="preserve">Figure </w:t>
      </w:r>
      <w:r w:rsidR="00B84913" w:rsidRPr="00440202">
        <w:fldChar w:fldCharType="begin"/>
      </w:r>
      <w:r w:rsidR="00B84913" w:rsidRPr="00440202">
        <w:instrText xml:space="preserve"> STYLEREF 1 \s </w:instrText>
      </w:r>
      <w:r w:rsidR="00B84913" w:rsidRPr="00440202">
        <w:fldChar w:fldCharType="separate"/>
      </w:r>
      <w:r w:rsidR="00BF65A4">
        <w:rPr>
          <w:noProof/>
        </w:rPr>
        <w:t>4</w:t>
      </w:r>
      <w:r w:rsidR="00B84913" w:rsidRPr="00440202">
        <w:fldChar w:fldCharType="end"/>
      </w:r>
      <w:r w:rsidR="00B84913" w:rsidRPr="00440202">
        <w:noBreakHyphen/>
      </w:r>
      <w:r w:rsidR="00B84913" w:rsidRPr="00440202">
        <w:fldChar w:fldCharType="begin"/>
      </w:r>
      <w:r w:rsidR="00B84913" w:rsidRPr="00440202">
        <w:instrText xml:space="preserve"> SEQ Figure \* ARABIC \s 1 </w:instrText>
      </w:r>
      <w:r w:rsidR="00B84913" w:rsidRPr="00440202">
        <w:fldChar w:fldCharType="separate"/>
      </w:r>
      <w:r w:rsidR="00676988">
        <w:rPr>
          <w:noProof/>
        </w:rPr>
        <w:t>7</w:t>
      </w:r>
      <w:r w:rsidR="00B84913" w:rsidRPr="00440202">
        <w:fldChar w:fldCharType="end"/>
      </w:r>
      <w:r w:rsidRPr="00440202">
        <w:t xml:space="preserve"> </w:t>
      </w:r>
      <w:r w:rsidR="00C525B2" w:rsidRPr="00440202">
        <w:t xml:space="preserve">Output format for </w:t>
      </w:r>
      <w:r w:rsidRPr="00440202">
        <w:t>server.log</w:t>
      </w:r>
    </w:p>
    <w:p w14:paraId="2C912E33" w14:textId="77777777" w:rsidR="00B65108" w:rsidRPr="00440202" w:rsidRDefault="00B65108" w:rsidP="00B65108">
      <w:pPr>
        <w:ind w:leftChars="-5" w:hangingChars="5" w:hanging="10"/>
        <w:jc w:val="left"/>
        <w:rPr>
          <w:rFonts w:ascii="Times New Roman" w:hAnsi="Times New Roman"/>
          <w:b/>
          <w:sz w:val="20"/>
          <w:szCs w:val="20"/>
          <w:lang w:val="en-CA"/>
        </w:rPr>
      </w:pPr>
    </w:p>
    <w:p w14:paraId="6866A5A2" w14:textId="4B4287D1" w:rsidR="006E18CC" w:rsidRPr="00440202" w:rsidRDefault="006E18CC" w:rsidP="00031B53">
      <w:pPr>
        <w:pStyle w:val="a6"/>
        <w:rPr>
          <w:lang w:val="en-CA"/>
        </w:rPr>
      </w:pPr>
      <w:r w:rsidRPr="00440202">
        <w:t xml:space="preserve">Table </w:t>
      </w:r>
      <w:r w:rsidR="000A50CE" w:rsidRPr="00440202">
        <w:fldChar w:fldCharType="begin"/>
      </w:r>
      <w:r w:rsidR="000A50CE" w:rsidRPr="00440202">
        <w:instrText xml:space="preserve"> STYLEREF 1 \s </w:instrText>
      </w:r>
      <w:r w:rsidR="000A50CE" w:rsidRPr="00440202">
        <w:fldChar w:fldCharType="separate"/>
      </w:r>
      <w:r w:rsidR="005114ED">
        <w:rPr>
          <w:noProof/>
        </w:rPr>
        <w:t>4</w:t>
      </w:r>
      <w:r w:rsidR="000A50CE" w:rsidRPr="00440202">
        <w:fldChar w:fldCharType="end"/>
      </w:r>
      <w:r w:rsidR="000A50CE" w:rsidRPr="00440202">
        <w:noBreakHyphen/>
      </w:r>
      <w:r w:rsidR="000A50CE" w:rsidRPr="00440202">
        <w:fldChar w:fldCharType="begin"/>
      </w:r>
      <w:r w:rsidR="000A50CE" w:rsidRPr="00440202">
        <w:instrText xml:space="preserve"> SEQ Table \* ARABIC \s 1 </w:instrText>
      </w:r>
      <w:r w:rsidR="000A50CE" w:rsidRPr="00440202">
        <w:fldChar w:fldCharType="separate"/>
      </w:r>
      <w:r w:rsidR="005114ED">
        <w:rPr>
          <w:noProof/>
        </w:rPr>
        <w:t>7</w:t>
      </w:r>
      <w:r w:rsidR="000A50CE" w:rsidRPr="00440202">
        <w:fldChar w:fldCharType="end"/>
      </w:r>
      <w:r w:rsidRPr="00440202">
        <w:t xml:space="preserve"> </w:t>
      </w:r>
      <w:r w:rsidR="00310127" w:rsidRPr="00440202">
        <w:rPr>
          <w:lang w:eastAsia="ja-JP"/>
        </w:rPr>
        <w:t xml:space="preserve">Description for </w:t>
      </w:r>
      <w:r w:rsidRPr="00440202">
        <w:t>server.log</w:t>
      </w:r>
    </w:p>
    <w:tbl>
      <w:tblPr>
        <w:tblW w:w="9015" w:type="dxa"/>
        <w:tblInd w:w="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34"/>
        <w:gridCol w:w="2409"/>
        <w:gridCol w:w="6072"/>
      </w:tblGrid>
      <w:tr w:rsidR="00C138C7" w:rsidRPr="00440202" w14:paraId="6F9BE1BF" w14:textId="77777777" w:rsidTr="000C178F">
        <w:trPr>
          <w:trHeight w:val="340"/>
        </w:trPr>
        <w:tc>
          <w:tcPr>
            <w:tcW w:w="534" w:type="dxa"/>
            <w:shd w:val="clear" w:color="auto" w:fill="C0C0C0"/>
            <w:vAlign w:val="center"/>
          </w:tcPr>
          <w:p w14:paraId="79E93AB1" w14:textId="51A63E54" w:rsidR="00C138C7" w:rsidRPr="00440202" w:rsidRDefault="00A20673" w:rsidP="00C138C7">
            <w:pPr>
              <w:rPr>
                <w:rFonts w:ascii="Times New Roman" w:hAnsi="Times New Roman"/>
                <w:sz w:val="16"/>
                <w:szCs w:val="20"/>
              </w:rPr>
            </w:pPr>
            <w:r w:rsidRPr="00440202">
              <w:rPr>
                <w:rFonts w:ascii="Times New Roman" w:hAnsi="Times New Roman"/>
                <w:sz w:val="16"/>
                <w:szCs w:val="20"/>
              </w:rPr>
              <w:t>No.</w:t>
            </w:r>
          </w:p>
        </w:tc>
        <w:tc>
          <w:tcPr>
            <w:tcW w:w="2409" w:type="dxa"/>
            <w:shd w:val="clear" w:color="auto" w:fill="C0C0C0"/>
            <w:vAlign w:val="center"/>
          </w:tcPr>
          <w:p w14:paraId="037D7F42" w14:textId="71B1F3F4" w:rsidR="00C138C7" w:rsidRPr="00440202" w:rsidRDefault="00C138C7" w:rsidP="00C138C7">
            <w:pPr>
              <w:rPr>
                <w:rFonts w:ascii="Times New Roman" w:hAnsi="Times New Roman"/>
                <w:sz w:val="16"/>
                <w:szCs w:val="20"/>
              </w:rPr>
            </w:pPr>
            <w:r w:rsidRPr="00440202">
              <w:rPr>
                <w:rFonts w:ascii="Times New Roman" w:hAnsi="Times New Roman"/>
                <w:sz w:val="16"/>
                <w:szCs w:val="20"/>
              </w:rPr>
              <w:t>Item</w:t>
            </w:r>
          </w:p>
        </w:tc>
        <w:tc>
          <w:tcPr>
            <w:tcW w:w="6072" w:type="dxa"/>
            <w:shd w:val="clear" w:color="auto" w:fill="C0C0C0"/>
            <w:vAlign w:val="center"/>
          </w:tcPr>
          <w:p w14:paraId="0087AA46" w14:textId="52E8D6DE" w:rsidR="00C138C7" w:rsidRPr="00440202" w:rsidRDefault="00C138C7" w:rsidP="00C138C7">
            <w:pPr>
              <w:rPr>
                <w:rFonts w:ascii="Times New Roman" w:eastAsia="ＭＳ Ｐ明朝" w:hAnsi="Times New Roman"/>
                <w:sz w:val="16"/>
                <w:szCs w:val="20"/>
              </w:rPr>
            </w:pPr>
            <w:r w:rsidRPr="00440202">
              <w:rPr>
                <w:rFonts w:ascii="Times New Roman" w:hAnsi="Times New Roman"/>
                <w:sz w:val="16"/>
                <w:szCs w:val="20"/>
              </w:rPr>
              <w:t>Explanation</w:t>
            </w:r>
          </w:p>
        </w:tc>
      </w:tr>
      <w:tr w:rsidR="00B65108" w:rsidRPr="00440202" w14:paraId="65226BA8" w14:textId="77777777" w:rsidTr="000C178F">
        <w:tc>
          <w:tcPr>
            <w:tcW w:w="534" w:type="dxa"/>
          </w:tcPr>
          <w:p w14:paraId="4A303D92" w14:textId="77777777" w:rsidR="00B65108" w:rsidRPr="00440202" w:rsidRDefault="00B65108" w:rsidP="007461A7">
            <w:pPr>
              <w:rPr>
                <w:rFonts w:ascii="Times New Roman" w:eastAsia="ＭＳ Ｐ明朝" w:hAnsi="Times New Roman"/>
                <w:sz w:val="16"/>
                <w:szCs w:val="20"/>
              </w:rPr>
            </w:pPr>
            <w:r w:rsidRPr="00440202">
              <w:rPr>
                <w:rFonts w:ascii="Times New Roman" w:eastAsia="ＭＳ Ｐ明朝" w:hAnsi="Times New Roman"/>
                <w:sz w:val="16"/>
                <w:szCs w:val="20"/>
              </w:rPr>
              <w:t>1</w:t>
            </w:r>
          </w:p>
        </w:tc>
        <w:tc>
          <w:tcPr>
            <w:tcW w:w="2409" w:type="dxa"/>
          </w:tcPr>
          <w:p w14:paraId="37B6DFAF" w14:textId="7E9ADCA0" w:rsidR="00B65108" w:rsidRPr="00440202" w:rsidRDefault="00930F79" w:rsidP="007461A7">
            <w:pPr>
              <w:rPr>
                <w:rFonts w:ascii="Times New Roman" w:eastAsia="ＭＳ Ｐ明朝" w:hAnsi="Times New Roman"/>
                <w:sz w:val="16"/>
                <w:szCs w:val="20"/>
              </w:rPr>
            </w:pPr>
            <w:r w:rsidRPr="00440202">
              <w:rPr>
                <w:rFonts w:ascii="Times New Roman" w:eastAsia="ＭＳ Ｐ明朝" w:hAnsi="Times New Roman"/>
                <w:sz w:val="16"/>
                <w:szCs w:val="20"/>
              </w:rPr>
              <w:t>Server log data</w:t>
            </w:r>
          </w:p>
        </w:tc>
        <w:tc>
          <w:tcPr>
            <w:tcW w:w="6072" w:type="dxa"/>
          </w:tcPr>
          <w:p w14:paraId="7DB007A6" w14:textId="762CCA08" w:rsidR="00B65108" w:rsidRPr="00440202" w:rsidRDefault="00666F12" w:rsidP="007461A7">
            <w:pPr>
              <w:rPr>
                <w:rFonts w:ascii="Times New Roman" w:eastAsia="ＭＳ Ｐ明朝" w:hAnsi="Times New Roman"/>
                <w:sz w:val="16"/>
                <w:szCs w:val="20"/>
              </w:rPr>
            </w:pPr>
            <w:r w:rsidRPr="00440202">
              <w:rPr>
                <w:rFonts w:ascii="Times New Roman" w:eastAsia="ＭＳ Ｐ明朝" w:hAnsi="Times New Roman"/>
                <w:sz w:val="16"/>
                <w:szCs w:val="20"/>
              </w:rPr>
              <w:t>Output IDP server log data</w:t>
            </w:r>
          </w:p>
        </w:tc>
      </w:tr>
    </w:tbl>
    <w:p w14:paraId="7B103EE7" w14:textId="442FB3E6" w:rsidR="00C019AF" w:rsidRDefault="00C019AF">
      <w:pPr>
        <w:widowControl/>
        <w:jc w:val="left"/>
        <w:rPr>
          <w:rFonts w:ascii="Times New Roman" w:hAnsi="Times New Roman"/>
          <w:szCs w:val="20"/>
        </w:rPr>
      </w:pPr>
    </w:p>
    <w:p w14:paraId="2AA729BA" w14:textId="75965E7B" w:rsidR="00D30DE1" w:rsidRPr="00440202" w:rsidRDefault="00D30DE1" w:rsidP="006857BF">
      <w:pPr>
        <w:pStyle w:val="affa"/>
        <w:numPr>
          <w:ilvl w:val="0"/>
          <w:numId w:val="51"/>
        </w:numPr>
        <w:ind w:leftChars="0"/>
        <w:jc w:val="left"/>
        <w:outlineLvl w:val="4"/>
        <w:rPr>
          <w:rFonts w:ascii="Times New Roman" w:hAnsi="Times New Roman"/>
          <w:b/>
          <w:sz w:val="24"/>
          <w:szCs w:val="20"/>
          <w:lang w:val="en-CA"/>
        </w:rPr>
      </w:pPr>
      <w:r w:rsidRPr="00440202">
        <w:rPr>
          <w:rFonts w:ascii="Times New Roman" w:hAnsi="Times New Roman"/>
          <w:b/>
          <w:sz w:val="24"/>
          <w:szCs w:val="20"/>
          <w:lang w:val="en-CA"/>
        </w:rPr>
        <w:t>access.log</w:t>
      </w:r>
      <w:r>
        <w:rPr>
          <w:rFonts w:ascii="Times New Roman" w:hAnsi="Times New Roman"/>
          <w:b/>
          <w:sz w:val="24"/>
          <w:szCs w:val="20"/>
          <w:lang w:val="en-CA"/>
        </w:rPr>
        <w:t xml:space="preserve"> (IDP</w:t>
      </w:r>
      <w:r w:rsidRPr="006478CE">
        <w:rPr>
          <w:rFonts w:ascii="Times New Roman" w:hAnsi="Times New Roman"/>
          <w:b/>
          <w:sz w:val="24"/>
          <w:szCs w:val="20"/>
          <w:lang w:val="en-CA"/>
        </w:rPr>
        <w:t xml:space="preserve"> access log</w:t>
      </w:r>
      <w:r>
        <w:rPr>
          <w:rFonts w:ascii="Times New Roman" w:hAnsi="Times New Roman"/>
          <w:b/>
          <w:sz w:val="24"/>
          <w:szCs w:val="20"/>
          <w:lang w:val="en-CA"/>
        </w:rPr>
        <w:t>)</w:t>
      </w:r>
    </w:p>
    <w:p w14:paraId="69F88E39" w14:textId="58857059" w:rsidR="00D30DE1" w:rsidRPr="00440202" w:rsidRDefault="00D30DE1" w:rsidP="00D30DE1">
      <w:pPr>
        <w:ind w:leftChars="200" w:left="420" w:firstLineChars="100" w:firstLine="210"/>
        <w:jc w:val="left"/>
        <w:rPr>
          <w:rFonts w:ascii="Times New Roman" w:hAnsi="Times New Roman"/>
          <w:szCs w:val="20"/>
        </w:rPr>
      </w:pPr>
      <w:r w:rsidRPr="00440202">
        <w:rPr>
          <w:rFonts w:ascii="Times New Roman" w:hAnsi="Times New Roman"/>
        </w:rPr>
        <w:t xml:space="preserve">This log file </w:t>
      </w:r>
      <w:r>
        <w:rPr>
          <w:rFonts w:ascii="Times New Roman" w:hAnsi="Times New Roman"/>
          <w:szCs w:val="20"/>
        </w:rPr>
        <w:t>indicates</w:t>
      </w:r>
      <w:r w:rsidRPr="00440202">
        <w:rPr>
          <w:rFonts w:ascii="Times New Roman" w:hAnsi="Times New Roman"/>
        </w:rPr>
        <w:t xml:space="preserve"> </w:t>
      </w:r>
      <w:r>
        <w:rPr>
          <w:rFonts w:ascii="Times New Roman" w:hAnsi="Times New Roman"/>
        </w:rPr>
        <w:t>IDP</w:t>
      </w:r>
      <w:r w:rsidRPr="00440202">
        <w:rPr>
          <w:rFonts w:ascii="Times New Roman" w:hAnsi="Times New Roman"/>
        </w:rPr>
        <w:t xml:space="preserve"> access log.</w:t>
      </w:r>
    </w:p>
    <w:p w14:paraId="7F750FBF" w14:textId="280118AF" w:rsidR="00D30DE1" w:rsidRPr="00D30DE1" w:rsidRDefault="00D30DE1" w:rsidP="00D30DE1">
      <w:pPr>
        <w:ind w:firstLineChars="300" w:firstLine="630"/>
        <w:jc w:val="left"/>
        <w:rPr>
          <w:rFonts w:ascii="Times New Roman" w:hAnsi="Times New Roman"/>
          <w:szCs w:val="20"/>
        </w:rPr>
      </w:pPr>
    </w:p>
    <w:p w14:paraId="48EA19EF" w14:textId="5839EA89" w:rsidR="00D30DE1" w:rsidRPr="00440202" w:rsidRDefault="00D30DE1" w:rsidP="00D30DE1">
      <w:pPr>
        <w:ind w:firstLineChars="300" w:firstLine="630"/>
        <w:jc w:val="left"/>
        <w:rPr>
          <w:rFonts w:ascii="Times New Roman" w:hAnsi="Times New Roman"/>
          <w:szCs w:val="20"/>
        </w:rPr>
      </w:pPr>
      <w:r w:rsidRPr="00440202">
        <w:rPr>
          <w:rFonts w:ascii="Times New Roman" w:hAnsi="Times New Roman"/>
          <w:szCs w:val="20"/>
        </w:rPr>
        <w:t xml:space="preserve">File location: </w:t>
      </w:r>
      <w:r w:rsidRPr="00440202">
        <w:rPr>
          <w:rFonts w:ascii="Times New Roman" w:hAnsi="Times New Roman"/>
          <w:i/>
          <w:iCs/>
          <w:szCs w:val="20"/>
        </w:rPr>
        <w:t>&lt;log-directory&gt;</w:t>
      </w:r>
      <w:r w:rsidRPr="00440202">
        <w:rPr>
          <w:rFonts w:ascii="Times New Roman" w:hAnsi="Times New Roman"/>
          <w:szCs w:val="20"/>
        </w:rPr>
        <w:t>/idp/log/access.log</w:t>
      </w:r>
    </w:p>
    <w:p w14:paraId="57F1AFED" w14:textId="499C8044" w:rsidR="00D30DE1" w:rsidRPr="00440202" w:rsidRDefault="00D30DE1" w:rsidP="00D30DE1">
      <w:pPr>
        <w:ind w:left="420" w:firstLineChars="100" w:firstLine="210"/>
        <w:jc w:val="left"/>
        <w:rPr>
          <w:rFonts w:ascii="Times New Roman" w:hAnsi="Times New Roman"/>
          <w:szCs w:val="20"/>
        </w:rPr>
      </w:pPr>
      <w:r w:rsidRPr="00440202">
        <w:rPr>
          <w:rFonts w:ascii="Times New Roman" w:hAnsi="Times New Roman"/>
          <w:szCs w:val="20"/>
        </w:rPr>
        <w:t>Examples:</w:t>
      </w:r>
    </w:p>
    <w:p w14:paraId="6DF70996" w14:textId="662EAC7E" w:rsidR="00D30DE1" w:rsidRPr="00440202" w:rsidRDefault="00D30DE1" w:rsidP="00D30DE1">
      <w:pPr>
        <w:ind w:left="420" w:firstLineChars="400" w:firstLine="840"/>
        <w:jc w:val="left"/>
        <w:rPr>
          <w:rFonts w:ascii="Times New Roman" w:hAnsi="Times New Roman"/>
          <w:szCs w:val="20"/>
        </w:rPr>
      </w:pPr>
      <w:r w:rsidRPr="00440202">
        <w:rPr>
          <w:rFonts w:ascii="Times New Roman" w:hAnsi="Times New Roman"/>
          <w:szCs w:val="20"/>
        </w:rPr>
        <w:t>[</w:t>
      </w:r>
      <w:r>
        <w:rPr>
          <w:rFonts w:ascii="Times New Roman" w:hAnsi="Times New Roman"/>
        </w:rPr>
        <w:t>Hitachi</w:t>
      </w:r>
      <w:r w:rsidRPr="00440202">
        <w:rPr>
          <w:rFonts w:ascii="Times New Roman" w:hAnsi="Times New Roman"/>
          <w:szCs w:val="20"/>
        </w:rPr>
        <w:t xml:space="preserve"> Edition] [Linux]</w:t>
      </w:r>
      <w:r w:rsidRPr="00440202">
        <w:rPr>
          <w:rFonts w:ascii="Times New Roman" w:hAnsi="Times New Roman"/>
        </w:rPr>
        <w:t xml:space="preserve"> </w:t>
      </w:r>
      <w:r w:rsidRPr="00440202">
        <w:rPr>
          <w:rFonts w:ascii="Times New Roman" w:hAnsi="Times New Roman"/>
          <w:szCs w:val="20"/>
        </w:rPr>
        <w:t>/var/log/hitachi/CommonService/idp/log/access.log</w:t>
      </w:r>
    </w:p>
    <w:p w14:paraId="5290747E" w14:textId="35C23F30" w:rsidR="00273735" w:rsidRPr="00440202" w:rsidRDefault="00D30DE1" w:rsidP="00273735">
      <w:pPr>
        <w:ind w:left="420" w:firstLineChars="400" w:firstLine="840"/>
        <w:jc w:val="left"/>
        <w:rPr>
          <w:rFonts w:ascii="Times New Roman" w:hAnsi="Times New Roman"/>
          <w:szCs w:val="20"/>
        </w:rPr>
      </w:pPr>
      <w:r w:rsidRPr="00440202">
        <w:rPr>
          <w:rFonts w:ascii="Times New Roman" w:hAnsi="Times New Roman"/>
          <w:szCs w:val="20"/>
        </w:rPr>
        <w:t>[HPE Edition]</w:t>
      </w:r>
      <w:r w:rsidRPr="00440202">
        <w:rPr>
          <w:rFonts w:ascii="Times New Roman" w:hAnsi="Times New Roman"/>
        </w:rPr>
        <w:t xml:space="preserve"> </w:t>
      </w:r>
      <w:r w:rsidRPr="00440202">
        <w:rPr>
          <w:rFonts w:ascii="Times New Roman" w:hAnsi="Times New Roman"/>
          <w:szCs w:val="20"/>
        </w:rPr>
        <w:t>[Linux]</w:t>
      </w:r>
      <w:r w:rsidRPr="00440202">
        <w:rPr>
          <w:rFonts w:ascii="Times New Roman" w:hAnsi="Times New Roman"/>
        </w:rPr>
        <w:t xml:space="preserve"> </w:t>
      </w:r>
      <w:r w:rsidRPr="00440202">
        <w:rPr>
          <w:rFonts w:ascii="Times New Roman" w:hAnsi="Times New Roman"/>
          <w:szCs w:val="20"/>
        </w:rPr>
        <w:t>/var/log/CVXPAE/CommonService/idp/log/access.log</w:t>
      </w:r>
    </w:p>
    <w:p w14:paraId="0AD1F4AC" w14:textId="540BE271" w:rsidR="00273735" w:rsidRPr="00440202" w:rsidRDefault="00273735" w:rsidP="00273735">
      <w:pPr>
        <w:ind w:firstLineChars="300" w:firstLine="630"/>
        <w:jc w:val="left"/>
        <w:rPr>
          <w:rFonts w:ascii="Times New Roman" w:hAnsi="Times New Roman"/>
          <w:szCs w:val="20"/>
        </w:rPr>
      </w:pPr>
    </w:p>
    <w:p w14:paraId="33A4175E" w14:textId="66FAF0D3" w:rsidR="00273735" w:rsidRPr="00440202" w:rsidRDefault="007B74F2" w:rsidP="00273735">
      <w:pPr>
        <w:tabs>
          <w:tab w:val="left" w:pos="7680"/>
        </w:tabs>
        <w:snapToGrid w:val="0"/>
        <w:spacing w:before="120" w:after="120"/>
        <w:jc w:val="left"/>
        <w:rPr>
          <w:rFonts w:ascii="Times New Roman" w:hAnsi="Times New Roman"/>
          <w:b/>
          <w:sz w:val="20"/>
          <w:szCs w:val="20"/>
          <w:lang w:val="en-CA"/>
        </w:rPr>
      </w:pPr>
      <w:r>
        <w:rPr>
          <w:rFonts w:ascii="Times New Roman" w:hAnsi="Times New Roman"/>
          <w:noProof/>
        </w:rPr>
        <mc:AlternateContent>
          <mc:Choice Requires="wps">
            <w:drawing>
              <wp:anchor distT="0" distB="0" distL="114300" distR="114300" simplePos="0" relativeHeight="251655167" behindDoc="0" locked="0" layoutInCell="1" allowOverlap="1" wp14:anchorId="14DFE721" wp14:editId="7317E5B2">
                <wp:simplePos x="0" y="0"/>
                <wp:positionH relativeFrom="margin">
                  <wp:posOffset>211863</wp:posOffset>
                </wp:positionH>
                <wp:positionV relativeFrom="paragraph">
                  <wp:posOffset>43104</wp:posOffset>
                </wp:positionV>
                <wp:extent cx="5723890" cy="1139588"/>
                <wp:effectExtent l="0" t="0" r="10160" b="22860"/>
                <wp:wrapNone/>
                <wp:docPr id="2878" name="テキスト ボックス 2878"/>
                <wp:cNvGraphicFramePr/>
                <a:graphic xmlns:a="http://schemas.openxmlformats.org/drawingml/2006/main">
                  <a:graphicData uri="http://schemas.microsoft.com/office/word/2010/wordprocessingShape">
                    <wps:wsp>
                      <wps:cNvSpPr txBox="1"/>
                      <wps:spPr>
                        <a:xfrm>
                          <a:off x="0" y="0"/>
                          <a:ext cx="5723890" cy="1139588"/>
                        </a:xfrm>
                        <a:prstGeom prst="rect">
                          <a:avLst/>
                        </a:prstGeom>
                        <a:solidFill>
                          <a:schemeClr val="lt1"/>
                        </a:solidFill>
                        <a:ln w="6350">
                          <a:solidFill>
                            <a:prstClr val="black"/>
                          </a:solidFill>
                        </a:ln>
                      </wps:spPr>
                      <wps:txbx>
                        <w:txbxContent>
                          <w:p w14:paraId="5FAA81B4" w14:textId="77777777" w:rsidR="007B74F2" w:rsidRPr="006857BF" w:rsidRDefault="007B74F2" w:rsidP="006857BF">
                            <w:pPr>
                              <w:spacing w:line="200" w:lineRule="exact"/>
                              <w:rPr>
                                <w:sz w:val="16"/>
                                <w:szCs w:val="16"/>
                              </w:rPr>
                            </w:pPr>
                          </w:p>
                          <w:p w14:paraId="244A6AF6" w14:textId="77777777" w:rsidR="00447FD2" w:rsidRPr="006857BF" w:rsidRDefault="00447FD2" w:rsidP="006857BF">
                            <w:pPr>
                              <w:spacing w:line="200" w:lineRule="exact"/>
                              <w:rPr>
                                <w:sz w:val="16"/>
                                <w:szCs w:val="16"/>
                              </w:rPr>
                            </w:pPr>
                            <w:r w:rsidRPr="006857BF">
                              <w:rPr>
                                <w:sz w:val="16"/>
                                <w:szCs w:val="16"/>
                              </w:rPr>
                              <w:t>10.197.199.134 - - [18/Nov/2020:00:04:09 +0900] "POST /auth/realms/xpims/protocol/openid-connect/token HTTP/1.0" 200 3491</w:t>
                            </w:r>
                          </w:p>
                          <w:p w14:paraId="55F6213A" w14:textId="77777777" w:rsidR="00447FD2" w:rsidRPr="006857BF" w:rsidRDefault="00447FD2" w:rsidP="006857BF">
                            <w:pPr>
                              <w:spacing w:line="200" w:lineRule="exact"/>
                              <w:rPr>
                                <w:sz w:val="16"/>
                                <w:szCs w:val="16"/>
                              </w:rPr>
                            </w:pPr>
                            <w:r w:rsidRPr="006857BF">
                              <w:rPr>
                                <w:sz w:val="16"/>
                                <w:szCs w:val="16"/>
                              </w:rPr>
                              <w:t>10.197.199.134 - - [18/Nov/2020:00:04:09 +0900] "GET /auth/admin/realms/xpims/users/f85eb68b-c6e7-4ad8-bbc0-3245e19efd4f/sessions HTTP/1.0" 200 5853</w:t>
                            </w:r>
                          </w:p>
                          <w:p w14:paraId="370D9554" w14:textId="5E65A14F" w:rsidR="007B74F2" w:rsidRPr="006857BF" w:rsidRDefault="00447FD2" w:rsidP="006857BF">
                            <w:pPr>
                              <w:spacing w:line="200" w:lineRule="exact"/>
                              <w:rPr>
                                <w:sz w:val="16"/>
                                <w:szCs w:val="16"/>
                              </w:rPr>
                            </w:pPr>
                            <w:r w:rsidRPr="006857BF">
                              <w:rPr>
                                <w:sz w:val="16"/>
                                <w:szCs w:val="16"/>
                              </w:rPr>
                              <w:t>10.197.199.134 - - [18/Nov/2020:00:04:09 +0900] "POST /auth/realms/xpims/protocol/openid-connect/logout HTTP/1.0" 204 -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DFE721" id="テキスト ボックス 2878" o:spid="_x0000_s1207" type="#_x0000_t202" style="position:absolute;margin-left:16.7pt;margin-top:3.4pt;width:450.7pt;height:89.75pt;z-index:25165516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" fillcolor="white [3201]" strokeweight=".5pt">
                <v:textbox>
                  <w:txbxContent>
                    <w:p w14:paraId="5FAA81B4" w14:textId="77777777" w:rsidR="007B74F2" w:rsidRPr="006857BF" w:rsidRDefault="007B74F2" w:rsidP="006857BF">
                      <w:pPr>
                        <w:spacing w:line="200" w:lineRule="exact"/>
                        <w:rPr>
                          <w:sz w:val="16"/>
                          <w:szCs w:val="16"/>
                        </w:rPr>
                      </w:pPr>
                    </w:p>
                    <w:p w14:paraId="244A6AF6" w14:textId="77777777" w:rsidR="00447FD2" w:rsidRPr="006857BF" w:rsidRDefault="00447FD2" w:rsidP="006857BF">
                      <w:pPr>
                        <w:spacing w:line="200" w:lineRule="exact"/>
                        <w:rPr>
                          <w:sz w:val="16"/>
                          <w:szCs w:val="16"/>
                        </w:rPr>
                      </w:pPr>
                      <w:r w:rsidRPr="006857BF">
                        <w:rPr>
                          <w:sz w:val="16"/>
                          <w:szCs w:val="16"/>
                        </w:rPr>
                        <w:t>10.197.199.134 - - [18/Nov/2020:00:04:09 +0900] "POST /auth/realms/xpims/protocol/openid-connect/token HTTP/1.0" 200 3491</w:t>
                      </w:r>
                    </w:p>
                    <w:p w14:paraId="55F6213A" w14:textId="77777777" w:rsidR="00447FD2" w:rsidRPr="006857BF" w:rsidRDefault="00447FD2" w:rsidP="006857BF">
                      <w:pPr>
                        <w:spacing w:line="200" w:lineRule="exact"/>
                        <w:rPr>
                          <w:sz w:val="16"/>
                          <w:szCs w:val="16"/>
                        </w:rPr>
                      </w:pPr>
                      <w:r w:rsidRPr="006857BF">
                        <w:rPr>
                          <w:sz w:val="16"/>
                          <w:szCs w:val="16"/>
                        </w:rPr>
                        <w:t>10.197.199.134 - - [18/Nov/2020:00:04:09 +0900] "GET /auth/admin/realms/xpims/users/f85eb68b-c6e7-4ad8-bbc0-3245e19efd4f/sessions HTTP/1.0" 200 5853</w:t>
                      </w:r>
                    </w:p>
                    <w:p w14:paraId="370D9554" w14:textId="5E65A14F" w:rsidR="007B74F2" w:rsidRPr="006857BF" w:rsidRDefault="00447FD2" w:rsidP="006857BF">
                      <w:pPr>
                        <w:spacing w:line="200" w:lineRule="exact"/>
                        <w:rPr>
                          <w:sz w:val="16"/>
                          <w:szCs w:val="16"/>
                        </w:rPr>
                      </w:pPr>
                      <w:r w:rsidRPr="006857BF">
                        <w:rPr>
                          <w:sz w:val="16"/>
                          <w:szCs w:val="16"/>
                        </w:rPr>
                        <w:t>10.197.199.134 - - [18/Nov/2020:00:04:09 +0900] "POST /auth/realms/xpims/protocol/openid-connect/logout HTTP/1.0" 204 -</w:t>
                      </w:r>
                    </w:p>
                  </w:txbxContent>
                </v:textbox>
                <w10:wrap anchorx="margin"/>
              </v:shape>
            </w:pict>
          </mc:Fallback>
        </mc:AlternateContent>
      </w:r>
      <w:r w:rsidR="00273735" w:rsidRPr="00440202">
        <w:rPr>
          <w:rFonts w:ascii="Times New Roman" w:hAnsi="Times New Roman"/>
          <w:noProof/>
        </w:rPr>
        <mc:AlternateContent>
          <mc:Choice Requires="wps">
            <w:drawing>
              <wp:anchor distT="0" distB="0" distL="114300" distR="114300" simplePos="0" relativeHeight="251665453" behindDoc="0" locked="0" layoutInCell="1" allowOverlap="1" wp14:anchorId="138EF480" wp14:editId="6E469CC0">
                <wp:simplePos x="0" y="0"/>
                <wp:positionH relativeFrom="column">
                  <wp:posOffset>234227</wp:posOffset>
                </wp:positionH>
                <wp:positionV relativeFrom="paragraph">
                  <wp:posOffset>135102</wp:posOffset>
                </wp:positionV>
                <wp:extent cx="5668010" cy="967796"/>
                <wp:effectExtent l="0" t="0" r="27940" b="22860"/>
                <wp:wrapNone/>
                <wp:docPr id="33" name="Rectangle 36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8010" cy="967796"/>
                        </a:xfrm>
                        <a:prstGeom prst="rect">
                          <a:avLst/>
                        </a:prstGeom>
                        <a:noFill/>
                        <a:ln w="9525">
                          <a:solidFill>
                            <a:srgbClr val="FF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375B1E7" id="Rectangle 3660" o:spid="_x0000_s1026" style="position:absolute;left:0;text-align:left;margin-left:18.45pt;margin-top:10.65pt;width:446.3pt;height:76.2pt;z-index:2516654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" filled="f" strokecolor="red">
                <v:textbox inset="1mm,1mm,1mm,1mm"/>
              </v:rect>
            </w:pict>
          </mc:Fallback>
        </mc:AlternateContent>
      </w:r>
      <w:r w:rsidR="00273735" w:rsidRPr="00440202">
        <w:rPr>
          <w:rFonts w:ascii="Times New Roman" w:hAnsi="Times New Roman"/>
          <w:noProof/>
          <w:szCs w:val="20"/>
        </w:rPr>
        <mc:AlternateContent>
          <mc:Choice Requires="wpg">
            <w:drawing>
              <wp:anchor distT="0" distB="0" distL="114300" distR="114300" simplePos="0" relativeHeight="251666477" behindDoc="0" locked="0" layoutInCell="1" allowOverlap="1" wp14:anchorId="25F8722E" wp14:editId="47410F13">
                <wp:simplePos x="0" y="0"/>
                <wp:positionH relativeFrom="column">
                  <wp:posOffset>4558651</wp:posOffset>
                </wp:positionH>
                <wp:positionV relativeFrom="paragraph">
                  <wp:posOffset>44418</wp:posOffset>
                </wp:positionV>
                <wp:extent cx="866140" cy="179070"/>
                <wp:effectExtent l="40640" t="0" r="0" b="40005"/>
                <wp:wrapNone/>
                <wp:docPr id="2868" name="Group 39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66140" cy="179070"/>
                          <a:chOff x="4707" y="2636"/>
                          <a:chExt cx="952" cy="282"/>
                        </a:xfrm>
                      </wpg:grpSpPr>
                      <wps:wsp>
                        <wps:cNvPr id="2873" name="Text Box 3975"/>
                        <wps:cNvSpPr txBox="1">
                          <a:spLocks noChangeArrowheads="1"/>
                        </wps:cNvSpPr>
                        <wps:spPr bwMode="auto">
                          <a:xfrm>
                            <a:off x="4865" y="2636"/>
                            <a:ext cx="794" cy="28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12138E4" w14:textId="77777777" w:rsidR="00273735" w:rsidRDefault="00273735" w:rsidP="00273735">
                              <w:pPr>
                                <w:snapToGrid w:val="0"/>
                                <w:rPr>
                                  <w:b/>
                                  <w:color w:val="0000FF"/>
                                  <w:sz w:val="16"/>
                                </w:rPr>
                              </w:pPr>
                              <w:r>
                                <w:rPr>
                                  <w:rFonts w:eastAsia="ＭＳ Ｐ明朝" w:hint="eastAsia"/>
                                  <w:b/>
                                  <w:bCs/>
                                  <w:color w:val="0000FF"/>
                                  <w:sz w:val="16"/>
                                  <w:highlight w:val="lightGray"/>
                                </w:rPr>
                                <w:t>A</w:t>
                              </w:r>
                              <w:r>
                                <w:rPr>
                                  <w:rFonts w:eastAsia="ＭＳ Ｐ明朝"/>
                                  <w:b/>
                                  <w:bCs/>
                                  <w:color w:val="0000FF"/>
                                  <w:sz w:val="16"/>
                                  <w:highlight w:val="lightGray"/>
                                </w:rPr>
                                <w:t>ccess log data</w:t>
                              </w:r>
                            </w:p>
                          </w:txbxContent>
                        </wps:txbx>
                        <wps:bodyPr rot="0" vert="horz" wrap="square" lIns="0" tIns="0" rIns="0" bIns="0" anchor="t" anchorCtr="0" upright="1">
                          <a:noAutofit/>
                        </wps:bodyPr>
                      </wps:wsp>
                      <wps:wsp>
                        <wps:cNvPr id="2877" name="Line 3976"/>
                        <wps:cNvCnPr/>
                        <wps:spPr bwMode="auto">
                          <a:xfrm flipH="1">
                            <a:off x="4707" y="2740"/>
                            <a:ext cx="149" cy="170"/>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w14:anchorId="25F8722E" id="_x0000_s1208" style="position:absolute;margin-left:358.95pt;margin-top:3.5pt;width:68.2pt;height:14.1pt;z-index:251666477" coordorigin="4707,2636" coordsize="952,2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">
                <v:shape id="Text Box 3975" o:spid="_x0000_s1209" type="#_x0000_t202" style="position:absolute;left:4865;top:2636;width:794;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" filled="f" stroked="f">
                  <v:textbox inset="0,0,0,0">
                    <w:txbxContent>
                      <w:p w14:paraId="612138E4" w14:textId="77777777" w:rsidR="00273735" w:rsidRDefault="00273735" w:rsidP="00273735">
                        <w:pPr>
                          <w:snapToGrid w:val="0"/>
                          <w:rPr>
                            <w:b/>
                            <w:color w:val="0000FF"/>
                            <w:sz w:val="16"/>
                          </w:rPr>
                        </w:pPr>
                        <w:r>
                          <w:rPr>
                            <w:rFonts w:eastAsia="ＭＳ Ｐ明朝" w:hint="eastAsia"/>
                            <w:b/>
                            <w:bCs/>
                            <w:color w:val="0000FF"/>
                            <w:sz w:val="16"/>
                            <w:highlight w:val="lightGray"/>
                          </w:rPr>
                          <w:t>A</w:t>
                        </w:r>
                        <w:r>
                          <w:rPr>
                            <w:rFonts w:eastAsia="ＭＳ Ｐ明朝"/>
                            <w:b/>
                            <w:bCs/>
                            <w:color w:val="0000FF"/>
                            <w:sz w:val="16"/>
                            <w:highlight w:val="lightGray"/>
                          </w:rPr>
                          <w:t>ccess log data</w:t>
                        </w:r>
                      </w:p>
                    </w:txbxContent>
                  </v:textbox>
                </v:shape>
                <v:line id="Line 3976" o:spid="_x0000_s1210" style="position:absolute;flip:x;visibility:visible;mso-wrap-style:square" from="4707,2740" to="4856,29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">
                  <v:stroke endarrow="block" endarrowwidth="narrow" endarrowlength="short"/>
                </v:line>
              </v:group>
            </w:pict>
          </mc:Fallback>
        </mc:AlternateContent>
      </w:r>
    </w:p>
    <w:p w14:paraId="3921436C" w14:textId="77777777" w:rsidR="00273735" w:rsidRPr="00440202" w:rsidRDefault="00273735" w:rsidP="00273735">
      <w:pPr>
        <w:jc w:val="left"/>
        <w:rPr>
          <w:rFonts w:ascii="Times New Roman" w:hAnsi="Times New Roman"/>
          <w:szCs w:val="20"/>
        </w:rPr>
      </w:pPr>
    </w:p>
    <w:p w14:paraId="4C244AA5" w14:textId="77777777" w:rsidR="00273735" w:rsidRPr="00440202" w:rsidRDefault="00273735" w:rsidP="00273735">
      <w:pPr>
        <w:jc w:val="left"/>
        <w:rPr>
          <w:rFonts w:ascii="Times New Roman" w:hAnsi="Times New Roman"/>
          <w:szCs w:val="20"/>
        </w:rPr>
      </w:pPr>
    </w:p>
    <w:p w14:paraId="27506F90" w14:textId="77777777" w:rsidR="00273735" w:rsidRPr="00440202" w:rsidRDefault="00273735" w:rsidP="00273735">
      <w:pPr>
        <w:jc w:val="left"/>
        <w:rPr>
          <w:rFonts w:ascii="Times New Roman" w:hAnsi="Times New Roman"/>
          <w:szCs w:val="20"/>
        </w:rPr>
      </w:pPr>
    </w:p>
    <w:p w14:paraId="53D4B610" w14:textId="77777777" w:rsidR="00273735" w:rsidRPr="00440202" w:rsidRDefault="00273735" w:rsidP="00273735">
      <w:pPr>
        <w:jc w:val="left"/>
        <w:rPr>
          <w:rFonts w:ascii="Times New Roman" w:hAnsi="Times New Roman"/>
          <w:szCs w:val="20"/>
        </w:rPr>
      </w:pPr>
    </w:p>
    <w:p w14:paraId="225959FB" w14:textId="5ADF2FF0" w:rsidR="00273735" w:rsidRPr="00440202" w:rsidRDefault="00273735" w:rsidP="00031B53">
      <w:pPr>
        <w:pStyle w:val="a6"/>
        <w:rPr>
          <w:lang w:val="en-CA"/>
        </w:rPr>
      </w:pPr>
      <w:r w:rsidRPr="00440202">
        <w:t xml:space="preserve">Figure </w:t>
      </w:r>
      <w:r w:rsidRPr="00440202">
        <w:fldChar w:fldCharType="begin"/>
      </w:r>
      <w:r w:rsidRPr="00440202">
        <w:instrText xml:space="preserve"> STYLEREF 1 \s </w:instrText>
      </w:r>
      <w:r w:rsidRPr="00440202">
        <w:fldChar w:fldCharType="separate"/>
      </w:r>
      <w:r>
        <w:rPr>
          <w:noProof/>
        </w:rPr>
        <w:t>4</w:t>
      </w:r>
      <w:r w:rsidRPr="00440202">
        <w:fldChar w:fldCharType="end"/>
      </w:r>
      <w:r w:rsidRPr="00440202">
        <w:noBreakHyphen/>
      </w:r>
      <w:r w:rsidR="006970DD">
        <w:t>8</w:t>
      </w:r>
      <w:r w:rsidRPr="00440202">
        <w:t xml:space="preserve"> Output format for access.log</w:t>
      </w:r>
    </w:p>
    <w:p w14:paraId="58DDC7AD" w14:textId="77777777" w:rsidR="00273735" w:rsidRPr="00440202" w:rsidRDefault="00273735" w:rsidP="00273735">
      <w:pPr>
        <w:ind w:leftChars="-5" w:hangingChars="5" w:hanging="10"/>
        <w:jc w:val="left"/>
        <w:rPr>
          <w:rFonts w:ascii="Times New Roman" w:hAnsi="Times New Roman"/>
          <w:b/>
          <w:sz w:val="20"/>
          <w:szCs w:val="20"/>
          <w:lang w:val="en-CA"/>
        </w:rPr>
      </w:pPr>
    </w:p>
    <w:p w14:paraId="4F421B5A" w14:textId="6A9953E5" w:rsidR="00273735" w:rsidRPr="00440202" w:rsidRDefault="00273735" w:rsidP="00031B53">
      <w:pPr>
        <w:pStyle w:val="a6"/>
        <w:rPr>
          <w:lang w:val="en-CA"/>
        </w:rPr>
      </w:pPr>
      <w:r w:rsidRPr="00440202">
        <w:t xml:space="preserve">Table </w:t>
      </w:r>
      <w:r w:rsidRPr="00440202">
        <w:fldChar w:fldCharType="begin"/>
      </w:r>
      <w:r w:rsidRPr="00440202">
        <w:instrText xml:space="preserve"> STYLEREF 1 \s </w:instrText>
      </w:r>
      <w:r w:rsidRPr="00440202">
        <w:fldChar w:fldCharType="separate"/>
      </w:r>
      <w:r>
        <w:rPr>
          <w:noProof/>
        </w:rPr>
        <w:t>4</w:t>
      </w:r>
      <w:r w:rsidRPr="00440202">
        <w:fldChar w:fldCharType="end"/>
      </w:r>
      <w:r w:rsidRPr="00440202">
        <w:noBreakHyphen/>
      </w:r>
      <w:r w:rsidR="006970DD">
        <w:t>8</w:t>
      </w:r>
      <w:r w:rsidRPr="00440202">
        <w:t xml:space="preserve"> </w:t>
      </w:r>
      <w:r w:rsidRPr="00440202">
        <w:rPr>
          <w:lang w:eastAsia="ja-JP"/>
        </w:rPr>
        <w:t xml:space="preserve">Description for </w:t>
      </w:r>
      <w:r w:rsidRPr="00440202">
        <w:t>access.log</w:t>
      </w:r>
    </w:p>
    <w:tbl>
      <w:tblPr>
        <w:tblW w:w="9015" w:type="dxa"/>
        <w:tblInd w:w="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34"/>
        <w:gridCol w:w="2551"/>
        <w:gridCol w:w="5930"/>
      </w:tblGrid>
      <w:tr w:rsidR="00273735" w:rsidRPr="00440202" w14:paraId="4F6F15FC" w14:textId="77777777" w:rsidTr="000F343E">
        <w:trPr>
          <w:trHeight w:val="340"/>
        </w:trPr>
        <w:tc>
          <w:tcPr>
            <w:tcW w:w="534" w:type="dxa"/>
            <w:shd w:val="clear" w:color="auto" w:fill="C0C0C0"/>
            <w:vAlign w:val="center"/>
          </w:tcPr>
          <w:p w14:paraId="36202DED" w14:textId="77777777" w:rsidR="00273735" w:rsidRPr="00440202" w:rsidRDefault="00273735" w:rsidP="000F343E">
            <w:pPr>
              <w:rPr>
                <w:rFonts w:ascii="Times New Roman" w:hAnsi="Times New Roman"/>
                <w:sz w:val="16"/>
                <w:szCs w:val="20"/>
              </w:rPr>
            </w:pPr>
            <w:r w:rsidRPr="00440202">
              <w:rPr>
                <w:rFonts w:ascii="Times New Roman" w:hAnsi="Times New Roman"/>
                <w:sz w:val="16"/>
                <w:szCs w:val="20"/>
              </w:rPr>
              <w:t>No.</w:t>
            </w:r>
          </w:p>
        </w:tc>
        <w:tc>
          <w:tcPr>
            <w:tcW w:w="2551" w:type="dxa"/>
            <w:shd w:val="clear" w:color="auto" w:fill="C0C0C0"/>
            <w:vAlign w:val="center"/>
          </w:tcPr>
          <w:p w14:paraId="0B8EBBF6" w14:textId="77777777" w:rsidR="00273735" w:rsidRPr="00440202" w:rsidRDefault="00273735" w:rsidP="000F343E">
            <w:pPr>
              <w:rPr>
                <w:rFonts w:ascii="Times New Roman" w:hAnsi="Times New Roman"/>
                <w:sz w:val="16"/>
                <w:szCs w:val="20"/>
              </w:rPr>
            </w:pPr>
            <w:r w:rsidRPr="00440202">
              <w:rPr>
                <w:rFonts w:ascii="Times New Roman" w:hAnsi="Times New Roman"/>
                <w:sz w:val="16"/>
                <w:szCs w:val="20"/>
              </w:rPr>
              <w:t>Item</w:t>
            </w:r>
          </w:p>
        </w:tc>
        <w:tc>
          <w:tcPr>
            <w:tcW w:w="5930" w:type="dxa"/>
            <w:shd w:val="clear" w:color="auto" w:fill="C0C0C0"/>
            <w:vAlign w:val="center"/>
          </w:tcPr>
          <w:p w14:paraId="7DCD7E31" w14:textId="77777777" w:rsidR="00273735" w:rsidRPr="00440202" w:rsidRDefault="00273735" w:rsidP="000F343E">
            <w:pPr>
              <w:rPr>
                <w:rFonts w:ascii="Times New Roman" w:eastAsia="ＭＳ Ｐ明朝" w:hAnsi="Times New Roman"/>
                <w:sz w:val="16"/>
                <w:szCs w:val="20"/>
              </w:rPr>
            </w:pPr>
            <w:r w:rsidRPr="00440202">
              <w:rPr>
                <w:rFonts w:ascii="Times New Roman" w:hAnsi="Times New Roman"/>
                <w:sz w:val="16"/>
                <w:szCs w:val="20"/>
              </w:rPr>
              <w:t>Explanation</w:t>
            </w:r>
          </w:p>
        </w:tc>
      </w:tr>
      <w:tr w:rsidR="00273735" w:rsidRPr="00440202" w14:paraId="4289EFC6" w14:textId="77777777" w:rsidTr="000F343E">
        <w:tc>
          <w:tcPr>
            <w:tcW w:w="534" w:type="dxa"/>
          </w:tcPr>
          <w:p w14:paraId="73AB4BDF" w14:textId="77777777" w:rsidR="00273735" w:rsidRPr="00440202" w:rsidRDefault="00273735" w:rsidP="000F343E">
            <w:pPr>
              <w:rPr>
                <w:rFonts w:ascii="Times New Roman" w:eastAsia="ＭＳ Ｐ明朝" w:hAnsi="Times New Roman"/>
                <w:sz w:val="16"/>
                <w:szCs w:val="20"/>
              </w:rPr>
            </w:pPr>
            <w:r w:rsidRPr="00440202">
              <w:rPr>
                <w:rFonts w:ascii="Times New Roman" w:eastAsia="ＭＳ Ｐ明朝" w:hAnsi="Times New Roman"/>
                <w:sz w:val="16"/>
                <w:szCs w:val="20"/>
              </w:rPr>
              <w:t>1</w:t>
            </w:r>
          </w:p>
        </w:tc>
        <w:tc>
          <w:tcPr>
            <w:tcW w:w="2551" w:type="dxa"/>
          </w:tcPr>
          <w:p w14:paraId="0D8A965D" w14:textId="77777777" w:rsidR="00273735" w:rsidRPr="00440202" w:rsidRDefault="00273735" w:rsidP="000F343E">
            <w:pPr>
              <w:rPr>
                <w:rFonts w:ascii="Times New Roman" w:eastAsia="ＭＳ Ｐ明朝" w:hAnsi="Times New Roman"/>
                <w:sz w:val="16"/>
                <w:szCs w:val="20"/>
              </w:rPr>
            </w:pPr>
            <w:r w:rsidRPr="00440202">
              <w:rPr>
                <w:rFonts w:ascii="Times New Roman" w:hAnsi="Times New Roman"/>
                <w:kern w:val="0"/>
                <w:sz w:val="18"/>
                <w:szCs w:val="20"/>
                <w:lang w:val="en-GB"/>
              </w:rPr>
              <w:t>Access log data</w:t>
            </w:r>
          </w:p>
        </w:tc>
        <w:tc>
          <w:tcPr>
            <w:tcW w:w="5930" w:type="dxa"/>
          </w:tcPr>
          <w:p w14:paraId="18B71414" w14:textId="77C7A70E" w:rsidR="00273735" w:rsidRPr="00440202" w:rsidRDefault="00583B73" w:rsidP="000F343E">
            <w:pPr>
              <w:rPr>
                <w:rFonts w:ascii="Times New Roman" w:eastAsia="ＭＳ Ｐ明朝" w:hAnsi="Times New Roman"/>
                <w:sz w:val="16"/>
                <w:szCs w:val="20"/>
              </w:rPr>
            </w:pPr>
            <w:r w:rsidRPr="00440202">
              <w:rPr>
                <w:rFonts w:ascii="Times New Roman" w:eastAsia="ＭＳ Ｐ明朝" w:hAnsi="Times New Roman"/>
                <w:sz w:val="16"/>
                <w:szCs w:val="20"/>
              </w:rPr>
              <w:t xml:space="preserve">Output IDP </w:t>
            </w:r>
            <w:r>
              <w:rPr>
                <w:rFonts w:ascii="Times New Roman" w:eastAsia="ＭＳ Ｐ明朝" w:hAnsi="Times New Roman"/>
                <w:sz w:val="16"/>
                <w:szCs w:val="20"/>
              </w:rPr>
              <w:t>access</w:t>
            </w:r>
            <w:r w:rsidRPr="00440202">
              <w:rPr>
                <w:rFonts w:ascii="Times New Roman" w:eastAsia="ＭＳ Ｐ明朝" w:hAnsi="Times New Roman"/>
                <w:sz w:val="16"/>
                <w:szCs w:val="20"/>
              </w:rPr>
              <w:t xml:space="preserve"> log data</w:t>
            </w:r>
          </w:p>
        </w:tc>
      </w:tr>
    </w:tbl>
    <w:p w14:paraId="6DD87339" w14:textId="77777777" w:rsidR="00D30DE1" w:rsidRPr="00440202" w:rsidRDefault="00D30DE1">
      <w:pPr>
        <w:widowControl/>
        <w:jc w:val="left"/>
        <w:rPr>
          <w:rFonts w:ascii="Times New Roman" w:hAnsi="Times New Roman"/>
          <w:szCs w:val="20"/>
        </w:rPr>
      </w:pPr>
    </w:p>
    <w:p w14:paraId="27DDA371" w14:textId="1D9F428D" w:rsidR="008E6081" w:rsidRPr="00440202" w:rsidRDefault="001D041D" w:rsidP="008E6081">
      <w:pPr>
        <w:pStyle w:val="3"/>
        <w:rPr>
          <w:rFonts w:ascii="Times New Roman" w:hAnsi="Times New Roman"/>
          <w:bCs/>
        </w:rPr>
      </w:pPr>
      <w:bookmarkStart w:id="63" w:name="_Toc41916577"/>
      <w:r w:rsidRPr="00440202">
        <w:rPr>
          <w:rFonts w:ascii="Times New Roman" w:hAnsi="Times New Roman"/>
          <w:bCs/>
        </w:rPr>
        <w:t>Installer</w:t>
      </w:r>
      <w:r w:rsidR="00356C18" w:rsidRPr="00440202">
        <w:rPr>
          <w:rFonts w:ascii="Times New Roman" w:hAnsi="Times New Roman"/>
          <w:bCs/>
        </w:rPr>
        <w:t xml:space="preserve"> log file</w:t>
      </w:r>
      <w:bookmarkEnd w:id="63"/>
    </w:p>
    <w:p w14:paraId="0CC7089A" w14:textId="481FAA56" w:rsidR="00C97935" w:rsidRPr="00440202" w:rsidRDefault="00BC7258" w:rsidP="00C97935">
      <w:pPr>
        <w:numPr>
          <w:ilvl w:val="0"/>
          <w:numId w:val="43"/>
        </w:numPr>
        <w:jc w:val="left"/>
        <w:outlineLvl w:val="4"/>
        <w:rPr>
          <w:rFonts w:ascii="Times New Roman" w:hAnsi="Times New Roman"/>
          <w:b/>
          <w:sz w:val="24"/>
          <w:szCs w:val="20"/>
        </w:rPr>
      </w:pPr>
      <w:bookmarkStart w:id="64" w:name="_Ref21527179"/>
      <w:r w:rsidRPr="00440202">
        <w:rPr>
          <w:rFonts w:ascii="Times New Roman" w:hAnsi="Times New Roman"/>
          <w:b/>
          <w:sz w:val="24"/>
          <w:szCs w:val="20"/>
          <w:lang w:val="en-CA"/>
        </w:rPr>
        <w:t>comserv_inst_</w:t>
      </w:r>
      <w:r w:rsidR="00356C18" w:rsidRPr="00440202">
        <w:rPr>
          <w:rFonts w:ascii="Times New Roman" w:hAnsi="Times New Roman"/>
          <w:b/>
          <w:i/>
          <w:iCs/>
          <w:sz w:val="24"/>
          <w:szCs w:val="20"/>
          <w:lang w:val="en-CA"/>
        </w:rPr>
        <w:t>date-time</w:t>
      </w:r>
      <w:r w:rsidRPr="00440202">
        <w:rPr>
          <w:rFonts w:ascii="Times New Roman" w:hAnsi="Times New Roman"/>
          <w:b/>
          <w:sz w:val="24"/>
          <w:szCs w:val="20"/>
          <w:lang w:val="en-CA"/>
        </w:rPr>
        <w:t>.log</w:t>
      </w:r>
      <w:bookmarkEnd w:id="64"/>
    </w:p>
    <w:p w14:paraId="0726C2FF" w14:textId="2AA72AE1" w:rsidR="00BC7258" w:rsidRPr="00440202" w:rsidRDefault="00356C18" w:rsidP="00BB12C5">
      <w:pPr>
        <w:ind w:left="735"/>
        <w:jc w:val="left"/>
        <w:rPr>
          <w:rFonts w:ascii="Times New Roman" w:hAnsi="Times New Roman"/>
          <w:szCs w:val="20"/>
        </w:rPr>
      </w:pPr>
      <w:r w:rsidRPr="00440202">
        <w:rPr>
          <w:rFonts w:ascii="Times New Roman" w:hAnsi="Times New Roman"/>
        </w:rPr>
        <w:t xml:space="preserve">This log file </w:t>
      </w:r>
      <w:r w:rsidR="00D25454">
        <w:rPr>
          <w:rFonts w:ascii="Times New Roman" w:hAnsi="Times New Roman"/>
          <w:szCs w:val="20"/>
        </w:rPr>
        <w:t>indicates</w:t>
      </w:r>
      <w:r w:rsidRPr="00440202">
        <w:rPr>
          <w:rFonts w:ascii="Times New Roman" w:hAnsi="Times New Roman"/>
        </w:rPr>
        <w:t xml:space="preserve"> installation information.</w:t>
      </w:r>
    </w:p>
    <w:p w14:paraId="27DEB3A7" w14:textId="77777777" w:rsidR="00BB12C5" w:rsidRPr="00440202" w:rsidRDefault="00BB12C5" w:rsidP="00BB12C5">
      <w:pPr>
        <w:ind w:left="315" w:firstLine="420"/>
        <w:jc w:val="left"/>
        <w:rPr>
          <w:rFonts w:ascii="Times New Roman" w:hAnsi="Times New Roman"/>
          <w:szCs w:val="20"/>
        </w:rPr>
      </w:pPr>
    </w:p>
    <w:p w14:paraId="7C83910A" w14:textId="0788D84D" w:rsidR="0075606F" w:rsidRPr="00440202" w:rsidRDefault="000B646D" w:rsidP="00BB12C5">
      <w:pPr>
        <w:ind w:left="315" w:firstLine="420"/>
        <w:jc w:val="left"/>
        <w:rPr>
          <w:rFonts w:ascii="Times New Roman" w:hAnsi="Times New Roman"/>
          <w:szCs w:val="20"/>
        </w:rPr>
      </w:pPr>
      <w:r w:rsidRPr="00440202">
        <w:rPr>
          <w:rFonts w:ascii="Times New Roman" w:hAnsi="Times New Roman"/>
          <w:szCs w:val="20"/>
        </w:rPr>
        <w:t xml:space="preserve">File location: </w:t>
      </w:r>
      <w:r w:rsidR="0075606F" w:rsidRPr="00440202">
        <w:rPr>
          <w:rFonts w:ascii="Times New Roman" w:hAnsi="Times New Roman"/>
          <w:i/>
          <w:iCs/>
          <w:szCs w:val="20"/>
        </w:rPr>
        <w:t>&lt;log-directory&gt;</w:t>
      </w:r>
      <w:r w:rsidR="0075606F" w:rsidRPr="00440202">
        <w:rPr>
          <w:rFonts w:ascii="Times New Roman" w:hAnsi="Times New Roman"/>
          <w:szCs w:val="20"/>
        </w:rPr>
        <w:t>/inst/comserv_inst_</w:t>
      </w:r>
      <w:r w:rsidR="00F475FD" w:rsidRPr="00440202">
        <w:rPr>
          <w:rFonts w:ascii="Times New Roman" w:hAnsi="Times New Roman"/>
          <w:i/>
          <w:iCs/>
          <w:szCs w:val="20"/>
        </w:rPr>
        <w:t>date-time</w:t>
      </w:r>
      <w:r w:rsidR="0075606F" w:rsidRPr="00440202">
        <w:rPr>
          <w:rFonts w:ascii="Times New Roman" w:hAnsi="Times New Roman"/>
          <w:szCs w:val="20"/>
        </w:rPr>
        <w:t>.log</w:t>
      </w:r>
    </w:p>
    <w:p w14:paraId="695E97C4" w14:textId="77777777" w:rsidR="00BB12C5" w:rsidRPr="00440202" w:rsidRDefault="00BB12C5" w:rsidP="00BB12C5">
      <w:pPr>
        <w:ind w:left="315" w:firstLine="420"/>
        <w:jc w:val="left"/>
        <w:rPr>
          <w:rFonts w:ascii="Times New Roman" w:hAnsi="Times New Roman"/>
          <w:szCs w:val="20"/>
        </w:rPr>
      </w:pPr>
      <w:r w:rsidRPr="00440202">
        <w:rPr>
          <w:rFonts w:ascii="Times New Roman" w:hAnsi="Times New Roman"/>
          <w:szCs w:val="20"/>
        </w:rPr>
        <w:t>Examples:</w:t>
      </w:r>
    </w:p>
    <w:p w14:paraId="115E1EB8" w14:textId="6A24C51D" w:rsidR="00BB12C5" w:rsidRPr="00440202" w:rsidRDefault="00BB12C5" w:rsidP="00BB12C5">
      <w:pPr>
        <w:ind w:left="420" w:firstLineChars="400" w:firstLine="840"/>
        <w:jc w:val="left"/>
        <w:rPr>
          <w:rFonts w:ascii="Times New Roman" w:hAnsi="Times New Roman"/>
          <w:szCs w:val="20"/>
        </w:rPr>
      </w:pPr>
      <w:r w:rsidRPr="00440202">
        <w:rPr>
          <w:rFonts w:ascii="Times New Roman" w:hAnsi="Times New Roman"/>
          <w:szCs w:val="20"/>
        </w:rPr>
        <w:t>[</w:t>
      </w:r>
      <w:r w:rsidR="00AE7DFA">
        <w:rPr>
          <w:rFonts w:ascii="Times New Roman" w:hAnsi="Times New Roman"/>
        </w:rPr>
        <w:t>Hitachi</w:t>
      </w:r>
      <w:r w:rsidRPr="00440202">
        <w:rPr>
          <w:rFonts w:ascii="Times New Roman" w:hAnsi="Times New Roman"/>
          <w:szCs w:val="20"/>
        </w:rPr>
        <w:t xml:space="preserve"> Edition] [Linux]</w:t>
      </w:r>
      <w:r w:rsidRPr="00440202">
        <w:rPr>
          <w:rFonts w:ascii="Times New Roman" w:hAnsi="Times New Roman"/>
        </w:rPr>
        <w:t xml:space="preserve"> </w:t>
      </w:r>
      <w:r w:rsidRPr="00440202">
        <w:rPr>
          <w:rFonts w:ascii="Times New Roman" w:hAnsi="Times New Roman"/>
          <w:szCs w:val="20"/>
        </w:rPr>
        <w:t>/var/log/hitachi/CommonService/inst/comserv_inst_</w:t>
      </w:r>
      <w:r w:rsidR="00172507" w:rsidRPr="00440202">
        <w:rPr>
          <w:rFonts w:ascii="Times New Roman" w:hAnsi="Times New Roman"/>
          <w:szCs w:val="20"/>
        </w:rPr>
        <w:t>20191009-164209</w:t>
      </w:r>
      <w:r w:rsidRPr="00440202">
        <w:rPr>
          <w:rFonts w:ascii="Times New Roman" w:hAnsi="Times New Roman"/>
          <w:szCs w:val="20"/>
        </w:rPr>
        <w:t>.log</w:t>
      </w:r>
    </w:p>
    <w:p w14:paraId="7AED9562" w14:textId="57054B68" w:rsidR="00BB12C5" w:rsidRPr="00440202" w:rsidRDefault="00BB12C5" w:rsidP="00BB12C5">
      <w:pPr>
        <w:ind w:left="420" w:firstLineChars="400" w:firstLine="840"/>
        <w:jc w:val="left"/>
        <w:rPr>
          <w:rFonts w:ascii="Times New Roman" w:hAnsi="Times New Roman"/>
          <w:szCs w:val="20"/>
        </w:rPr>
      </w:pPr>
      <w:r w:rsidRPr="00440202">
        <w:rPr>
          <w:rFonts w:ascii="Times New Roman" w:hAnsi="Times New Roman"/>
          <w:szCs w:val="20"/>
        </w:rPr>
        <w:t>[HPE Edition]</w:t>
      </w:r>
      <w:r w:rsidRPr="00440202">
        <w:rPr>
          <w:rFonts w:ascii="Times New Roman" w:hAnsi="Times New Roman"/>
        </w:rPr>
        <w:t xml:space="preserve"> </w:t>
      </w:r>
      <w:r w:rsidRPr="00440202">
        <w:rPr>
          <w:rFonts w:ascii="Times New Roman" w:hAnsi="Times New Roman"/>
          <w:szCs w:val="20"/>
        </w:rPr>
        <w:t>[Linux]</w:t>
      </w:r>
      <w:r w:rsidRPr="00440202">
        <w:rPr>
          <w:rFonts w:ascii="Times New Roman" w:hAnsi="Times New Roman"/>
        </w:rPr>
        <w:t xml:space="preserve"> </w:t>
      </w:r>
      <w:r w:rsidRPr="00440202">
        <w:rPr>
          <w:rFonts w:ascii="Times New Roman" w:hAnsi="Times New Roman"/>
          <w:szCs w:val="20"/>
        </w:rPr>
        <w:t>/var/log/CVXPAE/CommonService/inst/comserv_inst_</w:t>
      </w:r>
      <w:r w:rsidR="00172507" w:rsidRPr="00440202">
        <w:rPr>
          <w:rFonts w:ascii="Times New Roman" w:hAnsi="Times New Roman"/>
          <w:szCs w:val="20"/>
        </w:rPr>
        <w:t>20191009-164209</w:t>
      </w:r>
      <w:r w:rsidRPr="00440202">
        <w:rPr>
          <w:rFonts w:ascii="Times New Roman" w:hAnsi="Times New Roman"/>
          <w:szCs w:val="20"/>
        </w:rPr>
        <w:t>.log</w:t>
      </w:r>
    </w:p>
    <w:p w14:paraId="6AD786E3" w14:textId="77777777" w:rsidR="00BB12C5" w:rsidRPr="00440202" w:rsidRDefault="00BB12C5" w:rsidP="00BB12C5">
      <w:pPr>
        <w:ind w:firstLine="420"/>
        <w:jc w:val="left"/>
        <w:rPr>
          <w:rFonts w:ascii="Times New Roman" w:hAnsi="Times New Roman"/>
        </w:rPr>
      </w:pPr>
    </w:p>
    <w:p w14:paraId="751367C8" w14:textId="77777777" w:rsidR="00BC7258" w:rsidRPr="00440202" w:rsidRDefault="00BC7258" w:rsidP="00BC7258">
      <w:pPr>
        <w:tabs>
          <w:tab w:val="left" w:pos="7680"/>
        </w:tabs>
        <w:snapToGrid w:val="0"/>
        <w:spacing w:before="120" w:after="120"/>
        <w:jc w:val="left"/>
        <w:rPr>
          <w:rFonts w:ascii="Times New Roman" w:hAnsi="Times New Roman"/>
          <w:b/>
          <w:sz w:val="20"/>
          <w:szCs w:val="20"/>
          <w:lang w:val="en-CA"/>
        </w:rPr>
      </w:pPr>
      <w:r w:rsidRPr="00440202">
        <w:rPr>
          <w:rFonts w:ascii="Times New Roman" w:hAnsi="Times New Roman"/>
          <w:noProof/>
          <w:sz w:val="20"/>
          <w:szCs w:val="20"/>
        </w:rPr>
        <mc:AlternateContent>
          <mc:Choice Requires="wpg">
            <w:drawing>
              <wp:anchor distT="0" distB="0" distL="114300" distR="114300" simplePos="0" relativeHeight="251656228" behindDoc="0" locked="0" layoutInCell="1" allowOverlap="1" wp14:anchorId="221153BC" wp14:editId="4D873A0E">
                <wp:simplePos x="0" y="0"/>
                <wp:positionH relativeFrom="margin">
                  <wp:posOffset>301049</wp:posOffset>
                </wp:positionH>
                <wp:positionV relativeFrom="paragraph">
                  <wp:posOffset>79626</wp:posOffset>
                </wp:positionV>
                <wp:extent cx="5723890" cy="1755854"/>
                <wp:effectExtent l="0" t="0" r="10160" b="15875"/>
                <wp:wrapNone/>
                <wp:docPr id="8200" name="Group 36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23890" cy="1755854"/>
                          <a:chOff x="1774" y="2537"/>
                          <a:chExt cx="9014" cy="2768"/>
                        </a:xfrm>
                      </wpg:grpSpPr>
                      <wps:wsp>
                        <wps:cNvPr id="8201" name="Rectangle 3623"/>
                        <wps:cNvSpPr>
                          <a:spLocks noChangeArrowheads="1"/>
                        </wps:cNvSpPr>
                        <wps:spPr bwMode="auto">
                          <a:xfrm>
                            <a:off x="1774" y="2537"/>
                            <a:ext cx="9014" cy="2768"/>
                          </a:xfrm>
                          <a:prstGeom prst="rect">
                            <a:avLst/>
                          </a:prstGeom>
                          <a:solidFill>
                            <a:srgbClr val="FFFFFF"/>
                          </a:solidFill>
                          <a:ln w="9525">
                            <a:solidFill>
                              <a:srgbClr val="000000"/>
                            </a:solidFill>
                            <a:miter lim="800000"/>
                            <a:headEnd/>
                            <a:tailEnd/>
                          </a:ln>
                        </wps:spPr>
                        <wps:txbx>
                          <w:txbxContent>
                            <w:p w14:paraId="24117782" w14:textId="77777777" w:rsidR="00D24948" w:rsidRDefault="00D24948" w:rsidP="00BC7258">
                              <w:pPr>
                                <w:snapToGrid w:val="0"/>
                                <w:jc w:val="left"/>
                                <w:rPr>
                                  <w:sz w:val="16"/>
                                </w:rPr>
                              </w:pPr>
                              <w:r>
                                <w:rPr>
                                  <w:rFonts w:hint="eastAsia"/>
                                  <w:sz w:val="16"/>
                                </w:rPr>
                                <w:tab/>
                              </w:r>
                              <w:r>
                                <w:rPr>
                                  <w:rFonts w:hint="eastAsia"/>
                                  <w:sz w:val="16"/>
                                </w:rPr>
                                <w:tab/>
                              </w:r>
                              <w:r>
                                <w:rPr>
                                  <w:rFonts w:hint="eastAsia"/>
                                  <w:sz w:val="16"/>
                                </w:rPr>
                                <w:tab/>
                              </w:r>
                              <w:r>
                                <w:rPr>
                                  <w:rFonts w:hint="eastAsia"/>
                                  <w:sz w:val="16"/>
                                </w:rPr>
                                <w:tab/>
                              </w:r>
                              <w:r>
                                <w:rPr>
                                  <w:rFonts w:hint="eastAsia"/>
                                  <w:sz w:val="16"/>
                                </w:rPr>
                                <w:tab/>
                                <w:t xml:space="preserve">  </w:t>
                              </w:r>
                            </w:p>
                            <w:p w14:paraId="4D2289C5" w14:textId="77777777" w:rsidR="00D24948" w:rsidRDefault="00D24948" w:rsidP="00BC7258">
                              <w:pPr>
                                <w:snapToGrid w:val="0"/>
                                <w:jc w:val="left"/>
                                <w:rPr>
                                  <w:sz w:val="16"/>
                                </w:rPr>
                              </w:pPr>
                              <w:r>
                                <w:rPr>
                                  <w:rFonts w:hint="eastAsia"/>
                                  <w:sz w:val="16"/>
                                </w:rPr>
                                <w:tab/>
                              </w:r>
                              <w:r>
                                <w:rPr>
                                  <w:rFonts w:hint="eastAsia"/>
                                  <w:sz w:val="16"/>
                                </w:rPr>
                                <w:tab/>
                              </w:r>
                              <w:r>
                                <w:rPr>
                                  <w:rFonts w:hint="eastAsia"/>
                                  <w:sz w:val="16"/>
                                </w:rPr>
                                <w:tab/>
                              </w:r>
                              <w:r>
                                <w:rPr>
                                  <w:rFonts w:hint="eastAsia"/>
                                  <w:sz w:val="16"/>
                                </w:rPr>
                                <w:tab/>
                              </w:r>
                              <w:r>
                                <w:rPr>
                                  <w:rFonts w:hint="eastAsia"/>
                                  <w:sz w:val="16"/>
                                </w:rPr>
                                <w:tab/>
                                <w:t xml:space="preserve">  </w:t>
                              </w:r>
                            </w:p>
                            <w:p w14:paraId="410C38B6" w14:textId="77777777" w:rsidR="00D24948" w:rsidRDefault="00D24948" w:rsidP="00BC7258">
                              <w:pPr>
                                <w:snapToGrid w:val="0"/>
                                <w:jc w:val="left"/>
                                <w:rPr>
                                  <w:sz w:val="16"/>
                                </w:rPr>
                              </w:pPr>
                              <w:r>
                                <w:rPr>
                                  <w:rFonts w:hint="eastAsia"/>
                                  <w:sz w:val="16"/>
                                </w:rPr>
                                <w:tab/>
                              </w:r>
                              <w:r>
                                <w:rPr>
                                  <w:rFonts w:hint="eastAsia"/>
                                  <w:sz w:val="16"/>
                                </w:rPr>
                                <w:tab/>
                              </w:r>
                              <w:r>
                                <w:rPr>
                                  <w:rFonts w:hint="eastAsia"/>
                                  <w:sz w:val="16"/>
                                </w:rPr>
                                <w:tab/>
                              </w:r>
                              <w:r>
                                <w:rPr>
                                  <w:rFonts w:hint="eastAsia"/>
                                  <w:sz w:val="16"/>
                                </w:rPr>
                                <w:tab/>
                              </w:r>
                              <w:r>
                                <w:rPr>
                                  <w:rFonts w:hint="eastAsia"/>
                                  <w:sz w:val="16"/>
                                </w:rPr>
                                <w:tab/>
                                <w:t xml:space="preserve">  </w:t>
                              </w:r>
                            </w:p>
                            <w:p w14:paraId="0CE87869" w14:textId="77777777" w:rsidR="00D24948" w:rsidRDefault="00D24948" w:rsidP="00BC7258">
                              <w:pPr>
                                <w:snapToGrid w:val="0"/>
                                <w:jc w:val="left"/>
                                <w:rPr>
                                  <w:sz w:val="16"/>
                                </w:rPr>
                              </w:pPr>
                              <w:r>
                                <w:rPr>
                                  <w:rFonts w:hint="eastAsia"/>
                                  <w:sz w:val="16"/>
                                </w:rPr>
                                <w:tab/>
                              </w:r>
                              <w:r>
                                <w:rPr>
                                  <w:rFonts w:hint="eastAsia"/>
                                  <w:sz w:val="16"/>
                                </w:rPr>
                                <w:tab/>
                              </w:r>
                              <w:r>
                                <w:rPr>
                                  <w:rFonts w:hint="eastAsia"/>
                                  <w:sz w:val="16"/>
                                </w:rPr>
                                <w:tab/>
                              </w:r>
                              <w:r>
                                <w:rPr>
                                  <w:rFonts w:hint="eastAsia"/>
                                  <w:sz w:val="16"/>
                                </w:rPr>
                                <w:tab/>
                              </w:r>
                              <w:r>
                                <w:rPr>
                                  <w:rFonts w:hint="eastAsia"/>
                                  <w:sz w:val="16"/>
                                </w:rPr>
                                <w:tab/>
                                <w:t xml:space="preserve">  </w:t>
                              </w:r>
                            </w:p>
                            <w:p w14:paraId="67FD6D21" w14:textId="77777777" w:rsidR="00D24948" w:rsidRPr="000C7D9A" w:rsidRDefault="00D24948" w:rsidP="000C7D9A">
                              <w:pPr>
                                <w:snapToGrid w:val="0"/>
                                <w:jc w:val="left"/>
                                <w:rPr>
                                  <w:sz w:val="16"/>
                                </w:rPr>
                              </w:pPr>
                              <w:r w:rsidRPr="000C7D9A">
                                <w:rPr>
                                  <w:sz w:val="16"/>
                                </w:rPr>
                                <w:t>2019/09/20 18:32:29 : (I) *** Begin Hitachi Ops Center Common Service (Linux) setup process Log ************************************</w:t>
                              </w:r>
                            </w:p>
                            <w:p w14:paraId="005070D2" w14:textId="77777777" w:rsidR="00D24948" w:rsidRPr="000C7D9A" w:rsidRDefault="00D24948" w:rsidP="000C7D9A">
                              <w:pPr>
                                <w:snapToGrid w:val="0"/>
                                <w:jc w:val="left"/>
                                <w:rPr>
                                  <w:sz w:val="16"/>
                                </w:rPr>
                              </w:pPr>
                              <w:r w:rsidRPr="000C7D9A">
                                <w:rPr>
                                  <w:sz w:val="16"/>
                                </w:rPr>
                                <w:t>2019/09/20 18:32:29 : (I) &gt;&gt;&gt;Start&gt;&gt;&gt; ===== INITIAL ENVIRONMENT ==========</w:t>
                              </w:r>
                            </w:p>
                            <w:p w14:paraId="2904D5FF" w14:textId="77777777" w:rsidR="00D24948" w:rsidRPr="000C7D9A" w:rsidRDefault="00D24948" w:rsidP="000C7D9A">
                              <w:pPr>
                                <w:snapToGrid w:val="0"/>
                                <w:jc w:val="left"/>
                                <w:rPr>
                                  <w:sz w:val="16"/>
                                </w:rPr>
                              </w:pPr>
                              <w:r w:rsidRPr="000C7D9A">
                                <w:rPr>
                                  <w:sz w:val="16"/>
                                </w:rPr>
                                <w:t>2019/09/20 18:32:29 : (I) CSPR_EXT_LC_ALL=</w:t>
                              </w:r>
                            </w:p>
                            <w:p w14:paraId="4D6002E6" w14:textId="2ABFA0DC" w:rsidR="00D24948" w:rsidRDefault="00D24948" w:rsidP="000C7D9A">
                              <w:pPr>
                                <w:snapToGrid w:val="0"/>
                                <w:jc w:val="left"/>
                                <w:rPr>
                                  <w:sz w:val="16"/>
                                </w:rPr>
                              </w:pPr>
                              <w:r w:rsidRPr="000C7D9A">
                                <w:rPr>
                                  <w:sz w:val="16"/>
                                </w:rPr>
                                <w:t>2019/09/20 18:32:29 : (I) CSPR_EXEC_MODE=root</w:t>
                              </w:r>
                            </w:p>
                            <w:p w14:paraId="72674135" w14:textId="77777777" w:rsidR="00D24948" w:rsidRDefault="00D24948" w:rsidP="000C7D9A">
                              <w:pPr>
                                <w:snapToGrid w:val="0"/>
                                <w:jc w:val="left"/>
                                <w:rPr>
                                  <w:sz w:val="16"/>
                                </w:rPr>
                              </w:pPr>
                            </w:p>
                            <w:p w14:paraId="29F2E853" w14:textId="77777777" w:rsidR="00D24948" w:rsidRDefault="00D24948"/>
                          </w:txbxContent>
                        </wps:txbx>
                        <wps:bodyPr rot="0" vert="horz" wrap="square" lIns="36000" tIns="36000" rIns="36000" bIns="36000" anchor="t" anchorCtr="0" upright="1">
                          <a:noAutofit/>
                        </wps:bodyPr>
                      </wps:wsp>
                      <wpg:grpSp>
                        <wpg:cNvPr id="2848" name="Group 3626"/>
                        <wpg:cNvGrpSpPr>
                          <a:grpSpLocks/>
                        </wpg:cNvGrpSpPr>
                        <wpg:grpSpPr bwMode="auto">
                          <a:xfrm>
                            <a:off x="1939" y="3086"/>
                            <a:ext cx="1702" cy="273"/>
                            <a:chOff x="1939" y="3071"/>
                            <a:chExt cx="1702" cy="273"/>
                          </a:xfrm>
                        </wpg:grpSpPr>
                        <wps:wsp>
                          <wps:cNvPr id="2849" name="Text Box 3627"/>
                          <wps:cNvSpPr txBox="1">
                            <a:spLocks noChangeArrowheads="1"/>
                          </wps:cNvSpPr>
                          <wps:spPr bwMode="auto">
                            <a:xfrm>
                              <a:off x="2280" y="3071"/>
                              <a:ext cx="1361" cy="2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75C1894" w14:textId="2CDC890E" w:rsidR="00D24948" w:rsidRDefault="00D24948" w:rsidP="00BC7258">
                                <w:pPr>
                                  <w:snapToGrid w:val="0"/>
                                  <w:rPr>
                                    <w:b/>
                                    <w:color w:val="0000FF"/>
                                    <w:sz w:val="16"/>
                                  </w:rPr>
                                </w:pPr>
                                <w:r>
                                  <w:rPr>
                                    <w:rFonts w:hint="eastAsia"/>
                                    <w:b/>
                                    <w:color w:val="0000FF"/>
                                    <w:sz w:val="16"/>
                                    <w:highlight w:val="lightGray"/>
                                  </w:rPr>
                                  <w:t>D</w:t>
                                </w:r>
                                <w:r>
                                  <w:rPr>
                                    <w:b/>
                                    <w:color w:val="0000FF"/>
                                    <w:sz w:val="16"/>
                                    <w:highlight w:val="lightGray"/>
                                  </w:rPr>
                                  <w:t>ate and Time</w:t>
                                </w:r>
                              </w:p>
                            </w:txbxContent>
                          </wps:txbx>
                          <wps:bodyPr rot="0" vert="horz" wrap="square" lIns="0" tIns="0" rIns="0" bIns="0" anchor="t" anchorCtr="0" upright="1">
                            <a:noAutofit/>
                          </wps:bodyPr>
                        </wps:wsp>
                        <wps:wsp>
                          <wps:cNvPr id="2850" name="Line 3628"/>
                          <wps:cNvCnPr/>
                          <wps:spPr bwMode="auto">
                            <a:xfrm flipH="1">
                              <a:off x="2097" y="3191"/>
                              <a:ext cx="174"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851" name="Line 3629"/>
                          <wps:cNvCnPr/>
                          <wps:spPr bwMode="auto">
                            <a:xfrm flipH="1">
                              <a:off x="1939" y="3192"/>
                              <a:ext cx="158" cy="152"/>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2852" name="Group 3630"/>
                        <wpg:cNvGrpSpPr>
                          <a:grpSpLocks/>
                        </wpg:cNvGrpSpPr>
                        <wpg:grpSpPr bwMode="auto">
                          <a:xfrm>
                            <a:off x="5003" y="3031"/>
                            <a:ext cx="1580" cy="272"/>
                            <a:chOff x="5003" y="3016"/>
                            <a:chExt cx="1580" cy="272"/>
                          </a:xfrm>
                        </wpg:grpSpPr>
                        <wps:wsp>
                          <wps:cNvPr id="2855" name="Text Box 3631"/>
                          <wps:cNvSpPr txBox="1">
                            <a:spLocks noChangeArrowheads="1"/>
                          </wps:cNvSpPr>
                          <wps:spPr bwMode="auto">
                            <a:xfrm>
                              <a:off x="5268" y="3016"/>
                              <a:ext cx="1315" cy="2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B46DD15" w14:textId="65BA9497" w:rsidR="00D24948" w:rsidRDefault="00D24948" w:rsidP="00BC7258">
                                <w:pPr>
                                  <w:snapToGrid w:val="0"/>
                                  <w:rPr>
                                    <w:b/>
                                    <w:color w:val="0000FF"/>
                                    <w:sz w:val="16"/>
                                  </w:rPr>
                                </w:pPr>
                                <w:r>
                                  <w:rPr>
                                    <w:rFonts w:hint="eastAsia"/>
                                    <w:b/>
                                    <w:color w:val="0000FF"/>
                                    <w:sz w:val="16"/>
                                    <w:highlight w:val="lightGray"/>
                                  </w:rPr>
                                  <w:t>M</w:t>
                                </w:r>
                                <w:r>
                                  <w:rPr>
                                    <w:b/>
                                    <w:color w:val="0000FF"/>
                                    <w:sz w:val="16"/>
                                    <w:highlight w:val="lightGray"/>
                                  </w:rPr>
                                  <w:t>essage</w:t>
                                </w:r>
                              </w:p>
                            </w:txbxContent>
                          </wps:txbx>
                          <wps:bodyPr rot="0" vert="horz" wrap="square" lIns="0" tIns="0" rIns="0" bIns="0" anchor="t" anchorCtr="0" upright="1">
                            <a:noAutofit/>
                          </wps:bodyPr>
                        </wps:wsp>
                        <wps:wsp>
                          <wps:cNvPr id="2856" name="Line 3632"/>
                          <wps:cNvCnPr/>
                          <wps:spPr bwMode="auto">
                            <a:xfrm flipH="1">
                              <a:off x="5109" y="3121"/>
                              <a:ext cx="174"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857" name="Line 3633"/>
                          <wps:cNvCnPr/>
                          <wps:spPr bwMode="auto">
                            <a:xfrm flipH="1">
                              <a:off x="5003" y="3121"/>
                              <a:ext cx="105" cy="167"/>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2869" name="Group 3650"/>
                        <wpg:cNvGrpSpPr>
                          <a:grpSpLocks/>
                        </wpg:cNvGrpSpPr>
                        <wpg:grpSpPr bwMode="auto">
                          <a:xfrm>
                            <a:off x="3494" y="3056"/>
                            <a:ext cx="1479" cy="300"/>
                            <a:chOff x="3494" y="3041"/>
                            <a:chExt cx="1479" cy="300"/>
                          </a:xfrm>
                        </wpg:grpSpPr>
                        <wps:wsp>
                          <wps:cNvPr id="2870" name="Text Box 3651"/>
                          <wps:cNvSpPr txBox="1">
                            <a:spLocks noChangeArrowheads="1"/>
                          </wps:cNvSpPr>
                          <wps:spPr bwMode="auto">
                            <a:xfrm>
                              <a:off x="3745" y="3041"/>
                              <a:ext cx="1228" cy="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39A15D9" w14:textId="4A303310" w:rsidR="00D24948" w:rsidRDefault="00D24948" w:rsidP="00BC7258">
                                <w:pPr>
                                  <w:snapToGrid w:val="0"/>
                                  <w:rPr>
                                    <w:b/>
                                    <w:color w:val="0000FF"/>
                                    <w:sz w:val="16"/>
                                  </w:rPr>
                                </w:pPr>
                                <w:r>
                                  <w:rPr>
                                    <w:rFonts w:hint="eastAsia"/>
                                    <w:b/>
                                    <w:color w:val="0000FF"/>
                                    <w:sz w:val="16"/>
                                    <w:highlight w:val="lightGray"/>
                                  </w:rPr>
                                  <w:t>L</w:t>
                                </w:r>
                                <w:r>
                                  <w:rPr>
                                    <w:b/>
                                    <w:color w:val="0000FF"/>
                                    <w:sz w:val="16"/>
                                    <w:highlight w:val="lightGray"/>
                                  </w:rPr>
                                  <w:t>og level</w:t>
                                </w:r>
                              </w:p>
                            </w:txbxContent>
                          </wps:txbx>
                          <wps:bodyPr rot="0" vert="horz" wrap="square" lIns="0" tIns="0" rIns="0" bIns="0" anchor="t" anchorCtr="0" upright="1">
                            <a:noAutofit/>
                          </wps:bodyPr>
                        </wps:wsp>
                        <wps:wsp>
                          <wps:cNvPr id="2871" name="Line 3652"/>
                          <wps:cNvCnPr/>
                          <wps:spPr bwMode="auto">
                            <a:xfrm flipH="1">
                              <a:off x="3552" y="3137"/>
                              <a:ext cx="173"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872" name="Line 3653"/>
                          <wps:cNvCnPr/>
                          <wps:spPr bwMode="auto">
                            <a:xfrm flipH="1">
                              <a:off x="3494" y="3137"/>
                              <a:ext cx="51" cy="204"/>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s:wsp>
                        <wps:cNvPr id="2874" name="Rectangle 3660"/>
                        <wps:cNvSpPr>
                          <a:spLocks noChangeArrowheads="1"/>
                        </wps:cNvSpPr>
                        <wps:spPr bwMode="auto">
                          <a:xfrm>
                            <a:off x="1781" y="3379"/>
                            <a:ext cx="1558" cy="198"/>
                          </a:xfrm>
                          <a:prstGeom prst="rect">
                            <a:avLst/>
                          </a:prstGeom>
                          <a:noFill/>
                          <a:ln w="9525">
                            <a:solidFill>
                              <a:srgbClr val="FF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s:wsp>
                        <wps:cNvPr id="2875" name="Rectangle 3661"/>
                        <wps:cNvSpPr>
                          <a:spLocks noChangeArrowheads="1"/>
                        </wps:cNvSpPr>
                        <wps:spPr bwMode="auto">
                          <a:xfrm>
                            <a:off x="3416" y="3379"/>
                            <a:ext cx="196" cy="198"/>
                          </a:xfrm>
                          <a:prstGeom prst="rect">
                            <a:avLst/>
                          </a:prstGeom>
                          <a:noFill/>
                          <a:ln w="9525">
                            <a:solidFill>
                              <a:srgbClr val="FF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s:wsp>
                        <wps:cNvPr id="2876" name="Rectangle 3661"/>
                        <wps:cNvSpPr>
                          <a:spLocks noChangeArrowheads="1"/>
                        </wps:cNvSpPr>
                        <wps:spPr bwMode="auto">
                          <a:xfrm>
                            <a:off x="3657" y="3379"/>
                            <a:ext cx="5446" cy="198"/>
                          </a:xfrm>
                          <a:prstGeom prst="rect">
                            <a:avLst/>
                          </a:prstGeom>
                          <a:noFill/>
                          <a:ln w="9525">
                            <a:solidFill>
                              <a:srgbClr val="FF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21153BC" id="_x0000_s1211" style="position:absolute;margin-left:23.7pt;margin-top:6.25pt;width:450.7pt;height:138.25pt;z-index:251656228;mso-position-horizontal-relative:margin" coordorigin="1774,2537" coordsize="9014,27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">
                <v:rect id="Rectangle 3623" o:spid="_x0000_s1212" style="position:absolute;left:1774;top:2537;width:9014;height:27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">
                  <v:textbox inset="1mm,1mm,1mm,1mm">
                    <w:txbxContent>
                      <w:p w14:paraId="24117782" w14:textId="77777777" w:rsidR="00D24948" w:rsidRDefault="00D24948" w:rsidP="00BC7258">
                        <w:pPr>
                          <w:snapToGrid w:val="0"/>
                          <w:jc w:val="left"/>
                          <w:rPr>
                            <w:sz w:val="16"/>
                          </w:rPr>
                        </w:pPr>
                        <w:r>
                          <w:rPr>
                            <w:rFonts w:hint="eastAsia"/>
                            <w:sz w:val="16"/>
                          </w:rPr>
                          <w:tab/>
                        </w:r>
                        <w:r>
                          <w:rPr>
                            <w:rFonts w:hint="eastAsia"/>
                            <w:sz w:val="16"/>
                          </w:rPr>
                          <w:tab/>
                        </w:r>
                        <w:r>
                          <w:rPr>
                            <w:rFonts w:hint="eastAsia"/>
                            <w:sz w:val="16"/>
                          </w:rPr>
                          <w:tab/>
                        </w:r>
                        <w:r>
                          <w:rPr>
                            <w:rFonts w:hint="eastAsia"/>
                            <w:sz w:val="16"/>
                          </w:rPr>
                          <w:tab/>
                        </w:r>
                        <w:r>
                          <w:rPr>
                            <w:rFonts w:hint="eastAsia"/>
                            <w:sz w:val="16"/>
                          </w:rPr>
                          <w:tab/>
                          <w:t xml:space="preserve">  </w:t>
                        </w:r>
                      </w:p>
                      <w:p w14:paraId="4D2289C5" w14:textId="77777777" w:rsidR="00D24948" w:rsidRDefault="00D24948" w:rsidP="00BC7258">
                        <w:pPr>
                          <w:snapToGrid w:val="0"/>
                          <w:jc w:val="left"/>
                          <w:rPr>
                            <w:sz w:val="16"/>
                          </w:rPr>
                        </w:pPr>
                        <w:r>
                          <w:rPr>
                            <w:rFonts w:hint="eastAsia"/>
                            <w:sz w:val="16"/>
                          </w:rPr>
                          <w:tab/>
                        </w:r>
                        <w:r>
                          <w:rPr>
                            <w:rFonts w:hint="eastAsia"/>
                            <w:sz w:val="16"/>
                          </w:rPr>
                          <w:tab/>
                        </w:r>
                        <w:r>
                          <w:rPr>
                            <w:rFonts w:hint="eastAsia"/>
                            <w:sz w:val="16"/>
                          </w:rPr>
                          <w:tab/>
                        </w:r>
                        <w:r>
                          <w:rPr>
                            <w:rFonts w:hint="eastAsia"/>
                            <w:sz w:val="16"/>
                          </w:rPr>
                          <w:tab/>
                        </w:r>
                        <w:r>
                          <w:rPr>
                            <w:rFonts w:hint="eastAsia"/>
                            <w:sz w:val="16"/>
                          </w:rPr>
                          <w:tab/>
                          <w:t xml:space="preserve">  </w:t>
                        </w:r>
                      </w:p>
                      <w:p w14:paraId="410C38B6" w14:textId="77777777" w:rsidR="00D24948" w:rsidRDefault="00D24948" w:rsidP="00BC7258">
                        <w:pPr>
                          <w:snapToGrid w:val="0"/>
                          <w:jc w:val="left"/>
                          <w:rPr>
                            <w:sz w:val="16"/>
                          </w:rPr>
                        </w:pPr>
                        <w:r>
                          <w:rPr>
                            <w:rFonts w:hint="eastAsia"/>
                            <w:sz w:val="16"/>
                          </w:rPr>
                          <w:tab/>
                        </w:r>
                        <w:r>
                          <w:rPr>
                            <w:rFonts w:hint="eastAsia"/>
                            <w:sz w:val="16"/>
                          </w:rPr>
                          <w:tab/>
                        </w:r>
                        <w:r>
                          <w:rPr>
                            <w:rFonts w:hint="eastAsia"/>
                            <w:sz w:val="16"/>
                          </w:rPr>
                          <w:tab/>
                        </w:r>
                        <w:r>
                          <w:rPr>
                            <w:rFonts w:hint="eastAsia"/>
                            <w:sz w:val="16"/>
                          </w:rPr>
                          <w:tab/>
                        </w:r>
                        <w:r>
                          <w:rPr>
                            <w:rFonts w:hint="eastAsia"/>
                            <w:sz w:val="16"/>
                          </w:rPr>
                          <w:tab/>
                          <w:t xml:space="preserve">  </w:t>
                        </w:r>
                      </w:p>
                      <w:p w14:paraId="0CE87869" w14:textId="77777777" w:rsidR="00D24948" w:rsidRDefault="00D24948" w:rsidP="00BC7258">
                        <w:pPr>
                          <w:snapToGrid w:val="0"/>
                          <w:jc w:val="left"/>
                          <w:rPr>
                            <w:sz w:val="16"/>
                          </w:rPr>
                        </w:pPr>
                        <w:r>
                          <w:rPr>
                            <w:rFonts w:hint="eastAsia"/>
                            <w:sz w:val="16"/>
                          </w:rPr>
                          <w:tab/>
                        </w:r>
                        <w:r>
                          <w:rPr>
                            <w:rFonts w:hint="eastAsia"/>
                            <w:sz w:val="16"/>
                          </w:rPr>
                          <w:tab/>
                        </w:r>
                        <w:r>
                          <w:rPr>
                            <w:rFonts w:hint="eastAsia"/>
                            <w:sz w:val="16"/>
                          </w:rPr>
                          <w:tab/>
                        </w:r>
                        <w:r>
                          <w:rPr>
                            <w:rFonts w:hint="eastAsia"/>
                            <w:sz w:val="16"/>
                          </w:rPr>
                          <w:tab/>
                        </w:r>
                        <w:r>
                          <w:rPr>
                            <w:rFonts w:hint="eastAsia"/>
                            <w:sz w:val="16"/>
                          </w:rPr>
                          <w:tab/>
                          <w:t xml:space="preserve">  </w:t>
                        </w:r>
                      </w:p>
                      <w:p w14:paraId="67FD6D21" w14:textId="77777777" w:rsidR="00D24948" w:rsidRPr="000C7D9A" w:rsidRDefault="00D24948" w:rsidP="000C7D9A">
                        <w:pPr>
                          <w:snapToGrid w:val="0"/>
                          <w:jc w:val="left"/>
                          <w:rPr>
                            <w:sz w:val="16"/>
                          </w:rPr>
                        </w:pPr>
                        <w:r w:rsidRPr="000C7D9A">
                          <w:rPr>
                            <w:sz w:val="16"/>
                          </w:rPr>
                          <w:t>2019/09/20 18:32:29 : (I) *** Begin Hitachi Ops Center Common Service (Linux) setup process Log ************************************</w:t>
                        </w:r>
                      </w:p>
                      <w:p w14:paraId="005070D2" w14:textId="77777777" w:rsidR="00D24948" w:rsidRPr="000C7D9A" w:rsidRDefault="00D24948" w:rsidP="000C7D9A">
                        <w:pPr>
                          <w:snapToGrid w:val="0"/>
                          <w:jc w:val="left"/>
                          <w:rPr>
                            <w:sz w:val="16"/>
                          </w:rPr>
                        </w:pPr>
                        <w:r w:rsidRPr="000C7D9A">
                          <w:rPr>
                            <w:sz w:val="16"/>
                          </w:rPr>
                          <w:t>2019/09/20 18:32:29 : (I) &gt;&gt;&gt;Start&gt;&gt;&gt; ===== INITIAL ENVIRONMENT ==========</w:t>
                        </w:r>
                      </w:p>
                      <w:p w14:paraId="2904D5FF" w14:textId="77777777" w:rsidR="00D24948" w:rsidRPr="000C7D9A" w:rsidRDefault="00D24948" w:rsidP="000C7D9A">
                        <w:pPr>
                          <w:snapToGrid w:val="0"/>
                          <w:jc w:val="left"/>
                          <w:rPr>
                            <w:sz w:val="16"/>
                          </w:rPr>
                        </w:pPr>
                        <w:r w:rsidRPr="000C7D9A">
                          <w:rPr>
                            <w:sz w:val="16"/>
                          </w:rPr>
                          <w:t>2019/09/20 18:32:29 : (I) CSPR_EXT_LC_ALL=</w:t>
                        </w:r>
                      </w:p>
                      <w:p w14:paraId="4D6002E6" w14:textId="2ABFA0DC" w:rsidR="00D24948" w:rsidRDefault="00D24948" w:rsidP="000C7D9A">
                        <w:pPr>
                          <w:snapToGrid w:val="0"/>
                          <w:jc w:val="left"/>
                          <w:rPr>
                            <w:sz w:val="16"/>
                          </w:rPr>
                        </w:pPr>
                        <w:r w:rsidRPr="000C7D9A">
                          <w:rPr>
                            <w:sz w:val="16"/>
                          </w:rPr>
                          <w:t>2019/09/20 18:32:29 : (I) CSPR_EXEC_MODE=root</w:t>
                        </w:r>
                      </w:p>
                      <w:p w14:paraId="72674135" w14:textId="77777777" w:rsidR="00D24948" w:rsidRDefault="00D24948" w:rsidP="000C7D9A">
                        <w:pPr>
                          <w:snapToGrid w:val="0"/>
                          <w:jc w:val="left"/>
                          <w:rPr>
                            <w:sz w:val="16"/>
                          </w:rPr>
                        </w:pPr>
                      </w:p>
                      <w:p w14:paraId="29F2E853" w14:textId="77777777" w:rsidR="00D24948" w:rsidRDefault="00D24948"/>
                    </w:txbxContent>
                  </v:textbox>
                </v:rect>
                <v:group id="Group 3626" o:spid="_x0000_s1213" style="position:absolute;left:1939;top:3086;width:1702;height:273" coordorigin="1939,3071" coordsize="1702,2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">
                  <v:shape id="Text Box 3627" o:spid="_x0000_s1214" type="#_x0000_t202" style="position:absolute;left:2280;top:3071;width:1361;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" filled="f" stroked="f">
                    <v:textbox inset="0,0,0,0">
                      <w:txbxContent>
                        <w:p w14:paraId="775C1894" w14:textId="2CDC890E" w:rsidR="00D24948" w:rsidRDefault="00D24948" w:rsidP="00BC7258">
                          <w:pPr>
                            <w:snapToGrid w:val="0"/>
                            <w:rPr>
                              <w:b/>
                              <w:color w:val="0000FF"/>
                              <w:sz w:val="16"/>
                            </w:rPr>
                          </w:pPr>
                          <w:r>
                            <w:rPr>
                              <w:rFonts w:hint="eastAsia"/>
                              <w:b/>
                              <w:color w:val="0000FF"/>
                              <w:sz w:val="16"/>
                              <w:highlight w:val="lightGray"/>
                            </w:rPr>
                            <w:t>D</w:t>
                          </w:r>
                          <w:r>
                            <w:rPr>
                              <w:b/>
                              <w:color w:val="0000FF"/>
                              <w:sz w:val="16"/>
                              <w:highlight w:val="lightGray"/>
                            </w:rPr>
                            <w:t>ate and Time</w:t>
                          </w:r>
                        </w:p>
                      </w:txbxContent>
                    </v:textbox>
                  </v:shape>
                  <v:line id="Line 3628" o:spid="_x0000_s1215" style="position:absolute;flip:x;visibility:visible;mso-wrap-style:square" from="2097,3191" to="2271,31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"/>
                  <v:line id="Line 3629" o:spid="_x0000_s1216" style="position:absolute;flip:x;visibility:visible;mso-wrap-style:square" from="1939,3192" to="2097,33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">
                    <v:stroke endarrow="block" endarrowwidth="narrow" endarrowlength="short"/>
                  </v:line>
                </v:group>
                <v:group id="Group 3630" o:spid="_x0000_s1217" style="position:absolute;left:5003;top:3031;width:1580;height:272" coordorigin="5003,3016" coordsize="1580,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">
                  <v:shape id="Text Box 3631" o:spid="_x0000_s1218" type="#_x0000_t202" style="position:absolute;left:5268;top:3016;width:1315;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" filled="f" stroked="f">
                    <v:textbox inset="0,0,0,0">
                      <w:txbxContent>
                        <w:p w14:paraId="4B46DD15" w14:textId="65BA9497" w:rsidR="00D24948" w:rsidRDefault="00D24948" w:rsidP="00BC7258">
                          <w:pPr>
                            <w:snapToGrid w:val="0"/>
                            <w:rPr>
                              <w:b/>
                              <w:color w:val="0000FF"/>
                              <w:sz w:val="16"/>
                            </w:rPr>
                          </w:pPr>
                          <w:r>
                            <w:rPr>
                              <w:rFonts w:hint="eastAsia"/>
                              <w:b/>
                              <w:color w:val="0000FF"/>
                              <w:sz w:val="16"/>
                              <w:highlight w:val="lightGray"/>
                            </w:rPr>
                            <w:t>M</w:t>
                          </w:r>
                          <w:r>
                            <w:rPr>
                              <w:b/>
                              <w:color w:val="0000FF"/>
                              <w:sz w:val="16"/>
                              <w:highlight w:val="lightGray"/>
                            </w:rPr>
                            <w:t>essage</w:t>
                          </w:r>
                        </w:p>
                      </w:txbxContent>
                    </v:textbox>
                  </v:shape>
                  <v:line id="Line 3632" o:spid="_x0000_s1219" style="position:absolute;flip:x;visibility:visible;mso-wrap-style:square" from="5109,3121" to="5283,31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"/>
                  <v:line id="Line 3633" o:spid="_x0000_s1220" style="position:absolute;flip:x;visibility:visible;mso-wrap-style:square" from="5003,3121" to="5108,3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">
                    <v:stroke endarrow="block" endarrowwidth="narrow" endarrowlength="short"/>
                  </v:line>
                </v:group>
                <v:group id="Group 3650" o:spid="_x0000_s1221" style="position:absolute;left:3494;top:3056;width:1479;height:300" coordorigin="3494,3041" coordsize="1479,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">
                  <v:shape id="Text Box 3651" o:spid="_x0000_s1222" type="#_x0000_t202" style="position:absolute;left:3745;top:3041;width:1228;height:2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" filled="f" stroked="f">
                    <v:textbox inset="0,0,0,0">
                      <w:txbxContent>
                        <w:p w14:paraId="139A15D9" w14:textId="4A303310" w:rsidR="00D24948" w:rsidRDefault="00D24948" w:rsidP="00BC7258">
                          <w:pPr>
                            <w:snapToGrid w:val="0"/>
                            <w:rPr>
                              <w:b/>
                              <w:color w:val="0000FF"/>
                              <w:sz w:val="16"/>
                            </w:rPr>
                          </w:pPr>
                          <w:r>
                            <w:rPr>
                              <w:rFonts w:hint="eastAsia"/>
                              <w:b/>
                              <w:color w:val="0000FF"/>
                              <w:sz w:val="16"/>
                              <w:highlight w:val="lightGray"/>
                            </w:rPr>
                            <w:t>L</w:t>
                          </w:r>
                          <w:r>
                            <w:rPr>
                              <w:b/>
                              <w:color w:val="0000FF"/>
                              <w:sz w:val="16"/>
                              <w:highlight w:val="lightGray"/>
                            </w:rPr>
                            <w:t>og level</w:t>
                          </w:r>
                        </w:p>
                      </w:txbxContent>
                    </v:textbox>
                  </v:shape>
                  <v:line id="Line 3652" o:spid="_x0000_s1223" style="position:absolute;flip:x;visibility:visible;mso-wrap-style:square" from="3552,3137" to="3725,31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"/>
                  <v:line id="Line 3653" o:spid="_x0000_s1224" style="position:absolute;flip:x;visibility:visible;mso-wrap-style:square" from="3494,3137" to="3545,3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">
                    <v:stroke endarrow="block" endarrowwidth="narrow" endarrowlength="short"/>
                  </v:line>
                </v:group>
                <v:rect id="Rectangle 3660" o:spid="_x0000_s1225" style="position:absolute;left:1781;top:3379;width:1558;height:1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" filled="f" strokecolor="red">
                  <v:textbox inset="1mm,1mm,1mm,1mm"/>
                </v:rect>
                <v:rect id="Rectangle 3661" o:spid="_x0000_s1226" style="position:absolute;left:3416;top:3379;width:196;height:1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" filled="f" strokecolor="red">
                  <v:textbox inset="1mm,1mm,1mm,1mm"/>
                </v:rect>
                <v:rect id="Rectangle 3661" o:spid="_x0000_s1227" style="position:absolute;left:3657;top:3379;width:5446;height:1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" filled="f" strokecolor="red">
                  <v:textbox inset="1mm,1mm,1mm,1mm"/>
                </v:rect>
                <w10:wrap anchorx="margin"/>
              </v:group>
            </w:pict>
          </mc:Fallback>
        </mc:AlternateContent>
      </w:r>
    </w:p>
    <w:p w14:paraId="048157E0" w14:textId="77777777" w:rsidR="00BC7258" w:rsidRPr="00440202" w:rsidRDefault="00BC7258" w:rsidP="00BC7258">
      <w:pPr>
        <w:jc w:val="left"/>
        <w:rPr>
          <w:rFonts w:ascii="Times New Roman" w:hAnsi="Times New Roman"/>
          <w:szCs w:val="20"/>
        </w:rPr>
      </w:pPr>
    </w:p>
    <w:p w14:paraId="7114D55C" w14:textId="77777777" w:rsidR="00BC7258" w:rsidRPr="00440202" w:rsidRDefault="00BC7258" w:rsidP="00BC7258">
      <w:pPr>
        <w:jc w:val="left"/>
        <w:rPr>
          <w:rFonts w:ascii="Times New Roman" w:hAnsi="Times New Roman"/>
          <w:szCs w:val="20"/>
        </w:rPr>
      </w:pPr>
    </w:p>
    <w:p w14:paraId="474A11F9" w14:textId="77777777" w:rsidR="00BC7258" w:rsidRPr="00440202" w:rsidRDefault="00BC7258" w:rsidP="00BC7258">
      <w:pPr>
        <w:jc w:val="left"/>
        <w:rPr>
          <w:rFonts w:ascii="Times New Roman" w:hAnsi="Times New Roman"/>
          <w:szCs w:val="20"/>
        </w:rPr>
      </w:pPr>
    </w:p>
    <w:p w14:paraId="7FA0587E" w14:textId="77777777" w:rsidR="00BC7258" w:rsidRPr="00440202" w:rsidRDefault="00BC7258" w:rsidP="00BC7258">
      <w:pPr>
        <w:jc w:val="left"/>
        <w:rPr>
          <w:rFonts w:ascii="Times New Roman" w:hAnsi="Times New Roman"/>
          <w:szCs w:val="20"/>
        </w:rPr>
      </w:pPr>
    </w:p>
    <w:p w14:paraId="456FCE36" w14:textId="77777777" w:rsidR="00BC7258" w:rsidRPr="00440202" w:rsidRDefault="00BC7258" w:rsidP="00BC7258">
      <w:pPr>
        <w:jc w:val="left"/>
        <w:rPr>
          <w:rFonts w:ascii="Times New Roman" w:hAnsi="Times New Roman"/>
          <w:szCs w:val="20"/>
        </w:rPr>
      </w:pPr>
    </w:p>
    <w:p w14:paraId="6D46D1F2" w14:textId="77777777" w:rsidR="00BC7258" w:rsidRPr="00440202" w:rsidRDefault="00BC7258" w:rsidP="00BC7258">
      <w:pPr>
        <w:jc w:val="left"/>
        <w:rPr>
          <w:rFonts w:ascii="Times New Roman" w:hAnsi="Times New Roman"/>
          <w:szCs w:val="20"/>
        </w:rPr>
      </w:pPr>
    </w:p>
    <w:p w14:paraId="50F11312" w14:textId="77777777" w:rsidR="00BC7258" w:rsidRPr="00440202" w:rsidRDefault="00BC7258">
      <w:pPr>
        <w:jc w:val="left"/>
        <w:rPr>
          <w:rFonts w:ascii="Times New Roman" w:hAnsi="Times New Roman"/>
          <w:szCs w:val="20"/>
        </w:rPr>
      </w:pPr>
    </w:p>
    <w:p w14:paraId="6267ECAB" w14:textId="1FAADF66" w:rsidR="001E6430" w:rsidRPr="00440202" w:rsidRDefault="001E6430" w:rsidP="00031B53">
      <w:pPr>
        <w:pStyle w:val="a6"/>
        <w:rPr>
          <w:lang w:val="en-CA"/>
        </w:rPr>
      </w:pPr>
      <w:r w:rsidRPr="00440202">
        <w:lastRenderedPageBreak/>
        <w:t xml:space="preserve">Figure </w:t>
      </w:r>
      <w:r w:rsidR="00B84913" w:rsidRPr="00440202">
        <w:fldChar w:fldCharType="begin"/>
      </w:r>
      <w:r w:rsidR="00B84913" w:rsidRPr="00440202">
        <w:instrText xml:space="preserve"> STYLEREF 1 \s </w:instrText>
      </w:r>
      <w:r w:rsidR="00B84913" w:rsidRPr="00440202">
        <w:fldChar w:fldCharType="separate"/>
      </w:r>
      <w:r w:rsidR="00BF65A4">
        <w:rPr>
          <w:noProof/>
        </w:rPr>
        <w:t>4</w:t>
      </w:r>
      <w:r w:rsidR="00B84913" w:rsidRPr="00440202">
        <w:fldChar w:fldCharType="end"/>
      </w:r>
      <w:r w:rsidR="00B84913" w:rsidRPr="00440202">
        <w:noBreakHyphen/>
      </w:r>
      <w:r w:rsidR="00B84913" w:rsidRPr="00440202">
        <w:fldChar w:fldCharType="begin"/>
      </w:r>
      <w:r w:rsidR="00B84913" w:rsidRPr="00440202">
        <w:instrText xml:space="preserve"> SEQ Figure \* ARABIC \s 1 </w:instrText>
      </w:r>
      <w:r w:rsidR="00B84913" w:rsidRPr="00440202">
        <w:fldChar w:fldCharType="separate"/>
      </w:r>
      <w:r w:rsidR="00676988">
        <w:rPr>
          <w:noProof/>
        </w:rPr>
        <w:t>8</w:t>
      </w:r>
      <w:r w:rsidR="00B84913" w:rsidRPr="00440202">
        <w:fldChar w:fldCharType="end"/>
      </w:r>
      <w:r w:rsidRPr="00440202">
        <w:t xml:space="preserve"> </w:t>
      </w:r>
      <w:r w:rsidR="00C525B2" w:rsidRPr="00440202">
        <w:t xml:space="preserve">Output format for </w:t>
      </w:r>
      <w:r w:rsidRPr="00440202">
        <w:t>comserv_inst_</w:t>
      </w:r>
      <w:r w:rsidR="00F475FD" w:rsidRPr="00440202">
        <w:rPr>
          <w:i/>
          <w:iCs/>
        </w:rPr>
        <w:t>date-time</w:t>
      </w:r>
      <w:r w:rsidRPr="00440202">
        <w:t>.log</w:t>
      </w:r>
    </w:p>
    <w:p w14:paraId="621552C8" w14:textId="77777777" w:rsidR="00CC11A7" w:rsidRPr="00440202" w:rsidRDefault="00CC11A7" w:rsidP="00BC7258">
      <w:pPr>
        <w:tabs>
          <w:tab w:val="left" w:pos="7680"/>
        </w:tabs>
        <w:snapToGrid w:val="0"/>
        <w:spacing w:before="120" w:after="120"/>
        <w:jc w:val="center"/>
        <w:rPr>
          <w:rFonts w:ascii="Times New Roman" w:hAnsi="Times New Roman"/>
          <w:b/>
          <w:sz w:val="20"/>
          <w:szCs w:val="20"/>
          <w:lang w:val="en-CA"/>
        </w:rPr>
      </w:pPr>
    </w:p>
    <w:p w14:paraId="3CA898B6" w14:textId="5133AE72" w:rsidR="00BC0517" w:rsidRPr="00440202" w:rsidRDefault="00BC0517" w:rsidP="00031B53">
      <w:pPr>
        <w:pStyle w:val="a6"/>
        <w:rPr>
          <w:lang w:val="en-CA"/>
        </w:rPr>
      </w:pPr>
      <w:r w:rsidRPr="00440202">
        <w:t xml:space="preserve">Table </w:t>
      </w:r>
      <w:r w:rsidR="000A50CE" w:rsidRPr="00440202">
        <w:fldChar w:fldCharType="begin"/>
      </w:r>
      <w:r w:rsidR="000A50CE" w:rsidRPr="00440202">
        <w:instrText xml:space="preserve"> STYLEREF 1 \s </w:instrText>
      </w:r>
      <w:r w:rsidR="000A50CE" w:rsidRPr="00440202">
        <w:fldChar w:fldCharType="separate"/>
      </w:r>
      <w:r w:rsidR="005114ED">
        <w:rPr>
          <w:noProof/>
        </w:rPr>
        <w:t>4</w:t>
      </w:r>
      <w:r w:rsidR="000A50CE" w:rsidRPr="00440202">
        <w:fldChar w:fldCharType="end"/>
      </w:r>
      <w:r w:rsidR="000A50CE" w:rsidRPr="00440202">
        <w:noBreakHyphen/>
      </w:r>
      <w:r w:rsidR="000A50CE" w:rsidRPr="00440202">
        <w:fldChar w:fldCharType="begin"/>
      </w:r>
      <w:r w:rsidR="000A50CE" w:rsidRPr="00440202">
        <w:instrText xml:space="preserve"> SEQ Table \* ARABIC \s 1 </w:instrText>
      </w:r>
      <w:r w:rsidR="000A50CE" w:rsidRPr="00440202">
        <w:fldChar w:fldCharType="separate"/>
      </w:r>
      <w:r w:rsidR="005114ED">
        <w:rPr>
          <w:noProof/>
        </w:rPr>
        <w:t>8</w:t>
      </w:r>
      <w:r w:rsidR="000A50CE" w:rsidRPr="00440202">
        <w:fldChar w:fldCharType="end"/>
      </w:r>
      <w:r w:rsidRPr="00440202">
        <w:t xml:space="preserve"> </w:t>
      </w:r>
      <w:r w:rsidR="00310127" w:rsidRPr="00440202">
        <w:rPr>
          <w:lang w:eastAsia="ja-JP"/>
        </w:rPr>
        <w:t xml:space="preserve">Description for </w:t>
      </w:r>
      <w:r w:rsidRPr="00440202">
        <w:t>comserv_inst_</w:t>
      </w:r>
      <w:r w:rsidR="00F475FD" w:rsidRPr="00440202">
        <w:rPr>
          <w:i/>
          <w:iCs/>
        </w:rPr>
        <w:t>date-time</w:t>
      </w:r>
      <w:r w:rsidRPr="00440202">
        <w:t>.log</w:t>
      </w:r>
    </w:p>
    <w:tbl>
      <w:tblPr>
        <w:tblW w:w="9015" w:type="dxa"/>
        <w:tblInd w:w="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34"/>
        <w:gridCol w:w="2409"/>
        <w:gridCol w:w="6072"/>
      </w:tblGrid>
      <w:tr w:rsidR="00C138C7" w:rsidRPr="00440202" w14:paraId="40C41AB1" w14:textId="77777777" w:rsidTr="000C178F">
        <w:trPr>
          <w:trHeight w:val="340"/>
        </w:trPr>
        <w:tc>
          <w:tcPr>
            <w:tcW w:w="534" w:type="dxa"/>
            <w:shd w:val="clear" w:color="auto" w:fill="C0C0C0"/>
            <w:vAlign w:val="center"/>
          </w:tcPr>
          <w:p w14:paraId="1D0FD31B" w14:textId="79DF902D" w:rsidR="00C138C7" w:rsidRPr="00440202" w:rsidRDefault="00E004FC" w:rsidP="00C138C7">
            <w:pPr>
              <w:rPr>
                <w:rFonts w:ascii="Times New Roman" w:hAnsi="Times New Roman"/>
                <w:sz w:val="16"/>
                <w:szCs w:val="20"/>
              </w:rPr>
            </w:pPr>
            <w:r w:rsidRPr="00440202">
              <w:rPr>
                <w:rFonts w:ascii="Times New Roman" w:hAnsi="Times New Roman"/>
                <w:sz w:val="16"/>
                <w:szCs w:val="20"/>
              </w:rPr>
              <w:t>No.</w:t>
            </w:r>
          </w:p>
        </w:tc>
        <w:tc>
          <w:tcPr>
            <w:tcW w:w="2409" w:type="dxa"/>
            <w:shd w:val="clear" w:color="auto" w:fill="C0C0C0"/>
            <w:vAlign w:val="center"/>
          </w:tcPr>
          <w:p w14:paraId="032284C9" w14:textId="10AB0C28" w:rsidR="00C138C7" w:rsidRPr="00440202" w:rsidRDefault="00C138C7" w:rsidP="00C138C7">
            <w:pPr>
              <w:rPr>
                <w:rFonts w:ascii="Times New Roman" w:hAnsi="Times New Roman"/>
                <w:sz w:val="16"/>
                <w:szCs w:val="20"/>
              </w:rPr>
            </w:pPr>
            <w:r w:rsidRPr="00440202">
              <w:rPr>
                <w:rFonts w:ascii="Times New Roman" w:hAnsi="Times New Roman"/>
                <w:sz w:val="16"/>
                <w:szCs w:val="20"/>
              </w:rPr>
              <w:t>Item</w:t>
            </w:r>
          </w:p>
        </w:tc>
        <w:tc>
          <w:tcPr>
            <w:tcW w:w="6072" w:type="dxa"/>
            <w:shd w:val="clear" w:color="auto" w:fill="C0C0C0"/>
            <w:vAlign w:val="center"/>
          </w:tcPr>
          <w:p w14:paraId="5E4CBB8E" w14:textId="0CFE0D1C" w:rsidR="00C138C7" w:rsidRPr="00440202" w:rsidRDefault="00C138C7" w:rsidP="00C138C7">
            <w:pPr>
              <w:rPr>
                <w:rFonts w:ascii="Times New Roman" w:eastAsia="ＭＳ Ｐ明朝" w:hAnsi="Times New Roman"/>
                <w:sz w:val="16"/>
                <w:szCs w:val="20"/>
              </w:rPr>
            </w:pPr>
            <w:r w:rsidRPr="00440202">
              <w:rPr>
                <w:rFonts w:ascii="Times New Roman" w:hAnsi="Times New Roman"/>
                <w:sz w:val="16"/>
                <w:szCs w:val="20"/>
              </w:rPr>
              <w:t>Explanation</w:t>
            </w:r>
          </w:p>
        </w:tc>
      </w:tr>
      <w:tr w:rsidR="00876D90" w:rsidRPr="00440202" w14:paraId="5FB9027C" w14:textId="77777777" w:rsidTr="000C178F">
        <w:tc>
          <w:tcPr>
            <w:tcW w:w="534" w:type="dxa"/>
          </w:tcPr>
          <w:p w14:paraId="3E40DC8E" w14:textId="77777777" w:rsidR="00876D90" w:rsidRPr="00440202" w:rsidRDefault="00876D90" w:rsidP="00876D90">
            <w:pPr>
              <w:rPr>
                <w:rFonts w:ascii="Times New Roman" w:eastAsia="ＭＳ Ｐ明朝" w:hAnsi="Times New Roman"/>
                <w:sz w:val="16"/>
                <w:szCs w:val="20"/>
              </w:rPr>
            </w:pPr>
            <w:r w:rsidRPr="00440202">
              <w:rPr>
                <w:rFonts w:ascii="Times New Roman" w:eastAsia="ＭＳ Ｐ明朝" w:hAnsi="Times New Roman"/>
                <w:sz w:val="16"/>
                <w:szCs w:val="20"/>
              </w:rPr>
              <w:t>1</w:t>
            </w:r>
          </w:p>
        </w:tc>
        <w:tc>
          <w:tcPr>
            <w:tcW w:w="2409" w:type="dxa"/>
          </w:tcPr>
          <w:p w14:paraId="595A0EC6" w14:textId="0E274F36" w:rsidR="00876D90" w:rsidRPr="00440202" w:rsidRDefault="00876D90" w:rsidP="000C178F">
            <w:pPr>
              <w:jc w:val="left"/>
              <w:rPr>
                <w:rFonts w:ascii="Times New Roman" w:eastAsia="ＭＳ Ｐ明朝" w:hAnsi="Times New Roman"/>
                <w:sz w:val="16"/>
                <w:szCs w:val="20"/>
              </w:rPr>
            </w:pPr>
            <w:r w:rsidRPr="00440202">
              <w:rPr>
                <w:rFonts w:ascii="Times New Roman" w:eastAsia="ＭＳ Ｐ明朝" w:hAnsi="Times New Roman"/>
                <w:sz w:val="16"/>
                <w:szCs w:val="20"/>
              </w:rPr>
              <w:t xml:space="preserve">Date and </w:t>
            </w:r>
            <w:r w:rsidR="000E4CF7" w:rsidRPr="00440202">
              <w:rPr>
                <w:rFonts w:ascii="Times New Roman" w:eastAsia="ＭＳ Ｐ明朝" w:hAnsi="Times New Roman"/>
                <w:sz w:val="16"/>
                <w:szCs w:val="20"/>
              </w:rPr>
              <w:t>T</w:t>
            </w:r>
            <w:r w:rsidRPr="00440202">
              <w:rPr>
                <w:rFonts w:ascii="Times New Roman" w:eastAsia="ＭＳ Ｐ明朝" w:hAnsi="Times New Roman"/>
                <w:sz w:val="16"/>
                <w:szCs w:val="20"/>
              </w:rPr>
              <w:t>ime</w:t>
            </w:r>
          </w:p>
        </w:tc>
        <w:tc>
          <w:tcPr>
            <w:tcW w:w="6072" w:type="dxa"/>
          </w:tcPr>
          <w:p w14:paraId="6EF59DF0" w14:textId="151673E8" w:rsidR="00876D90" w:rsidRPr="00440202" w:rsidRDefault="00876D90" w:rsidP="00876D90">
            <w:pPr>
              <w:rPr>
                <w:rFonts w:ascii="Times New Roman" w:eastAsia="ＭＳ Ｐ明朝" w:hAnsi="Times New Roman"/>
                <w:sz w:val="16"/>
                <w:szCs w:val="20"/>
              </w:rPr>
            </w:pPr>
            <w:r w:rsidRPr="00440202">
              <w:rPr>
                <w:rFonts w:ascii="Times New Roman" w:eastAsia="ＭＳ Ｐ明朝" w:hAnsi="Times New Roman"/>
                <w:i/>
                <w:iCs/>
                <w:sz w:val="16"/>
                <w:szCs w:val="20"/>
              </w:rPr>
              <w:t>yyyy/MM/dd HH:mm:ss</w:t>
            </w:r>
          </w:p>
        </w:tc>
      </w:tr>
      <w:tr w:rsidR="00876D90" w:rsidRPr="00440202" w14:paraId="10E9BAE0" w14:textId="77777777" w:rsidTr="000C178F">
        <w:tc>
          <w:tcPr>
            <w:tcW w:w="534" w:type="dxa"/>
          </w:tcPr>
          <w:p w14:paraId="57A14A74" w14:textId="77777777" w:rsidR="00876D90" w:rsidRPr="00440202" w:rsidRDefault="00876D90" w:rsidP="00876D90">
            <w:pPr>
              <w:rPr>
                <w:rFonts w:ascii="Times New Roman" w:eastAsia="ＭＳ Ｐ明朝" w:hAnsi="Times New Roman"/>
                <w:sz w:val="16"/>
                <w:szCs w:val="20"/>
              </w:rPr>
            </w:pPr>
            <w:r w:rsidRPr="00440202">
              <w:rPr>
                <w:rFonts w:ascii="Times New Roman" w:eastAsia="ＭＳ Ｐ明朝" w:hAnsi="Times New Roman"/>
                <w:sz w:val="16"/>
                <w:szCs w:val="20"/>
              </w:rPr>
              <w:t>2</w:t>
            </w:r>
          </w:p>
        </w:tc>
        <w:tc>
          <w:tcPr>
            <w:tcW w:w="2409" w:type="dxa"/>
          </w:tcPr>
          <w:p w14:paraId="61B22432" w14:textId="196941FB" w:rsidR="00876D90" w:rsidRPr="00440202" w:rsidRDefault="00876D90" w:rsidP="00876D90">
            <w:pPr>
              <w:rPr>
                <w:rFonts w:ascii="Times New Roman" w:eastAsia="ＭＳ Ｐ明朝" w:hAnsi="Times New Roman"/>
                <w:sz w:val="16"/>
                <w:szCs w:val="20"/>
              </w:rPr>
            </w:pPr>
            <w:r w:rsidRPr="00440202">
              <w:rPr>
                <w:rFonts w:ascii="Times New Roman" w:eastAsia="ＭＳ Ｐ明朝" w:hAnsi="Times New Roman"/>
                <w:sz w:val="16"/>
                <w:szCs w:val="20"/>
              </w:rPr>
              <w:t>Log level</w:t>
            </w:r>
          </w:p>
        </w:tc>
        <w:tc>
          <w:tcPr>
            <w:tcW w:w="6072" w:type="dxa"/>
          </w:tcPr>
          <w:p w14:paraId="0A238D20" w14:textId="1F5DD67F" w:rsidR="00876D90" w:rsidRPr="00440202" w:rsidRDefault="00876D90" w:rsidP="00876D90">
            <w:pPr>
              <w:rPr>
                <w:rFonts w:ascii="Times New Roman" w:eastAsia="ＭＳ Ｐ明朝" w:hAnsi="Times New Roman"/>
                <w:sz w:val="16"/>
                <w:szCs w:val="20"/>
              </w:rPr>
            </w:pPr>
            <w:r w:rsidRPr="00440202">
              <w:rPr>
                <w:rFonts w:ascii="Times New Roman" w:eastAsia="ＭＳ Ｐ明朝" w:hAnsi="Times New Roman"/>
                <w:sz w:val="16"/>
                <w:szCs w:val="20"/>
              </w:rPr>
              <w:t>Log level</w:t>
            </w:r>
            <w:r w:rsidRPr="00440202" w:rsidDel="000B2872">
              <w:rPr>
                <w:rFonts w:ascii="Times New Roman" w:eastAsia="ＭＳ Ｐ明朝" w:hAnsi="Times New Roman"/>
                <w:sz w:val="16"/>
                <w:szCs w:val="20"/>
              </w:rPr>
              <w:t xml:space="preserve"> </w:t>
            </w:r>
            <w:r w:rsidRPr="00440202">
              <w:rPr>
                <w:rFonts w:ascii="Times New Roman" w:eastAsia="ＭＳ Ｐ明朝" w:hAnsi="Times New Roman"/>
                <w:sz w:val="16"/>
                <w:szCs w:val="20"/>
              </w:rPr>
              <w:t>(I/W/E)</w:t>
            </w:r>
          </w:p>
        </w:tc>
      </w:tr>
      <w:tr w:rsidR="00876D90" w:rsidRPr="00440202" w14:paraId="7A20CA8C" w14:textId="77777777" w:rsidTr="000C178F">
        <w:tc>
          <w:tcPr>
            <w:tcW w:w="534" w:type="dxa"/>
          </w:tcPr>
          <w:p w14:paraId="7CCC9472" w14:textId="33B1F230" w:rsidR="00876D90" w:rsidRPr="00440202" w:rsidRDefault="00876D90" w:rsidP="00876D90">
            <w:pPr>
              <w:rPr>
                <w:rFonts w:ascii="Times New Roman" w:eastAsia="ＭＳ Ｐ明朝" w:hAnsi="Times New Roman"/>
                <w:sz w:val="16"/>
                <w:szCs w:val="20"/>
              </w:rPr>
            </w:pPr>
            <w:r w:rsidRPr="00440202">
              <w:rPr>
                <w:rFonts w:ascii="Times New Roman" w:eastAsia="ＭＳ Ｐ明朝" w:hAnsi="Times New Roman"/>
                <w:sz w:val="16"/>
                <w:szCs w:val="20"/>
              </w:rPr>
              <w:t>3</w:t>
            </w:r>
          </w:p>
        </w:tc>
        <w:tc>
          <w:tcPr>
            <w:tcW w:w="2409" w:type="dxa"/>
          </w:tcPr>
          <w:p w14:paraId="4F67DD36" w14:textId="6DFA7E1B" w:rsidR="00876D90" w:rsidRPr="00440202" w:rsidRDefault="00876D90" w:rsidP="00876D90">
            <w:pPr>
              <w:rPr>
                <w:rFonts w:ascii="Times New Roman" w:eastAsia="ＭＳ Ｐ明朝" w:hAnsi="Times New Roman"/>
                <w:sz w:val="16"/>
                <w:szCs w:val="20"/>
              </w:rPr>
            </w:pPr>
            <w:r w:rsidRPr="00440202">
              <w:rPr>
                <w:rFonts w:ascii="Times New Roman" w:eastAsia="ＭＳ Ｐ明朝" w:hAnsi="Times New Roman"/>
                <w:sz w:val="16"/>
                <w:szCs w:val="20"/>
              </w:rPr>
              <w:t>Message</w:t>
            </w:r>
          </w:p>
        </w:tc>
        <w:tc>
          <w:tcPr>
            <w:tcW w:w="6072" w:type="dxa"/>
          </w:tcPr>
          <w:p w14:paraId="5E9E4DF0" w14:textId="3DC4C5F3" w:rsidR="00876D90" w:rsidRPr="00440202" w:rsidRDefault="00876D90" w:rsidP="00876D90">
            <w:pPr>
              <w:rPr>
                <w:rFonts w:ascii="Times New Roman" w:eastAsia="ＭＳ Ｐ明朝" w:hAnsi="Times New Roman"/>
                <w:sz w:val="16"/>
                <w:szCs w:val="20"/>
              </w:rPr>
            </w:pPr>
            <w:r w:rsidRPr="00440202">
              <w:rPr>
                <w:rFonts w:ascii="Times New Roman" w:eastAsia="ＭＳ Ｐ明朝" w:hAnsi="Times New Roman"/>
                <w:sz w:val="16"/>
                <w:szCs w:val="20"/>
              </w:rPr>
              <w:t>Message description</w:t>
            </w:r>
          </w:p>
        </w:tc>
      </w:tr>
    </w:tbl>
    <w:p w14:paraId="71B2EA54" w14:textId="02DC33BE" w:rsidR="00BC7258" w:rsidRPr="00440202" w:rsidRDefault="00BC7258" w:rsidP="00BC7258">
      <w:pPr>
        <w:rPr>
          <w:rFonts w:ascii="Times New Roman" w:hAnsi="Times New Roman"/>
          <w:szCs w:val="20"/>
        </w:rPr>
      </w:pPr>
    </w:p>
    <w:p w14:paraId="1AA8AD7E" w14:textId="77777777" w:rsidR="00BB61C3" w:rsidRPr="00440202" w:rsidRDefault="00BB61C3" w:rsidP="000C178F">
      <w:pPr>
        <w:numPr>
          <w:ilvl w:val="0"/>
          <w:numId w:val="43"/>
        </w:numPr>
        <w:jc w:val="left"/>
        <w:outlineLvl w:val="4"/>
        <w:rPr>
          <w:rFonts w:ascii="Times New Roman" w:hAnsi="Times New Roman"/>
          <w:b/>
          <w:sz w:val="24"/>
          <w:szCs w:val="20"/>
        </w:rPr>
      </w:pPr>
      <w:r w:rsidRPr="00440202">
        <w:rPr>
          <w:rFonts w:ascii="Times New Roman" w:hAnsi="Times New Roman"/>
          <w:b/>
          <w:sz w:val="24"/>
          <w:szCs w:val="20"/>
          <w:lang w:val="en-CA"/>
        </w:rPr>
        <w:t>comserv_inst_</w:t>
      </w:r>
      <w:r w:rsidRPr="00440202">
        <w:rPr>
          <w:rFonts w:ascii="Times New Roman" w:hAnsi="Times New Roman"/>
          <w:b/>
          <w:i/>
          <w:iCs/>
          <w:sz w:val="24"/>
          <w:szCs w:val="20"/>
          <w:lang w:val="en-CA"/>
        </w:rPr>
        <w:t>date-time</w:t>
      </w:r>
      <w:r w:rsidRPr="00440202">
        <w:rPr>
          <w:rFonts w:ascii="Times New Roman" w:hAnsi="Times New Roman"/>
          <w:b/>
          <w:sz w:val="24"/>
          <w:szCs w:val="20"/>
          <w:lang w:val="en-CA"/>
        </w:rPr>
        <w:t>.log</w:t>
      </w:r>
    </w:p>
    <w:p w14:paraId="5414700C" w14:textId="04A4865C" w:rsidR="00BB61C3" w:rsidRPr="00440202" w:rsidRDefault="00BB61C3" w:rsidP="00BB61C3">
      <w:pPr>
        <w:ind w:leftChars="200" w:left="420" w:firstLineChars="100" w:firstLine="210"/>
        <w:jc w:val="left"/>
        <w:rPr>
          <w:rFonts w:ascii="Times New Roman" w:hAnsi="Times New Roman"/>
        </w:rPr>
      </w:pPr>
      <w:r w:rsidRPr="00440202">
        <w:rPr>
          <w:rFonts w:ascii="Times New Roman" w:hAnsi="Times New Roman"/>
        </w:rPr>
        <w:t xml:space="preserve">This log file </w:t>
      </w:r>
      <w:r w:rsidR="00D25454">
        <w:rPr>
          <w:rFonts w:ascii="Times New Roman" w:hAnsi="Times New Roman"/>
          <w:szCs w:val="20"/>
        </w:rPr>
        <w:t>indicates</w:t>
      </w:r>
      <w:r w:rsidRPr="00440202">
        <w:rPr>
          <w:rFonts w:ascii="Times New Roman" w:hAnsi="Times New Roman"/>
        </w:rPr>
        <w:t xml:space="preserve"> information when installation is interrupted.</w:t>
      </w:r>
    </w:p>
    <w:p w14:paraId="4FDD4C13" w14:textId="01A37AA8" w:rsidR="00BB61C3" w:rsidRPr="00440202" w:rsidRDefault="00BB61C3" w:rsidP="00BB61C3">
      <w:pPr>
        <w:ind w:leftChars="200" w:left="420" w:firstLineChars="100" w:firstLine="210"/>
        <w:jc w:val="left"/>
        <w:rPr>
          <w:rFonts w:ascii="Times New Roman" w:hAnsi="Times New Roman"/>
        </w:rPr>
      </w:pPr>
      <w:r w:rsidRPr="00440202">
        <w:rPr>
          <w:rFonts w:ascii="Times New Roman" w:hAnsi="Times New Roman"/>
        </w:rPr>
        <w:t xml:space="preserve">If the installation is successful, this log file is moved to the output directory in </w:t>
      </w:r>
      <w:r w:rsidRPr="00440202">
        <w:rPr>
          <w:rFonts w:ascii="Times New Roman" w:hAnsi="Times New Roman"/>
          <w:szCs w:val="20"/>
        </w:rPr>
        <w:fldChar w:fldCharType="begin"/>
      </w:r>
      <w:r w:rsidRPr="00440202">
        <w:rPr>
          <w:rFonts w:ascii="Times New Roman" w:hAnsi="Times New Roman"/>
          <w:szCs w:val="20"/>
        </w:rPr>
        <w:instrText xml:space="preserve"> REF _Ref21527179 \n \h </w:instrText>
      </w:r>
      <w:r w:rsidR="005B0328" w:rsidRPr="00440202">
        <w:rPr>
          <w:rFonts w:ascii="Times New Roman" w:hAnsi="Times New Roman"/>
          <w:szCs w:val="20"/>
        </w:rPr>
        <w:instrText xml:space="preserve"> \* MERGEFORMAT </w:instrText>
      </w:r>
      <w:r w:rsidRPr="00440202">
        <w:rPr>
          <w:rFonts w:ascii="Times New Roman" w:hAnsi="Times New Roman"/>
          <w:szCs w:val="20"/>
        </w:rPr>
      </w:r>
      <w:r w:rsidRPr="00440202">
        <w:rPr>
          <w:rFonts w:ascii="Times New Roman" w:hAnsi="Times New Roman"/>
          <w:szCs w:val="20"/>
        </w:rPr>
        <w:fldChar w:fldCharType="separate"/>
      </w:r>
      <w:r w:rsidR="00BF65A4">
        <w:rPr>
          <w:rFonts w:ascii="Times New Roman" w:hAnsi="Times New Roman"/>
          <w:szCs w:val="20"/>
        </w:rPr>
        <w:t>(1)</w:t>
      </w:r>
      <w:r w:rsidRPr="00440202">
        <w:rPr>
          <w:rFonts w:ascii="Times New Roman" w:hAnsi="Times New Roman"/>
          <w:szCs w:val="20"/>
        </w:rPr>
        <w:fldChar w:fldCharType="end"/>
      </w:r>
      <w:r w:rsidRPr="00440202">
        <w:rPr>
          <w:rFonts w:ascii="Times New Roman" w:hAnsi="Times New Roman"/>
        </w:rPr>
        <w:t>.</w:t>
      </w:r>
    </w:p>
    <w:p w14:paraId="77BC42E6" w14:textId="77777777" w:rsidR="00BB61C3" w:rsidRPr="00440202" w:rsidRDefault="00BB61C3" w:rsidP="00BB61C3">
      <w:pPr>
        <w:ind w:leftChars="200" w:left="420" w:firstLineChars="100" w:firstLine="210"/>
        <w:jc w:val="left"/>
        <w:rPr>
          <w:rFonts w:ascii="Times New Roman" w:hAnsi="Times New Roman"/>
        </w:rPr>
      </w:pPr>
      <w:r w:rsidRPr="00440202">
        <w:rPr>
          <w:rFonts w:ascii="Times New Roman" w:hAnsi="Times New Roman"/>
        </w:rPr>
        <w:t>If installation is interrupted, this log file remains in the output destination.</w:t>
      </w:r>
    </w:p>
    <w:p w14:paraId="1AE43B85" w14:textId="195B6236" w:rsidR="00EB5B6A" w:rsidRPr="00440202" w:rsidRDefault="00BB61C3" w:rsidP="00BB61C3">
      <w:pPr>
        <w:ind w:leftChars="200" w:left="420" w:firstLineChars="100" w:firstLine="210"/>
        <w:jc w:val="left"/>
        <w:rPr>
          <w:rFonts w:ascii="Times New Roman" w:hAnsi="Times New Roman"/>
          <w:szCs w:val="20"/>
        </w:rPr>
      </w:pPr>
      <w:r w:rsidRPr="00440202">
        <w:rPr>
          <w:rFonts w:ascii="Times New Roman" w:hAnsi="Times New Roman"/>
        </w:rPr>
        <w:t xml:space="preserve">Refer to </w:t>
      </w:r>
      <w:r w:rsidR="00EB5B6A" w:rsidRPr="00440202">
        <w:rPr>
          <w:rFonts w:ascii="Times New Roman" w:hAnsi="Times New Roman"/>
          <w:szCs w:val="20"/>
        </w:rPr>
        <w:fldChar w:fldCharType="begin"/>
      </w:r>
      <w:r w:rsidR="00EB5B6A" w:rsidRPr="00440202">
        <w:rPr>
          <w:rFonts w:ascii="Times New Roman" w:hAnsi="Times New Roman"/>
          <w:szCs w:val="20"/>
        </w:rPr>
        <w:instrText xml:space="preserve"> REF _Ref21527179 \n \h </w:instrText>
      </w:r>
      <w:r w:rsidR="005B0328" w:rsidRPr="00440202">
        <w:rPr>
          <w:rFonts w:ascii="Times New Roman" w:hAnsi="Times New Roman"/>
          <w:szCs w:val="20"/>
        </w:rPr>
        <w:instrText xml:space="preserve"> \* MERGEFORMAT </w:instrText>
      </w:r>
      <w:r w:rsidR="00EB5B6A" w:rsidRPr="00440202">
        <w:rPr>
          <w:rFonts w:ascii="Times New Roman" w:hAnsi="Times New Roman"/>
          <w:szCs w:val="20"/>
        </w:rPr>
      </w:r>
      <w:r w:rsidR="00EB5B6A" w:rsidRPr="00440202">
        <w:rPr>
          <w:rFonts w:ascii="Times New Roman" w:hAnsi="Times New Roman"/>
          <w:szCs w:val="20"/>
        </w:rPr>
        <w:fldChar w:fldCharType="separate"/>
      </w:r>
      <w:r w:rsidR="00BF65A4">
        <w:rPr>
          <w:rFonts w:ascii="Times New Roman" w:hAnsi="Times New Roman"/>
          <w:szCs w:val="20"/>
        </w:rPr>
        <w:t>(1)</w:t>
      </w:r>
      <w:r w:rsidR="00EB5B6A" w:rsidRPr="00440202">
        <w:rPr>
          <w:rFonts w:ascii="Times New Roman" w:hAnsi="Times New Roman"/>
          <w:szCs w:val="20"/>
        </w:rPr>
        <w:fldChar w:fldCharType="end"/>
      </w:r>
      <w:r w:rsidRPr="00440202">
        <w:rPr>
          <w:rFonts w:ascii="Times New Roman" w:hAnsi="Times New Roman"/>
        </w:rPr>
        <w:t xml:space="preserve"> for the output format and description.</w:t>
      </w:r>
    </w:p>
    <w:p w14:paraId="40CC2180" w14:textId="77777777" w:rsidR="00EB5B6A" w:rsidRPr="00440202" w:rsidRDefault="00EB5B6A" w:rsidP="00EB5B6A">
      <w:pPr>
        <w:jc w:val="left"/>
        <w:rPr>
          <w:rFonts w:ascii="Times New Roman" w:hAnsi="Times New Roman"/>
          <w:szCs w:val="20"/>
        </w:rPr>
      </w:pPr>
    </w:p>
    <w:p w14:paraId="78FB4601" w14:textId="187D68E2" w:rsidR="00465001" w:rsidRPr="00440202" w:rsidRDefault="000B646D" w:rsidP="00172507">
      <w:pPr>
        <w:ind w:firstLine="630"/>
        <w:jc w:val="left"/>
        <w:rPr>
          <w:rFonts w:ascii="Times New Roman" w:hAnsi="Times New Roman"/>
          <w:szCs w:val="20"/>
        </w:rPr>
      </w:pPr>
      <w:r w:rsidRPr="00440202">
        <w:rPr>
          <w:rFonts w:ascii="Times New Roman" w:hAnsi="Times New Roman"/>
          <w:szCs w:val="20"/>
        </w:rPr>
        <w:t xml:space="preserve">File location: </w:t>
      </w:r>
      <w:r w:rsidR="000A4157" w:rsidRPr="00440202">
        <w:rPr>
          <w:rFonts w:ascii="Times New Roman" w:hAnsi="Times New Roman"/>
          <w:szCs w:val="20"/>
        </w:rPr>
        <w:t>[</w:t>
      </w:r>
      <w:r w:rsidR="00062C20" w:rsidRPr="00440202">
        <w:rPr>
          <w:rFonts w:ascii="Times New Roman" w:hAnsi="Times New Roman"/>
          <w:szCs w:val="20"/>
        </w:rPr>
        <w:t>L</w:t>
      </w:r>
      <w:r w:rsidR="000A4157" w:rsidRPr="00440202">
        <w:rPr>
          <w:rFonts w:ascii="Times New Roman" w:hAnsi="Times New Roman"/>
          <w:szCs w:val="20"/>
        </w:rPr>
        <w:t xml:space="preserve">inux] </w:t>
      </w:r>
      <w:r w:rsidR="00EB5B6A" w:rsidRPr="00440202">
        <w:rPr>
          <w:rFonts w:ascii="Times New Roman" w:hAnsi="Times New Roman"/>
          <w:szCs w:val="20"/>
        </w:rPr>
        <w:t>/tmp/</w:t>
      </w:r>
      <w:r w:rsidR="00BB61C3" w:rsidRPr="00440202">
        <w:rPr>
          <w:rFonts w:ascii="Times New Roman" w:hAnsi="Times New Roman"/>
        </w:rPr>
        <w:t>comserv_inst_</w:t>
      </w:r>
      <w:r w:rsidR="00BB61C3" w:rsidRPr="00440202">
        <w:rPr>
          <w:rFonts w:ascii="Times New Roman" w:hAnsi="Times New Roman"/>
          <w:i/>
          <w:iCs/>
        </w:rPr>
        <w:t>date-time</w:t>
      </w:r>
      <w:r w:rsidR="00BB61C3" w:rsidRPr="00440202">
        <w:rPr>
          <w:rFonts w:ascii="Times New Roman" w:hAnsi="Times New Roman"/>
        </w:rPr>
        <w:t>.log</w:t>
      </w:r>
      <w:r w:rsidR="00BB61C3" w:rsidRPr="00440202" w:rsidDel="00BB61C3">
        <w:rPr>
          <w:rFonts w:ascii="Times New Roman" w:hAnsi="Times New Roman"/>
          <w:szCs w:val="20"/>
        </w:rPr>
        <w:t xml:space="preserve"> </w:t>
      </w:r>
    </w:p>
    <w:p w14:paraId="50812A05" w14:textId="77777777" w:rsidR="00172507" w:rsidRPr="00440202" w:rsidRDefault="00172507" w:rsidP="00172507">
      <w:pPr>
        <w:ind w:left="315" w:firstLine="315"/>
        <w:jc w:val="left"/>
        <w:rPr>
          <w:rFonts w:ascii="Times New Roman" w:hAnsi="Times New Roman"/>
          <w:szCs w:val="20"/>
        </w:rPr>
      </w:pPr>
      <w:r w:rsidRPr="00440202">
        <w:rPr>
          <w:rFonts w:ascii="Times New Roman" w:hAnsi="Times New Roman"/>
          <w:szCs w:val="20"/>
        </w:rPr>
        <w:t>Examples:</w:t>
      </w:r>
    </w:p>
    <w:p w14:paraId="0635D238" w14:textId="36C33863" w:rsidR="00172507" w:rsidRPr="00440202" w:rsidRDefault="00172507" w:rsidP="00172507">
      <w:pPr>
        <w:ind w:left="420" w:firstLineChars="400" w:firstLine="840"/>
        <w:jc w:val="left"/>
        <w:rPr>
          <w:rFonts w:ascii="Times New Roman" w:hAnsi="Times New Roman"/>
          <w:szCs w:val="20"/>
        </w:rPr>
      </w:pPr>
      <w:r w:rsidRPr="00440202">
        <w:rPr>
          <w:rFonts w:ascii="Times New Roman" w:hAnsi="Times New Roman"/>
          <w:szCs w:val="20"/>
        </w:rPr>
        <w:t>[</w:t>
      </w:r>
      <w:r w:rsidR="00AE7DFA">
        <w:rPr>
          <w:rFonts w:ascii="Times New Roman" w:hAnsi="Times New Roman"/>
        </w:rPr>
        <w:t>Hitachi</w:t>
      </w:r>
      <w:r w:rsidRPr="00440202">
        <w:rPr>
          <w:rFonts w:ascii="Times New Roman" w:hAnsi="Times New Roman"/>
          <w:szCs w:val="20"/>
        </w:rPr>
        <w:t xml:space="preserve"> Edition] [Linux]</w:t>
      </w:r>
      <w:r w:rsidRPr="00440202">
        <w:rPr>
          <w:rFonts w:ascii="Times New Roman" w:hAnsi="Times New Roman"/>
        </w:rPr>
        <w:t xml:space="preserve"> </w:t>
      </w:r>
      <w:r w:rsidRPr="00440202">
        <w:rPr>
          <w:rFonts w:ascii="Times New Roman" w:hAnsi="Times New Roman"/>
          <w:szCs w:val="20"/>
        </w:rPr>
        <w:t>/tmp/comserv_inst_20191009-164209.log</w:t>
      </w:r>
    </w:p>
    <w:p w14:paraId="59CE5DFF" w14:textId="068BEBF9" w:rsidR="00172507" w:rsidRPr="00440202" w:rsidRDefault="00172507" w:rsidP="00172507">
      <w:pPr>
        <w:ind w:left="420" w:firstLineChars="400" w:firstLine="840"/>
        <w:jc w:val="left"/>
        <w:rPr>
          <w:rFonts w:ascii="Times New Roman" w:hAnsi="Times New Roman"/>
          <w:szCs w:val="20"/>
        </w:rPr>
      </w:pPr>
      <w:r w:rsidRPr="00440202">
        <w:rPr>
          <w:rFonts w:ascii="Times New Roman" w:hAnsi="Times New Roman"/>
          <w:szCs w:val="20"/>
        </w:rPr>
        <w:t>[HPE Edition]</w:t>
      </w:r>
      <w:r w:rsidRPr="00440202">
        <w:rPr>
          <w:rFonts w:ascii="Times New Roman" w:hAnsi="Times New Roman"/>
        </w:rPr>
        <w:t xml:space="preserve"> </w:t>
      </w:r>
      <w:r w:rsidRPr="00440202">
        <w:rPr>
          <w:rFonts w:ascii="Times New Roman" w:hAnsi="Times New Roman"/>
          <w:szCs w:val="20"/>
        </w:rPr>
        <w:t>[Linux]</w:t>
      </w:r>
      <w:r w:rsidRPr="00440202">
        <w:rPr>
          <w:rFonts w:ascii="Times New Roman" w:hAnsi="Times New Roman"/>
        </w:rPr>
        <w:t xml:space="preserve"> </w:t>
      </w:r>
      <w:r w:rsidRPr="00440202">
        <w:rPr>
          <w:rFonts w:ascii="Times New Roman" w:hAnsi="Times New Roman"/>
          <w:szCs w:val="20"/>
        </w:rPr>
        <w:t>/tmp/comserv_inst_20191009-164209.log</w:t>
      </w:r>
    </w:p>
    <w:p w14:paraId="512E1A8F" w14:textId="77777777" w:rsidR="00465001" w:rsidRPr="00440202" w:rsidRDefault="00465001" w:rsidP="00665B2A">
      <w:pPr>
        <w:ind w:left="10" w:hangingChars="5" w:hanging="10"/>
        <w:jc w:val="left"/>
        <w:rPr>
          <w:rFonts w:ascii="Times New Roman" w:hAnsi="Times New Roman"/>
          <w:szCs w:val="20"/>
          <w:lang w:val="en-CA"/>
        </w:rPr>
      </w:pPr>
    </w:p>
    <w:p w14:paraId="421304C8" w14:textId="3E6F7806" w:rsidR="00EB5B6A" w:rsidRPr="00440202" w:rsidRDefault="00465001" w:rsidP="000C178F">
      <w:pPr>
        <w:numPr>
          <w:ilvl w:val="0"/>
          <w:numId w:val="43"/>
        </w:numPr>
        <w:jc w:val="left"/>
        <w:outlineLvl w:val="4"/>
        <w:rPr>
          <w:rFonts w:ascii="Times New Roman" w:hAnsi="Times New Roman"/>
          <w:b/>
          <w:sz w:val="24"/>
          <w:szCs w:val="20"/>
        </w:rPr>
      </w:pPr>
      <w:r w:rsidRPr="00440202">
        <w:rPr>
          <w:rFonts w:ascii="Times New Roman" w:hAnsi="Times New Roman"/>
          <w:b/>
          <w:sz w:val="24"/>
          <w:szCs w:val="20"/>
          <w:lang w:val="en-CA"/>
        </w:rPr>
        <w:t>comserv_uninst.log</w:t>
      </w:r>
    </w:p>
    <w:p w14:paraId="0E5D9CFF" w14:textId="7A56F3F2" w:rsidR="003A6F41" w:rsidRPr="00440202" w:rsidRDefault="003A6F41" w:rsidP="003A6F41">
      <w:pPr>
        <w:ind w:leftChars="200" w:left="420" w:firstLineChars="100" w:firstLine="210"/>
        <w:jc w:val="left"/>
        <w:rPr>
          <w:rFonts w:ascii="Times New Roman" w:hAnsi="Times New Roman"/>
        </w:rPr>
      </w:pPr>
      <w:r w:rsidRPr="00440202">
        <w:rPr>
          <w:rFonts w:ascii="Times New Roman" w:hAnsi="Times New Roman"/>
        </w:rPr>
        <w:t xml:space="preserve">This log file </w:t>
      </w:r>
      <w:r w:rsidR="00D25454">
        <w:rPr>
          <w:rFonts w:ascii="Times New Roman" w:hAnsi="Times New Roman"/>
          <w:szCs w:val="20"/>
        </w:rPr>
        <w:t>indicates</w:t>
      </w:r>
      <w:r w:rsidRPr="00440202">
        <w:rPr>
          <w:rFonts w:ascii="Times New Roman" w:hAnsi="Times New Roman"/>
        </w:rPr>
        <w:t xml:space="preserve"> uninstallation information.</w:t>
      </w:r>
    </w:p>
    <w:p w14:paraId="217B32EE" w14:textId="066F94AB" w:rsidR="003A6F41" w:rsidRPr="00440202" w:rsidRDefault="003A6F41">
      <w:pPr>
        <w:ind w:leftChars="200" w:left="420" w:firstLineChars="100" w:firstLine="210"/>
        <w:jc w:val="left"/>
        <w:rPr>
          <w:rFonts w:ascii="Times New Roman" w:hAnsi="Times New Roman"/>
        </w:rPr>
      </w:pPr>
      <w:r w:rsidRPr="00440202">
        <w:rPr>
          <w:rFonts w:ascii="Times New Roman" w:hAnsi="Times New Roman"/>
        </w:rPr>
        <w:t xml:space="preserve">Refer to </w:t>
      </w:r>
      <w:r w:rsidRPr="00440202">
        <w:rPr>
          <w:rFonts w:ascii="Times New Roman" w:hAnsi="Times New Roman"/>
          <w:szCs w:val="20"/>
        </w:rPr>
        <w:fldChar w:fldCharType="begin"/>
      </w:r>
      <w:r w:rsidRPr="00440202">
        <w:rPr>
          <w:rFonts w:ascii="Times New Roman" w:hAnsi="Times New Roman"/>
          <w:szCs w:val="20"/>
        </w:rPr>
        <w:instrText xml:space="preserve"> REF _Ref21527179 \n \h </w:instrText>
      </w:r>
      <w:r w:rsidR="005B0328" w:rsidRPr="00440202">
        <w:rPr>
          <w:rFonts w:ascii="Times New Roman" w:hAnsi="Times New Roman"/>
          <w:szCs w:val="20"/>
        </w:rPr>
        <w:instrText xml:space="preserve"> \* MERGEFORMAT </w:instrText>
      </w:r>
      <w:r w:rsidRPr="00440202">
        <w:rPr>
          <w:rFonts w:ascii="Times New Roman" w:hAnsi="Times New Roman"/>
          <w:szCs w:val="20"/>
        </w:rPr>
      </w:r>
      <w:r w:rsidRPr="00440202">
        <w:rPr>
          <w:rFonts w:ascii="Times New Roman" w:hAnsi="Times New Roman"/>
          <w:szCs w:val="20"/>
        </w:rPr>
        <w:fldChar w:fldCharType="separate"/>
      </w:r>
      <w:r w:rsidR="00BF65A4">
        <w:rPr>
          <w:rFonts w:ascii="Times New Roman" w:hAnsi="Times New Roman"/>
          <w:szCs w:val="20"/>
        </w:rPr>
        <w:t>(1)</w:t>
      </w:r>
      <w:r w:rsidRPr="00440202">
        <w:rPr>
          <w:rFonts w:ascii="Times New Roman" w:hAnsi="Times New Roman"/>
          <w:szCs w:val="20"/>
        </w:rPr>
        <w:fldChar w:fldCharType="end"/>
      </w:r>
      <w:r w:rsidRPr="00440202">
        <w:rPr>
          <w:rFonts w:ascii="Times New Roman" w:hAnsi="Times New Roman"/>
        </w:rPr>
        <w:t xml:space="preserve"> for the output format and description.</w:t>
      </w:r>
    </w:p>
    <w:p w14:paraId="7036688D" w14:textId="77777777" w:rsidR="00EB5B6A" w:rsidRPr="00440202" w:rsidRDefault="00EB5B6A" w:rsidP="00EB5B6A">
      <w:pPr>
        <w:jc w:val="left"/>
        <w:rPr>
          <w:rFonts w:ascii="Times New Roman" w:hAnsi="Times New Roman"/>
          <w:szCs w:val="20"/>
        </w:rPr>
      </w:pPr>
    </w:p>
    <w:p w14:paraId="40A0F38D" w14:textId="77777777" w:rsidR="00633D66" w:rsidRPr="00440202" w:rsidRDefault="000B646D" w:rsidP="00633D66">
      <w:pPr>
        <w:ind w:firstLine="630"/>
        <w:jc w:val="left"/>
        <w:rPr>
          <w:rFonts w:ascii="Times New Roman" w:hAnsi="Times New Roman"/>
          <w:szCs w:val="21"/>
        </w:rPr>
      </w:pPr>
      <w:r w:rsidRPr="00440202">
        <w:rPr>
          <w:rFonts w:ascii="Times New Roman" w:hAnsi="Times New Roman"/>
          <w:szCs w:val="20"/>
        </w:rPr>
        <w:t xml:space="preserve">File location: </w:t>
      </w:r>
      <w:r w:rsidR="000A4157" w:rsidRPr="00440202">
        <w:rPr>
          <w:rFonts w:ascii="Times New Roman" w:hAnsi="Times New Roman"/>
          <w:szCs w:val="20"/>
        </w:rPr>
        <w:t>[</w:t>
      </w:r>
      <w:r w:rsidR="00062C20" w:rsidRPr="00440202">
        <w:rPr>
          <w:rFonts w:ascii="Times New Roman" w:hAnsi="Times New Roman"/>
          <w:szCs w:val="20"/>
        </w:rPr>
        <w:t>L</w:t>
      </w:r>
      <w:r w:rsidR="000A4157" w:rsidRPr="00440202">
        <w:rPr>
          <w:rFonts w:ascii="Times New Roman" w:hAnsi="Times New Roman"/>
          <w:szCs w:val="20"/>
        </w:rPr>
        <w:t xml:space="preserve">inux] </w:t>
      </w:r>
      <w:r w:rsidR="00EB5B6A" w:rsidRPr="00440202">
        <w:rPr>
          <w:rFonts w:ascii="Times New Roman" w:hAnsi="Times New Roman"/>
          <w:szCs w:val="20"/>
        </w:rPr>
        <w:t>/tmp/</w:t>
      </w:r>
      <w:r w:rsidR="00EB5B6A" w:rsidRPr="00440202">
        <w:rPr>
          <w:rFonts w:ascii="Times New Roman" w:hAnsi="Times New Roman"/>
          <w:szCs w:val="21"/>
        </w:rPr>
        <w:t>comserv_</w:t>
      </w:r>
      <w:r w:rsidR="00EB5B6A" w:rsidRPr="00440202">
        <w:rPr>
          <w:rFonts w:ascii="Times New Roman" w:hAnsi="Times New Roman"/>
          <w:bCs/>
          <w:szCs w:val="21"/>
          <w:lang w:val="en-CA"/>
        </w:rPr>
        <w:t>uninst</w:t>
      </w:r>
      <w:r w:rsidR="00EB5B6A" w:rsidRPr="00440202">
        <w:rPr>
          <w:rFonts w:ascii="Times New Roman" w:hAnsi="Times New Roman"/>
          <w:szCs w:val="21"/>
        </w:rPr>
        <w:t>.log</w:t>
      </w:r>
    </w:p>
    <w:p w14:paraId="0E057DE9" w14:textId="05E759E8" w:rsidR="000071A8" w:rsidRPr="00440202" w:rsidRDefault="000071A8">
      <w:pPr>
        <w:widowControl/>
        <w:jc w:val="left"/>
        <w:rPr>
          <w:rFonts w:ascii="Times New Roman" w:hAnsi="Times New Roman"/>
          <w:szCs w:val="20"/>
        </w:rPr>
      </w:pPr>
      <w:r w:rsidRPr="00440202">
        <w:rPr>
          <w:rFonts w:ascii="Times New Roman" w:hAnsi="Times New Roman"/>
          <w:szCs w:val="20"/>
        </w:rPr>
        <w:br w:type="page"/>
      </w:r>
    </w:p>
    <w:p w14:paraId="358DDE29" w14:textId="21FE439D" w:rsidR="00F0218D" w:rsidRPr="00440202" w:rsidRDefault="00F0218D" w:rsidP="00665B2A">
      <w:pPr>
        <w:pStyle w:val="3"/>
        <w:rPr>
          <w:rFonts w:ascii="Times New Roman" w:hAnsi="Times New Roman"/>
          <w:bCs/>
        </w:rPr>
      </w:pPr>
      <w:bookmarkStart w:id="65" w:name="_Toc24464790"/>
      <w:bookmarkStart w:id="66" w:name="_Toc24464923"/>
      <w:bookmarkStart w:id="67" w:name="_Toc25068418"/>
      <w:bookmarkStart w:id="68" w:name="_Toc25072073"/>
      <w:bookmarkStart w:id="69" w:name="_Toc25090327"/>
      <w:bookmarkStart w:id="70" w:name="_Toc25090353"/>
      <w:bookmarkStart w:id="71" w:name="_Toc41916578"/>
      <w:bookmarkStart w:id="72" w:name="_Ref125547461"/>
      <w:bookmarkStart w:id="73" w:name="_Ref125547486"/>
      <w:bookmarkStart w:id="74" w:name="_Ref125547498"/>
      <w:bookmarkStart w:id="75" w:name="_Ref125551089"/>
      <w:bookmarkStart w:id="76" w:name="_Ref125551112"/>
      <w:bookmarkStart w:id="77" w:name="_Ref132732755"/>
      <w:bookmarkStart w:id="78" w:name="_Ref132732760"/>
      <w:bookmarkStart w:id="79" w:name="_Ref142482409"/>
      <w:bookmarkStart w:id="80" w:name="_Ref142482416"/>
      <w:bookmarkEnd w:id="65"/>
      <w:bookmarkEnd w:id="66"/>
      <w:bookmarkEnd w:id="67"/>
      <w:bookmarkEnd w:id="68"/>
      <w:bookmarkEnd w:id="69"/>
      <w:bookmarkEnd w:id="70"/>
      <w:r w:rsidRPr="00440202">
        <w:rPr>
          <w:rFonts w:ascii="Times New Roman" w:hAnsi="Times New Roman"/>
          <w:bCs/>
        </w:rPr>
        <w:lastRenderedPageBreak/>
        <w:t>CLI</w:t>
      </w:r>
      <w:r w:rsidR="003573F2" w:rsidRPr="00440202">
        <w:rPr>
          <w:rFonts w:ascii="Times New Roman" w:hAnsi="Times New Roman"/>
          <w:bCs/>
        </w:rPr>
        <w:t xml:space="preserve"> log file</w:t>
      </w:r>
      <w:bookmarkEnd w:id="71"/>
      <w:bookmarkEnd w:id="72"/>
      <w:bookmarkEnd w:id="73"/>
      <w:bookmarkEnd w:id="74"/>
      <w:bookmarkEnd w:id="75"/>
      <w:bookmarkEnd w:id="76"/>
      <w:bookmarkEnd w:id="77"/>
      <w:bookmarkEnd w:id="78"/>
      <w:bookmarkEnd w:id="79"/>
      <w:bookmarkEnd w:id="80"/>
    </w:p>
    <w:p w14:paraId="3EF6A312" w14:textId="76E234C0" w:rsidR="0034188D" w:rsidRPr="00440202" w:rsidRDefault="0034188D" w:rsidP="00665B2A">
      <w:pPr>
        <w:numPr>
          <w:ilvl w:val="0"/>
          <w:numId w:val="54"/>
        </w:numPr>
        <w:jc w:val="left"/>
        <w:outlineLvl w:val="4"/>
        <w:rPr>
          <w:rFonts w:ascii="Times New Roman" w:hAnsi="Times New Roman"/>
          <w:b/>
          <w:sz w:val="24"/>
          <w:szCs w:val="20"/>
        </w:rPr>
      </w:pPr>
      <w:r w:rsidRPr="00440202">
        <w:rPr>
          <w:rFonts w:ascii="Times New Roman" w:hAnsi="Times New Roman"/>
          <w:b/>
          <w:sz w:val="24"/>
          <w:szCs w:val="20"/>
          <w:lang w:val="en-CA"/>
        </w:rPr>
        <w:t>cschgconnect_</w:t>
      </w:r>
      <w:r w:rsidR="003573F2" w:rsidRPr="00440202">
        <w:rPr>
          <w:rFonts w:ascii="Times New Roman" w:hAnsi="Times New Roman"/>
          <w:i/>
          <w:iCs/>
        </w:rPr>
        <w:t xml:space="preserve"> </w:t>
      </w:r>
      <w:r w:rsidR="003573F2" w:rsidRPr="00440202">
        <w:rPr>
          <w:rFonts w:ascii="Times New Roman" w:hAnsi="Times New Roman"/>
          <w:b/>
          <w:i/>
          <w:iCs/>
          <w:sz w:val="24"/>
          <w:szCs w:val="20"/>
          <w:lang w:val="en-CA"/>
        </w:rPr>
        <w:t>year-month-day-hour-minute-second</w:t>
      </w:r>
      <w:r w:rsidRPr="00440202">
        <w:rPr>
          <w:rFonts w:ascii="Times New Roman" w:hAnsi="Times New Roman"/>
          <w:b/>
          <w:sz w:val="24"/>
          <w:szCs w:val="20"/>
          <w:lang w:val="en-CA"/>
        </w:rPr>
        <w:t>.log</w:t>
      </w:r>
    </w:p>
    <w:p w14:paraId="16DACB66" w14:textId="74D97DC7" w:rsidR="0034188D" w:rsidRPr="00440202" w:rsidRDefault="00876D90" w:rsidP="00D91811">
      <w:pPr>
        <w:ind w:left="525" w:firstLineChars="50" w:firstLine="105"/>
        <w:jc w:val="left"/>
        <w:rPr>
          <w:rFonts w:ascii="Times New Roman" w:hAnsi="Times New Roman"/>
          <w:szCs w:val="20"/>
        </w:rPr>
      </w:pPr>
      <w:r w:rsidRPr="00440202">
        <w:rPr>
          <w:rFonts w:ascii="Times New Roman" w:hAnsi="Times New Roman"/>
        </w:rPr>
        <w:t xml:space="preserve">This log file </w:t>
      </w:r>
      <w:r w:rsidR="00D25454">
        <w:rPr>
          <w:rFonts w:ascii="Times New Roman" w:hAnsi="Times New Roman"/>
          <w:szCs w:val="20"/>
        </w:rPr>
        <w:t>indicates</w:t>
      </w:r>
      <w:r w:rsidRPr="00440202">
        <w:rPr>
          <w:rFonts w:ascii="Times New Roman" w:hAnsi="Times New Roman"/>
        </w:rPr>
        <w:t xml:space="preserve"> information when the cschgconnect command is executed.</w:t>
      </w:r>
    </w:p>
    <w:p w14:paraId="60203F89" w14:textId="77777777" w:rsidR="00D91811" w:rsidRPr="00440202" w:rsidRDefault="00D91811" w:rsidP="00D91811">
      <w:pPr>
        <w:ind w:left="525" w:firstLineChars="100" w:firstLine="210"/>
        <w:jc w:val="left"/>
        <w:rPr>
          <w:rFonts w:ascii="Times New Roman" w:hAnsi="Times New Roman"/>
          <w:szCs w:val="20"/>
        </w:rPr>
      </w:pPr>
    </w:p>
    <w:p w14:paraId="2038CEA2" w14:textId="477EA22C" w:rsidR="00F6649B" w:rsidRPr="00440202" w:rsidRDefault="000B646D" w:rsidP="00D91811">
      <w:pPr>
        <w:ind w:left="525" w:firstLineChars="50" w:firstLine="105"/>
        <w:jc w:val="left"/>
        <w:rPr>
          <w:rFonts w:ascii="Times New Roman" w:hAnsi="Times New Roman"/>
          <w:szCs w:val="20"/>
        </w:rPr>
      </w:pPr>
      <w:r w:rsidRPr="00440202">
        <w:rPr>
          <w:rFonts w:ascii="Times New Roman" w:hAnsi="Times New Roman"/>
          <w:szCs w:val="20"/>
        </w:rPr>
        <w:t xml:space="preserve">File location: </w:t>
      </w:r>
      <w:r w:rsidR="00F6649B" w:rsidRPr="00440202">
        <w:rPr>
          <w:rFonts w:ascii="Times New Roman" w:hAnsi="Times New Roman"/>
          <w:i/>
          <w:iCs/>
          <w:szCs w:val="20"/>
        </w:rPr>
        <w:t>&lt;log-directory&gt;</w:t>
      </w:r>
      <w:r w:rsidR="00F6649B" w:rsidRPr="00440202">
        <w:rPr>
          <w:rFonts w:ascii="Times New Roman" w:hAnsi="Times New Roman"/>
          <w:szCs w:val="20"/>
        </w:rPr>
        <w:t>/utility/cschgconnect_</w:t>
      </w:r>
      <w:r w:rsidR="003573F2" w:rsidRPr="00440202">
        <w:rPr>
          <w:rFonts w:ascii="Times New Roman" w:hAnsi="Times New Roman"/>
          <w:i/>
          <w:iCs/>
          <w:szCs w:val="20"/>
        </w:rPr>
        <w:t>year-month-day-hour-minute-second</w:t>
      </w:r>
      <w:r w:rsidR="00F6649B" w:rsidRPr="00440202">
        <w:rPr>
          <w:rFonts w:ascii="Times New Roman" w:hAnsi="Times New Roman"/>
          <w:szCs w:val="20"/>
        </w:rPr>
        <w:t>.log</w:t>
      </w:r>
    </w:p>
    <w:p w14:paraId="7C421152" w14:textId="77777777" w:rsidR="00D91811" w:rsidRPr="00440202" w:rsidRDefault="00D91811" w:rsidP="00D91811">
      <w:pPr>
        <w:ind w:left="420" w:firstLineChars="100" w:firstLine="210"/>
        <w:jc w:val="left"/>
        <w:rPr>
          <w:rFonts w:ascii="Times New Roman" w:hAnsi="Times New Roman"/>
          <w:szCs w:val="20"/>
        </w:rPr>
      </w:pPr>
      <w:r w:rsidRPr="00440202">
        <w:rPr>
          <w:rFonts w:ascii="Times New Roman" w:hAnsi="Times New Roman"/>
          <w:szCs w:val="20"/>
        </w:rPr>
        <w:t>Examples:</w:t>
      </w:r>
    </w:p>
    <w:p w14:paraId="0D9F60D1" w14:textId="56BB26AA" w:rsidR="00D91811" w:rsidRPr="00440202" w:rsidRDefault="00D91811" w:rsidP="00D91811">
      <w:pPr>
        <w:ind w:left="420" w:firstLineChars="400" w:firstLine="840"/>
        <w:jc w:val="left"/>
        <w:rPr>
          <w:rFonts w:ascii="Times New Roman" w:hAnsi="Times New Roman"/>
          <w:szCs w:val="20"/>
        </w:rPr>
      </w:pPr>
      <w:r w:rsidRPr="00440202">
        <w:rPr>
          <w:rFonts w:ascii="Times New Roman" w:hAnsi="Times New Roman"/>
          <w:szCs w:val="20"/>
        </w:rPr>
        <w:t>[</w:t>
      </w:r>
      <w:r w:rsidR="00AE7DFA">
        <w:rPr>
          <w:rFonts w:ascii="Times New Roman" w:hAnsi="Times New Roman"/>
        </w:rPr>
        <w:t>Hitachi</w:t>
      </w:r>
      <w:r w:rsidRPr="00440202">
        <w:rPr>
          <w:rFonts w:ascii="Times New Roman" w:hAnsi="Times New Roman"/>
          <w:szCs w:val="20"/>
        </w:rPr>
        <w:t xml:space="preserve"> Edition] [Linux]</w:t>
      </w:r>
      <w:r w:rsidRPr="00440202">
        <w:rPr>
          <w:rFonts w:ascii="Times New Roman" w:hAnsi="Times New Roman"/>
        </w:rPr>
        <w:t xml:space="preserve"> </w:t>
      </w:r>
      <w:r w:rsidRPr="00440202">
        <w:rPr>
          <w:rFonts w:ascii="Times New Roman" w:hAnsi="Times New Roman"/>
          <w:szCs w:val="20"/>
        </w:rPr>
        <w:t>/var/log/hitachi/CommonService/utility/cschgconnect_</w:t>
      </w:r>
      <w:r w:rsidR="00784B89" w:rsidRPr="00440202">
        <w:rPr>
          <w:rFonts w:ascii="Times New Roman" w:hAnsi="Times New Roman"/>
          <w:szCs w:val="20"/>
        </w:rPr>
        <w:t>2019-10-09-16-43-24</w:t>
      </w:r>
      <w:r w:rsidRPr="00440202">
        <w:rPr>
          <w:rFonts w:ascii="Times New Roman" w:hAnsi="Times New Roman"/>
          <w:szCs w:val="20"/>
        </w:rPr>
        <w:t>.log</w:t>
      </w:r>
    </w:p>
    <w:p w14:paraId="3651E64D" w14:textId="6F4A50BA" w:rsidR="00D91811" w:rsidRPr="00440202" w:rsidRDefault="00D91811" w:rsidP="00D91811">
      <w:pPr>
        <w:ind w:left="420" w:firstLineChars="400" w:firstLine="840"/>
        <w:jc w:val="left"/>
        <w:rPr>
          <w:rFonts w:ascii="Times New Roman" w:hAnsi="Times New Roman"/>
          <w:szCs w:val="20"/>
        </w:rPr>
      </w:pPr>
      <w:r w:rsidRPr="00440202">
        <w:rPr>
          <w:rFonts w:ascii="Times New Roman" w:hAnsi="Times New Roman"/>
          <w:szCs w:val="20"/>
        </w:rPr>
        <w:t>[HPE Edition]</w:t>
      </w:r>
      <w:r w:rsidRPr="00440202">
        <w:rPr>
          <w:rFonts w:ascii="Times New Roman" w:hAnsi="Times New Roman"/>
        </w:rPr>
        <w:t xml:space="preserve"> </w:t>
      </w:r>
      <w:r w:rsidRPr="00440202">
        <w:rPr>
          <w:rFonts w:ascii="Times New Roman" w:hAnsi="Times New Roman"/>
          <w:szCs w:val="20"/>
        </w:rPr>
        <w:t>[Linux]</w:t>
      </w:r>
      <w:r w:rsidRPr="00440202">
        <w:rPr>
          <w:rFonts w:ascii="Times New Roman" w:hAnsi="Times New Roman"/>
        </w:rPr>
        <w:t xml:space="preserve"> </w:t>
      </w:r>
      <w:r w:rsidRPr="00440202">
        <w:rPr>
          <w:rFonts w:ascii="Times New Roman" w:hAnsi="Times New Roman"/>
          <w:szCs w:val="20"/>
        </w:rPr>
        <w:t>/var/log/CVXPAE/CommonService/utility/cschgconnect_</w:t>
      </w:r>
      <w:r w:rsidR="00784B89" w:rsidRPr="00440202">
        <w:rPr>
          <w:rFonts w:ascii="Times New Roman" w:hAnsi="Times New Roman"/>
          <w:szCs w:val="20"/>
        </w:rPr>
        <w:t>2019-10-09-16-43-24</w:t>
      </w:r>
      <w:r w:rsidRPr="00440202">
        <w:rPr>
          <w:rFonts w:ascii="Times New Roman" w:hAnsi="Times New Roman"/>
          <w:szCs w:val="20"/>
        </w:rPr>
        <w:t>.log</w:t>
      </w:r>
    </w:p>
    <w:p w14:paraId="3D78E5FD" w14:textId="77777777" w:rsidR="00D91811" w:rsidRPr="00440202" w:rsidRDefault="00D91811" w:rsidP="00D91811">
      <w:pPr>
        <w:ind w:left="525" w:firstLineChars="100" w:firstLine="210"/>
        <w:jc w:val="left"/>
        <w:rPr>
          <w:rFonts w:ascii="Times New Roman" w:hAnsi="Times New Roman"/>
        </w:rPr>
      </w:pPr>
    </w:p>
    <w:p w14:paraId="62B9C412" w14:textId="77777777" w:rsidR="0034188D" w:rsidRPr="00440202" w:rsidRDefault="0034188D" w:rsidP="0034188D">
      <w:pPr>
        <w:tabs>
          <w:tab w:val="left" w:pos="7680"/>
        </w:tabs>
        <w:snapToGrid w:val="0"/>
        <w:spacing w:before="120" w:after="120"/>
        <w:jc w:val="left"/>
        <w:rPr>
          <w:rFonts w:ascii="Times New Roman" w:hAnsi="Times New Roman"/>
          <w:b/>
          <w:sz w:val="20"/>
          <w:szCs w:val="20"/>
          <w:lang w:val="en-CA"/>
        </w:rPr>
      </w:pPr>
      <w:r w:rsidRPr="00440202">
        <w:rPr>
          <w:rFonts w:ascii="Times New Roman" w:hAnsi="Times New Roman"/>
          <w:noProof/>
          <w:sz w:val="20"/>
          <w:szCs w:val="20"/>
        </w:rPr>
        <mc:AlternateContent>
          <mc:Choice Requires="wpg">
            <w:drawing>
              <wp:anchor distT="0" distB="0" distL="114300" distR="114300" simplePos="0" relativeHeight="251656229" behindDoc="0" locked="0" layoutInCell="1" allowOverlap="1" wp14:anchorId="460EC7FB" wp14:editId="57CAF9AF">
                <wp:simplePos x="0" y="0"/>
                <wp:positionH relativeFrom="margin">
                  <wp:posOffset>305724</wp:posOffset>
                </wp:positionH>
                <wp:positionV relativeFrom="paragraph">
                  <wp:posOffset>84371</wp:posOffset>
                </wp:positionV>
                <wp:extent cx="5723890" cy="1755854"/>
                <wp:effectExtent l="0" t="0" r="10160" b="15875"/>
                <wp:wrapNone/>
                <wp:docPr id="3014" name="Group 36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23890" cy="1755854"/>
                          <a:chOff x="1774" y="2537"/>
                          <a:chExt cx="9014" cy="2768"/>
                        </a:xfrm>
                      </wpg:grpSpPr>
                      <wps:wsp>
                        <wps:cNvPr id="3015" name="Rectangle 3623"/>
                        <wps:cNvSpPr>
                          <a:spLocks noChangeArrowheads="1"/>
                        </wps:cNvSpPr>
                        <wps:spPr bwMode="auto">
                          <a:xfrm>
                            <a:off x="1774" y="2537"/>
                            <a:ext cx="9014" cy="2768"/>
                          </a:xfrm>
                          <a:prstGeom prst="rect">
                            <a:avLst/>
                          </a:prstGeom>
                          <a:solidFill>
                            <a:srgbClr val="FFFFFF"/>
                          </a:solidFill>
                          <a:ln w="9525">
                            <a:solidFill>
                              <a:srgbClr val="000000"/>
                            </a:solidFill>
                            <a:miter lim="800000"/>
                            <a:headEnd/>
                            <a:tailEnd/>
                          </a:ln>
                        </wps:spPr>
                        <wps:txbx>
                          <w:txbxContent>
                            <w:p w14:paraId="6D80CD04" w14:textId="77777777" w:rsidR="00D24948" w:rsidRDefault="00D24948" w:rsidP="0034188D">
                              <w:pPr>
                                <w:snapToGrid w:val="0"/>
                                <w:jc w:val="left"/>
                                <w:rPr>
                                  <w:sz w:val="16"/>
                                </w:rPr>
                              </w:pPr>
                              <w:r>
                                <w:rPr>
                                  <w:rFonts w:hint="eastAsia"/>
                                  <w:sz w:val="16"/>
                                </w:rPr>
                                <w:tab/>
                              </w:r>
                              <w:r>
                                <w:rPr>
                                  <w:rFonts w:hint="eastAsia"/>
                                  <w:sz w:val="16"/>
                                </w:rPr>
                                <w:tab/>
                              </w:r>
                              <w:r>
                                <w:rPr>
                                  <w:rFonts w:hint="eastAsia"/>
                                  <w:sz w:val="16"/>
                                </w:rPr>
                                <w:tab/>
                              </w:r>
                              <w:r>
                                <w:rPr>
                                  <w:rFonts w:hint="eastAsia"/>
                                  <w:sz w:val="16"/>
                                </w:rPr>
                                <w:tab/>
                              </w:r>
                              <w:r>
                                <w:rPr>
                                  <w:rFonts w:hint="eastAsia"/>
                                  <w:sz w:val="16"/>
                                </w:rPr>
                                <w:tab/>
                                <w:t xml:space="preserve">  </w:t>
                              </w:r>
                            </w:p>
                            <w:p w14:paraId="0145F67D" w14:textId="77777777" w:rsidR="00D24948" w:rsidRDefault="00D24948" w:rsidP="0034188D">
                              <w:pPr>
                                <w:snapToGrid w:val="0"/>
                                <w:jc w:val="left"/>
                                <w:rPr>
                                  <w:sz w:val="16"/>
                                </w:rPr>
                              </w:pPr>
                              <w:r>
                                <w:rPr>
                                  <w:rFonts w:hint="eastAsia"/>
                                  <w:sz w:val="16"/>
                                </w:rPr>
                                <w:tab/>
                              </w:r>
                              <w:r>
                                <w:rPr>
                                  <w:rFonts w:hint="eastAsia"/>
                                  <w:sz w:val="16"/>
                                </w:rPr>
                                <w:tab/>
                              </w:r>
                              <w:r>
                                <w:rPr>
                                  <w:rFonts w:hint="eastAsia"/>
                                  <w:sz w:val="16"/>
                                </w:rPr>
                                <w:tab/>
                              </w:r>
                              <w:r>
                                <w:rPr>
                                  <w:rFonts w:hint="eastAsia"/>
                                  <w:sz w:val="16"/>
                                </w:rPr>
                                <w:tab/>
                              </w:r>
                              <w:r>
                                <w:rPr>
                                  <w:rFonts w:hint="eastAsia"/>
                                  <w:sz w:val="16"/>
                                </w:rPr>
                                <w:tab/>
                                <w:t xml:space="preserve">  </w:t>
                              </w:r>
                            </w:p>
                            <w:p w14:paraId="740DB967" w14:textId="77777777" w:rsidR="00D24948" w:rsidRDefault="00D24948" w:rsidP="0034188D">
                              <w:pPr>
                                <w:snapToGrid w:val="0"/>
                                <w:jc w:val="left"/>
                                <w:rPr>
                                  <w:sz w:val="16"/>
                                </w:rPr>
                              </w:pPr>
                              <w:r>
                                <w:rPr>
                                  <w:rFonts w:hint="eastAsia"/>
                                  <w:sz w:val="16"/>
                                </w:rPr>
                                <w:tab/>
                              </w:r>
                              <w:r>
                                <w:rPr>
                                  <w:rFonts w:hint="eastAsia"/>
                                  <w:sz w:val="16"/>
                                </w:rPr>
                                <w:tab/>
                              </w:r>
                              <w:r>
                                <w:rPr>
                                  <w:rFonts w:hint="eastAsia"/>
                                  <w:sz w:val="16"/>
                                </w:rPr>
                                <w:tab/>
                              </w:r>
                              <w:r>
                                <w:rPr>
                                  <w:rFonts w:hint="eastAsia"/>
                                  <w:sz w:val="16"/>
                                </w:rPr>
                                <w:tab/>
                              </w:r>
                              <w:r>
                                <w:rPr>
                                  <w:rFonts w:hint="eastAsia"/>
                                  <w:sz w:val="16"/>
                                </w:rPr>
                                <w:tab/>
                                <w:t xml:space="preserve">  </w:t>
                              </w:r>
                            </w:p>
                            <w:p w14:paraId="4D8E93C3" w14:textId="77777777" w:rsidR="00D24948" w:rsidRDefault="00D24948" w:rsidP="0034188D">
                              <w:pPr>
                                <w:snapToGrid w:val="0"/>
                                <w:jc w:val="left"/>
                                <w:rPr>
                                  <w:sz w:val="16"/>
                                </w:rPr>
                              </w:pPr>
                              <w:r>
                                <w:rPr>
                                  <w:rFonts w:hint="eastAsia"/>
                                  <w:sz w:val="16"/>
                                </w:rPr>
                                <w:tab/>
                              </w:r>
                              <w:r>
                                <w:rPr>
                                  <w:rFonts w:hint="eastAsia"/>
                                  <w:sz w:val="16"/>
                                </w:rPr>
                                <w:tab/>
                              </w:r>
                              <w:r>
                                <w:rPr>
                                  <w:rFonts w:hint="eastAsia"/>
                                  <w:sz w:val="16"/>
                                </w:rPr>
                                <w:tab/>
                              </w:r>
                              <w:r>
                                <w:rPr>
                                  <w:rFonts w:hint="eastAsia"/>
                                  <w:sz w:val="16"/>
                                </w:rPr>
                                <w:tab/>
                              </w:r>
                              <w:r>
                                <w:rPr>
                                  <w:rFonts w:hint="eastAsia"/>
                                  <w:sz w:val="16"/>
                                </w:rPr>
                                <w:tab/>
                                <w:t xml:space="preserve">  </w:t>
                              </w:r>
                            </w:p>
                            <w:p w14:paraId="0DCBAB6C" w14:textId="77777777" w:rsidR="00D24948" w:rsidRPr="00B33306" w:rsidRDefault="00D24948" w:rsidP="00B33306">
                              <w:pPr>
                                <w:snapToGrid w:val="0"/>
                                <w:jc w:val="left"/>
                                <w:rPr>
                                  <w:sz w:val="16"/>
                                </w:rPr>
                              </w:pPr>
                              <w:r w:rsidRPr="00B33306">
                                <w:rPr>
                                  <w:sz w:val="16"/>
                                </w:rPr>
                                <w:t>PortReplace /var/opt/hitachi/CommonService/userconf/nginx/sites-enabled/orioncs.conf 443</w:t>
                              </w:r>
                            </w:p>
                            <w:p w14:paraId="597C02E8" w14:textId="77777777" w:rsidR="00D24948" w:rsidRPr="00B33306" w:rsidRDefault="00D24948" w:rsidP="00B33306">
                              <w:pPr>
                                <w:snapToGrid w:val="0"/>
                                <w:jc w:val="left"/>
                                <w:rPr>
                                  <w:sz w:val="16"/>
                                </w:rPr>
                              </w:pPr>
                              <w:r w:rsidRPr="00B33306">
                                <w:rPr>
                                  <w:sz w:val="16"/>
                                </w:rPr>
                                <w:t>SetProperty /var/opt/hitachi/CommonService/userconf/config_environment.properties CS_GW_PORT 443</w:t>
                              </w:r>
                            </w:p>
                            <w:p w14:paraId="71C78211" w14:textId="058872B9" w:rsidR="00D24948" w:rsidRDefault="00D24948" w:rsidP="00B33306">
                              <w:pPr>
                                <w:snapToGrid w:val="0"/>
                                <w:jc w:val="left"/>
                                <w:rPr>
                                  <w:sz w:val="16"/>
                                </w:rPr>
                              </w:pPr>
                              <w:r w:rsidRPr="00B33306">
                                <w:rPr>
                                  <w:sz w:val="16"/>
                                </w:rPr>
                                <w:t>2019/09/20 18:34:03.356 [INF] KAOP60004-I cschgconnect.sh completed.</w:t>
                              </w:r>
                            </w:p>
                          </w:txbxContent>
                        </wps:txbx>
                        <wps:bodyPr rot="0" vert="horz" wrap="square" lIns="36000" tIns="36000" rIns="36000" bIns="36000" anchor="t" anchorCtr="0" upright="1">
                          <a:noAutofit/>
                        </wps:bodyPr>
                      </wps:wsp>
                      <wpg:grpSp>
                        <wpg:cNvPr id="3017" name="Group 3626"/>
                        <wpg:cNvGrpSpPr>
                          <a:grpSpLocks/>
                        </wpg:cNvGrpSpPr>
                        <wpg:grpSpPr bwMode="auto">
                          <a:xfrm>
                            <a:off x="1992" y="2947"/>
                            <a:ext cx="8484" cy="1419"/>
                            <a:chOff x="1992" y="2932"/>
                            <a:chExt cx="8484" cy="1419"/>
                          </a:xfrm>
                        </wpg:grpSpPr>
                        <wps:wsp>
                          <wps:cNvPr id="3018" name="Text Box 3627"/>
                          <wps:cNvSpPr txBox="1">
                            <a:spLocks noChangeArrowheads="1"/>
                          </wps:cNvSpPr>
                          <wps:spPr bwMode="auto">
                            <a:xfrm>
                              <a:off x="2546" y="4111"/>
                              <a:ext cx="1361" cy="2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DE8E065" w14:textId="15E1E255" w:rsidR="00D24948" w:rsidRPr="000C178F" w:rsidRDefault="00D24948" w:rsidP="0034188D">
                                <w:pPr>
                                  <w:snapToGrid w:val="0"/>
                                  <w:rPr>
                                    <w:rFonts w:asciiTheme="majorHAnsi" w:hAnsiTheme="majorHAnsi" w:cstheme="majorHAnsi"/>
                                    <w:b/>
                                    <w:color w:val="0000FF"/>
                                    <w:sz w:val="16"/>
                                  </w:rPr>
                                </w:pPr>
                                <w:r w:rsidRPr="004A6BB5">
                                  <w:rPr>
                                    <w:rFonts w:asciiTheme="majorHAnsi" w:hAnsiTheme="majorHAnsi" w:cstheme="majorHAnsi"/>
                                    <w:b/>
                                    <w:color w:val="0000FF"/>
                                    <w:sz w:val="16"/>
                                    <w:highlight w:val="lightGray"/>
                                  </w:rPr>
                                  <w:t xml:space="preserve">Date and </w:t>
                                </w:r>
                                <w:r>
                                  <w:rPr>
                                    <w:rFonts w:asciiTheme="majorHAnsi" w:hAnsiTheme="majorHAnsi" w:cstheme="majorHAnsi"/>
                                    <w:b/>
                                    <w:color w:val="0000FF"/>
                                    <w:sz w:val="16"/>
                                    <w:highlight w:val="lightGray"/>
                                  </w:rPr>
                                  <w:t>T</w:t>
                                </w:r>
                                <w:r w:rsidRPr="004A6BB5">
                                  <w:rPr>
                                    <w:rFonts w:asciiTheme="majorHAnsi" w:hAnsiTheme="majorHAnsi" w:cstheme="majorHAnsi"/>
                                    <w:b/>
                                    <w:color w:val="0000FF"/>
                                    <w:sz w:val="16"/>
                                    <w:highlight w:val="lightGray"/>
                                  </w:rPr>
                                  <w:t>ime</w:t>
                                </w:r>
                              </w:p>
                            </w:txbxContent>
                          </wps:txbx>
                          <wps:bodyPr rot="0" vert="horz" wrap="square" lIns="0" tIns="0" rIns="0" bIns="0" anchor="t" anchorCtr="0" upright="1">
                            <a:noAutofit/>
                          </wps:bodyPr>
                        </wps:wsp>
                        <wps:wsp>
                          <wps:cNvPr id="3019" name="Line 3628"/>
                          <wps:cNvCnPr/>
                          <wps:spPr bwMode="auto">
                            <a:xfrm flipH="1">
                              <a:off x="2348" y="4201"/>
                              <a:ext cx="174"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020" name="Line 3629"/>
                          <wps:cNvCnPr/>
                          <wps:spPr bwMode="auto">
                            <a:xfrm flipH="1" flipV="1">
                              <a:off x="2150" y="4014"/>
                              <a:ext cx="198" cy="188"/>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05" name="Text Box 3627"/>
                          <wps:cNvSpPr txBox="1">
                            <a:spLocks noChangeArrowheads="1"/>
                          </wps:cNvSpPr>
                          <wps:spPr bwMode="auto">
                            <a:xfrm>
                              <a:off x="2348" y="3070"/>
                              <a:ext cx="1361" cy="2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B4560B8" w14:textId="15B4A39C" w:rsidR="00D24948" w:rsidRPr="000C178F" w:rsidRDefault="00D24948" w:rsidP="0034188D">
                                <w:pPr>
                                  <w:snapToGrid w:val="0"/>
                                  <w:rPr>
                                    <w:rFonts w:asciiTheme="majorHAnsi" w:hAnsiTheme="majorHAnsi" w:cstheme="majorHAnsi"/>
                                    <w:b/>
                                    <w:color w:val="0000FF"/>
                                    <w:sz w:val="16"/>
                                  </w:rPr>
                                </w:pPr>
                                <w:r w:rsidRPr="001C5F85">
                                  <w:rPr>
                                    <w:rFonts w:asciiTheme="majorHAnsi" w:hAnsiTheme="majorHAnsi" w:cstheme="majorHAnsi"/>
                                    <w:b/>
                                    <w:color w:val="0000FF"/>
                                    <w:sz w:val="16"/>
                                    <w:highlight w:val="lightGray"/>
                                  </w:rPr>
                                  <w:t>Method name</w:t>
                                </w:r>
                              </w:p>
                            </w:txbxContent>
                          </wps:txbx>
                          <wps:bodyPr rot="0" vert="horz" wrap="square" lIns="0" tIns="0" rIns="0" bIns="0" anchor="t" anchorCtr="0" upright="1">
                            <a:noAutofit/>
                          </wps:bodyPr>
                        </wps:wsp>
                        <wps:wsp>
                          <wps:cNvPr id="1106" name="Line 3628"/>
                          <wps:cNvCnPr/>
                          <wps:spPr bwMode="auto">
                            <a:xfrm flipH="1">
                              <a:off x="2150" y="3160"/>
                              <a:ext cx="174"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07" name="Line 3629"/>
                          <wps:cNvCnPr/>
                          <wps:spPr bwMode="auto">
                            <a:xfrm flipH="1">
                              <a:off x="1992" y="3161"/>
                              <a:ext cx="158" cy="152"/>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08" name="Text Box 3627"/>
                          <wps:cNvSpPr txBox="1">
                            <a:spLocks noChangeArrowheads="1"/>
                          </wps:cNvSpPr>
                          <wps:spPr bwMode="auto">
                            <a:xfrm>
                              <a:off x="3749" y="3067"/>
                              <a:ext cx="1168" cy="2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B7D331F" w14:textId="4DF54B26" w:rsidR="00D24948" w:rsidRPr="000C178F" w:rsidRDefault="00D24948" w:rsidP="0034188D">
                                <w:pPr>
                                  <w:snapToGrid w:val="0"/>
                                  <w:rPr>
                                    <w:rFonts w:asciiTheme="majorHAnsi" w:hAnsiTheme="majorHAnsi" w:cstheme="majorHAnsi"/>
                                    <w:b/>
                                    <w:color w:val="0000FF"/>
                                    <w:sz w:val="16"/>
                                  </w:rPr>
                                </w:pPr>
                                <w:r w:rsidRPr="004A6BB5">
                                  <w:rPr>
                                    <w:rFonts w:asciiTheme="majorHAnsi" w:hAnsiTheme="majorHAnsi" w:cstheme="majorHAnsi"/>
                                    <w:b/>
                                    <w:color w:val="0000FF"/>
                                    <w:sz w:val="16"/>
                                    <w:highlight w:val="lightGray"/>
                                  </w:rPr>
                                  <w:t>Setting file</w:t>
                                </w:r>
                              </w:p>
                            </w:txbxContent>
                          </wps:txbx>
                          <wps:bodyPr rot="0" vert="horz" wrap="square" lIns="0" tIns="0" rIns="0" bIns="0" anchor="t" anchorCtr="0" upright="1">
                            <a:noAutofit/>
                          </wps:bodyPr>
                        </wps:wsp>
                        <wps:wsp>
                          <wps:cNvPr id="1109" name="Line 3628"/>
                          <wps:cNvCnPr/>
                          <wps:spPr bwMode="auto">
                            <a:xfrm flipH="1">
                              <a:off x="3551" y="3157"/>
                              <a:ext cx="174"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10" name="Line 3629"/>
                          <wps:cNvCnPr/>
                          <wps:spPr bwMode="auto">
                            <a:xfrm flipH="1">
                              <a:off x="3393" y="3158"/>
                              <a:ext cx="158" cy="152"/>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16" name="Text Box 3627"/>
                          <wps:cNvSpPr txBox="1">
                            <a:spLocks noChangeArrowheads="1"/>
                          </wps:cNvSpPr>
                          <wps:spPr bwMode="auto">
                            <a:xfrm>
                              <a:off x="8708" y="2932"/>
                              <a:ext cx="1168" cy="2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35D3523" w14:textId="5650C27A" w:rsidR="00D24948" w:rsidRPr="000C178F" w:rsidRDefault="00D24948" w:rsidP="0034188D">
                                <w:pPr>
                                  <w:snapToGrid w:val="0"/>
                                  <w:rPr>
                                    <w:rFonts w:asciiTheme="majorHAnsi" w:hAnsiTheme="majorHAnsi" w:cstheme="majorHAnsi"/>
                                    <w:b/>
                                    <w:color w:val="0000FF"/>
                                    <w:sz w:val="16"/>
                                  </w:rPr>
                                </w:pPr>
                                <w:r w:rsidRPr="001C5F85">
                                  <w:rPr>
                                    <w:rFonts w:asciiTheme="majorHAnsi" w:hAnsiTheme="majorHAnsi" w:cstheme="majorHAnsi"/>
                                    <w:b/>
                                    <w:color w:val="0000FF"/>
                                    <w:sz w:val="16"/>
                                    <w:highlight w:val="lightGray"/>
                                  </w:rPr>
                                  <w:t>Set value</w:t>
                                </w:r>
                              </w:p>
                            </w:txbxContent>
                          </wps:txbx>
                          <wps:bodyPr rot="0" vert="horz" wrap="square" lIns="0" tIns="0" rIns="0" bIns="0" anchor="t" anchorCtr="0" upright="1">
                            <a:noAutofit/>
                          </wps:bodyPr>
                        </wps:wsp>
                        <wps:wsp>
                          <wps:cNvPr id="1117" name="Line 3628"/>
                          <wps:cNvCnPr/>
                          <wps:spPr bwMode="auto">
                            <a:xfrm flipH="1">
                              <a:off x="8510" y="3022"/>
                              <a:ext cx="174"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18" name="Line 3629"/>
                          <wps:cNvCnPr/>
                          <wps:spPr bwMode="auto">
                            <a:xfrm flipH="1">
                              <a:off x="8352" y="3023"/>
                              <a:ext cx="158" cy="152"/>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19" name="Text Box 3627"/>
                          <wps:cNvSpPr txBox="1">
                            <a:spLocks noChangeArrowheads="1"/>
                          </wps:cNvSpPr>
                          <wps:spPr bwMode="auto">
                            <a:xfrm>
                              <a:off x="9308" y="3252"/>
                              <a:ext cx="1168" cy="2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F2041A9" w14:textId="73419BB5" w:rsidR="00D24948" w:rsidRPr="000C178F" w:rsidRDefault="00D24948" w:rsidP="0034188D">
                                <w:pPr>
                                  <w:snapToGrid w:val="0"/>
                                  <w:rPr>
                                    <w:rFonts w:asciiTheme="majorHAnsi" w:hAnsiTheme="majorHAnsi" w:cstheme="majorHAnsi"/>
                                    <w:b/>
                                    <w:color w:val="0000FF"/>
                                    <w:sz w:val="16"/>
                                  </w:rPr>
                                </w:pPr>
                                <w:r w:rsidRPr="001C5F85">
                                  <w:rPr>
                                    <w:rFonts w:asciiTheme="majorHAnsi" w:hAnsiTheme="majorHAnsi" w:cstheme="majorHAnsi"/>
                                    <w:b/>
                                    <w:color w:val="0000FF"/>
                                    <w:sz w:val="16"/>
                                    <w:highlight w:val="lightGray"/>
                                  </w:rPr>
                                  <w:t>Variable name</w:t>
                                </w:r>
                              </w:p>
                            </w:txbxContent>
                          </wps:txbx>
                          <wps:bodyPr rot="0" vert="horz" wrap="square" lIns="0" tIns="0" rIns="0" bIns="0" anchor="t" anchorCtr="0" upright="1">
                            <a:noAutofit/>
                          </wps:bodyPr>
                        </wps:wsp>
                        <wps:wsp>
                          <wps:cNvPr id="1120" name="Line 3628"/>
                          <wps:cNvCnPr/>
                          <wps:spPr bwMode="auto">
                            <a:xfrm flipH="1">
                              <a:off x="9110" y="3342"/>
                              <a:ext cx="174"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21" name="Line 3629"/>
                          <wps:cNvCnPr/>
                          <wps:spPr bwMode="auto">
                            <a:xfrm flipH="1">
                              <a:off x="8952" y="3343"/>
                              <a:ext cx="158" cy="152"/>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3021" name="Group 3630"/>
                        <wpg:cNvGrpSpPr>
                          <a:grpSpLocks/>
                        </wpg:cNvGrpSpPr>
                        <wpg:grpSpPr bwMode="auto">
                          <a:xfrm>
                            <a:off x="6436" y="4040"/>
                            <a:ext cx="1690" cy="392"/>
                            <a:chOff x="6436" y="4025"/>
                            <a:chExt cx="1690" cy="392"/>
                          </a:xfrm>
                        </wpg:grpSpPr>
                        <wps:wsp>
                          <wps:cNvPr id="3026" name="Text Box 3631"/>
                          <wps:cNvSpPr txBox="1">
                            <a:spLocks noChangeArrowheads="1"/>
                          </wps:cNvSpPr>
                          <wps:spPr bwMode="auto">
                            <a:xfrm>
                              <a:off x="6811" y="4177"/>
                              <a:ext cx="1315" cy="2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5CEB4DC" w14:textId="36FF6358" w:rsidR="00D24948" w:rsidRPr="000C178F" w:rsidRDefault="00D24948" w:rsidP="0034188D">
                                <w:pPr>
                                  <w:snapToGrid w:val="0"/>
                                  <w:rPr>
                                    <w:rFonts w:asciiTheme="majorHAnsi" w:hAnsiTheme="majorHAnsi" w:cstheme="majorHAnsi"/>
                                    <w:b/>
                                    <w:color w:val="0000FF"/>
                                    <w:sz w:val="16"/>
                                  </w:rPr>
                                </w:pPr>
                                <w:r w:rsidRPr="001C5F85">
                                  <w:rPr>
                                    <w:rFonts w:asciiTheme="majorHAnsi" w:hAnsiTheme="majorHAnsi" w:cstheme="majorHAnsi"/>
                                    <w:b/>
                                    <w:color w:val="0000FF"/>
                                    <w:sz w:val="16"/>
                                    <w:highlight w:val="lightGray"/>
                                  </w:rPr>
                                  <w:t>Message</w:t>
                                </w:r>
                              </w:p>
                            </w:txbxContent>
                          </wps:txbx>
                          <wps:bodyPr rot="0" vert="horz" wrap="square" lIns="0" tIns="0" rIns="0" bIns="0" anchor="t" anchorCtr="0" upright="1">
                            <a:noAutofit/>
                          </wps:bodyPr>
                        </wps:wsp>
                        <wps:wsp>
                          <wps:cNvPr id="3027" name="Line 3632"/>
                          <wps:cNvCnPr/>
                          <wps:spPr bwMode="auto">
                            <a:xfrm flipH="1">
                              <a:off x="6652" y="4282"/>
                              <a:ext cx="174"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028" name="Line 3633"/>
                          <wps:cNvCnPr/>
                          <wps:spPr bwMode="auto">
                            <a:xfrm flipH="1" flipV="1">
                              <a:off x="6436" y="4025"/>
                              <a:ext cx="215" cy="257"/>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3029" name="Group 3646"/>
                        <wpg:cNvGrpSpPr>
                          <a:grpSpLocks/>
                        </wpg:cNvGrpSpPr>
                        <wpg:grpSpPr bwMode="auto">
                          <a:xfrm>
                            <a:off x="4945" y="4057"/>
                            <a:ext cx="1632" cy="360"/>
                            <a:chOff x="4945" y="4042"/>
                            <a:chExt cx="1632" cy="360"/>
                          </a:xfrm>
                        </wpg:grpSpPr>
                        <wps:wsp>
                          <wps:cNvPr id="3033" name="Text Box 3647"/>
                          <wps:cNvSpPr txBox="1">
                            <a:spLocks noChangeArrowheads="1"/>
                          </wps:cNvSpPr>
                          <wps:spPr bwMode="auto">
                            <a:xfrm>
                              <a:off x="5341" y="4177"/>
                              <a:ext cx="1236" cy="22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9752485" w14:textId="68943F1B" w:rsidR="00D24948" w:rsidRPr="000C178F" w:rsidRDefault="00D24948" w:rsidP="0034188D">
                                <w:pPr>
                                  <w:snapToGrid w:val="0"/>
                                  <w:rPr>
                                    <w:rFonts w:asciiTheme="majorHAnsi" w:hAnsiTheme="majorHAnsi" w:cstheme="majorHAnsi"/>
                                    <w:b/>
                                    <w:color w:val="0000FF"/>
                                    <w:sz w:val="16"/>
                                  </w:rPr>
                                </w:pPr>
                                <w:r w:rsidRPr="004A6BB5">
                                  <w:rPr>
                                    <w:rFonts w:asciiTheme="majorHAnsi" w:hAnsiTheme="majorHAnsi" w:cstheme="majorHAnsi"/>
                                    <w:b/>
                                    <w:color w:val="0000FF"/>
                                    <w:sz w:val="16"/>
                                    <w:highlight w:val="lightGray"/>
                                  </w:rPr>
                                  <w:t>Message ID</w:t>
                                </w:r>
                              </w:p>
                            </w:txbxContent>
                          </wps:txbx>
                          <wps:bodyPr rot="0" vert="horz" wrap="square" lIns="0" tIns="0" rIns="0" bIns="0" anchor="t" anchorCtr="0" upright="1">
                            <a:noAutofit/>
                          </wps:bodyPr>
                        </wps:wsp>
                        <wps:wsp>
                          <wps:cNvPr id="3034" name="Line 3648"/>
                          <wps:cNvCnPr/>
                          <wps:spPr bwMode="auto">
                            <a:xfrm flipH="1">
                              <a:off x="5139" y="4283"/>
                              <a:ext cx="173"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035" name="Line 3649"/>
                          <wps:cNvCnPr/>
                          <wps:spPr bwMode="auto">
                            <a:xfrm flipH="1" flipV="1">
                              <a:off x="4945" y="4042"/>
                              <a:ext cx="186" cy="260"/>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3039" name="Group 3650"/>
                        <wpg:cNvGrpSpPr>
                          <a:grpSpLocks/>
                        </wpg:cNvGrpSpPr>
                        <wpg:grpSpPr bwMode="auto">
                          <a:xfrm>
                            <a:off x="3769" y="4074"/>
                            <a:ext cx="1154" cy="382"/>
                            <a:chOff x="3769" y="4059"/>
                            <a:chExt cx="1154" cy="382"/>
                          </a:xfrm>
                        </wpg:grpSpPr>
                        <wps:wsp>
                          <wps:cNvPr id="10177" name="Text Box 3651"/>
                          <wps:cNvSpPr txBox="1">
                            <a:spLocks noChangeArrowheads="1"/>
                          </wps:cNvSpPr>
                          <wps:spPr bwMode="auto">
                            <a:xfrm>
                              <a:off x="4049" y="4186"/>
                              <a:ext cx="874" cy="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2895CA4" w14:textId="1A45D144" w:rsidR="00D24948" w:rsidRPr="000C178F" w:rsidRDefault="00D24948" w:rsidP="0034188D">
                                <w:pPr>
                                  <w:snapToGrid w:val="0"/>
                                  <w:rPr>
                                    <w:rFonts w:asciiTheme="majorHAnsi" w:hAnsiTheme="majorHAnsi" w:cstheme="majorHAnsi"/>
                                    <w:b/>
                                    <w:color w:val="0000FF"/>
                                    <w:sz w:val="16"/>
                                  </w:rPr>
                                </w:pPr>
                                <w:r w:rsidRPr="001C5F85">
                                  <w:rPr>
                                    <w:rFonts w:asciiTheme="majorHAnsi" w:hAnsiTheme="majorHAnsi" w:cstheme="majorHAnsi"/>
                                    <w:b/>
                                    <w:color w:val="0000FF"/>
                                    <w:sz w:val="16"/>
                                    <w:highlight w:val="lightGray"/>
                                  </w:rPr>
                                  <w:t>Log level</w:t>
                                </w:r>
                              </w:p>
                            </w:txbxContent>
                          </wps:txbx>
                          <wps:bodyPr rot="0" vert="horz" wrap="square" lIns="0" tIns="0" rIns="0" bIns="0" anchor="t" anchorCtr="0" upright="1">
                            <a:noAutofit/>
                          </wps:bodyPr>
                        </wps:wsp>
                        <wps:wsp>
                          <wps:cNvPr id="10245" name="Line 3652"/>
                          <wps:cNvCnPr/>
                          <wps:spPr bwMode="auto">
                            <a:xfrm flipH="1">
                              <a:off x="3856" y="4282"/>
                              <a:ext cx="173"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268" name="Line 3653"/>
                          <wps:cNvCnPr/>
                          <wps:spPr bwMode="auto">
                            <a:xfrm flipH="1" flipV="1">
                              <a:off x="3769" y="4059"/>
                              <a:ext cx="80" cy="223"/>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s:wsp>
                        <wps:cNvPr id="10270" name="Rectangle 3660"/>
                        <wps:cNvSpPr>
                          <a:spLocks noChangeArrowheads="1"/>
                        </wps:cNvSpPr>
                        <wps:spPr bwMode="auto">
                          <a:xfrm>
                            <a:off x="1781" y="3379"/>
                            <a:ext cx="955" cy="198"/>
                          </a:xfrm>
                          <a:prstGeom prst="rect">
                            <a:avLst/>
                          </a:prstGeom>
                          <a:noFill/>
                          <a:ln w="9525">
                            <a:solidFill>
                              <a:srgbClr val="FF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s:wsp>
                        <wps:cNvPr id="10271" name="Rectangle 3661"/>
                        <wps:cNvSpPr>
                          <a:spLocks noChangeArrowheads="1"/>
                        </wps:cNvSpPr>
                        <wps:spPr bwMode="auto">
                          <a:xfrm>
                            <a:off x="2758" y="3379"/>
                            <a:ext cx="5482" cy="198"/>
                          </a:xfrm>
                          <a:prstGeom prst="rect">
                            <a:avLst/>
                          </a:prstGeom>
                          <a:noFill/>
                          <a:ln w="9525">
                            <a:solidFill>
                              <a:srgbClr val="FF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s:wsp>
                        <wps:cNvPr id="10400" name="Rectangle 3661"/>
                        <wps:cNvSpPr>
                          <a:spLocks noChangeArrowheads="1"/>
                        </wps:cNvSpPr>
                        <wps:spPr bwMode="auto">
                          <a:xfrm>
                            <a:off x="3662" y="3755"/>
                            <a:ext cx="437" cy="198"/>
                          </a:xfrm>
                          <a:prstGeom prst="rect">
                            <a:avLst/>
                          </a:prstGeom>
                          <a:noFill/>
                          <a:ln w="9525">
                            <a:solidFill>
                              <a:srgbClr val="FF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s:wsp>
                        <wps:cNvPr id="10402" name="Rectangle 3661"/>
                        <wps:cNvSpPr>
                          <a:spLocks noChangeArrowheads="1"/>
                        </wps:cNvSpPr>
                        <wps:spPr bwMode="auto">
                          <a:xfrm>
                            <a:off x="1806" y="3755"/>
                            <a:ext cx="1839" cy="198"/>
                          </a:xfrm>
                          <a:prstGeom prst="rect">
                            <a:avLst/>
                          </a:prstGeom>
                          <a:noFill/>
                          <a:ln w="9525">
                            <a:solidFill>
                              <a:srgbClr val="FF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s:wsp>
                        <wps:cNvPr id="1101" name="Rectangle 3661"/>
                        <wps:cNvSpPr>
                          <a:spLocks noChangeArrowheads="1"/>
                        </wps:cNvSpPr>
                        <wps:spPr bwMode="auto">
                          <a:xfrm>
                            <a:off x="4116" y="3755"/>
                            <a:ext cx="1059" cy="198"/>
                          </a:xfrm>
                          <a:prstGeom prst="rect">
                            <a:avLst/>
                          </a:prstGeom>
                          <a:noFill/>
                          <a:ln w="9525">
                            <a:solidFill>
                              <a:srgbClr val="FF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s:wsp>
                        <wps:cNvPr id="1102" name="Rectangle 3661"/>
                        <wps:cNvSpPr>
                          <a:spLocks noChangeArrowheads="1"/>
                        </wps:cNvSpPr>
                        <wps:spPr bwMode="auto">
                          <a:xfrm>
                            <a:off x="5186" y="3755"/>
                            <a:ext cx="2054" cy="198"/>
                          </a:xfrm>
                          <a:prstGeom prst="rect">
                            <a:avLst/>
                          </a:prstGeom>
                          <a:noFill/>
                          <a:ln w="9525">
                            <a:solidFill>
                              <a:srgbClr val="FF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s:wsp>
                        <wps:cNvPr id="1113" name="Rectangle 3661"/>
                        <wps:cNvSpPr>
                          <a:spLocks noChangeArrowheads="1"/>
                        </wps:cNvSpPr>
                        <wps:spPr bwMode="auto">
                          <a:xfrm>
                            <a:off x="8240" y="3379"/>
                            <a:ext cx="347" cy="198"/>
                          </a:xfrm>
                          <a:prstGeom prst="rect">
                            <a:avLst/>
                          </a:prstGeom>
                          <a:noFill/>
                          <a:ln w="9525">
                            <a:solidFill>
                              <a:srgbClr val="FF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s:wsp>
                        <wps:cNvPr id="1115" name="Rectangle 3661"/>
                        <wps:cNvSpPr>
                          <a:spLocks noChangeArrowheads="1"/>
                        </wps:cNvSpPr>
                        <wps:spPr bwMode="auto">
                          <a:xfrm>
                            <a:off x="8145" y="3577"/>
                            <a:ext cx="1148" cy="198"/>
                          </a:xfrm>
                          <a:prstGeom prst="rect">
                            <a:avLst/>
                          </a:prstGeom>
                          <a:noFill/>
                          <a:ln w="9525">
                            <a:solidFill>
                              <a:srgbClr val="FF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60EC7FB" id="_x0000_s1228" style="position:absolute;margin-left:24.05pt;margin-top:6.65pt;width:450.7pt;height:138.25pt;z-index:251656229;mso-position-horizontal-relative:margin" coordorigin="1774,2537" coordsize="9014,27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">
                <v:rect id="Rectangle 3623" o:spid="_x0000_s1229" style="position:absolute;left:1774;top:2537;width:9014;height:27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">
                  <v:textbox inset="1mm,1mm,1mm,1mm">
                    <w:txbxContent>
                      <w:p w14:paraId="6D80CD04" w14:textId="77777777" w:rsidR="00D24948" w:rsidRDefault="00D24948" w:rsidP="0034188D">
                        <w:pPr>
                          <w:snapToGrid w:val="0"/>
                          <w:jc w:val="left"/>
                          <w:rPr>
                            <w:sz w:val="16"/>
                          </w:rPr>
                        </w:pPr>
                        <w:r>
                          <w:rPr>
                            <w:rFonts w:hint="eastAsia"/>
                            <w:sz w:val="16"/>
                          </w:rPr>
                          <w:tab/>
                        </w:r>
                        <w:r>
                          <w:rPr>
                            <w:rFonts w:hint="eastAsia"/>
                            <w:sz w:val="16"/>
                          </w:rPr>
                          <w:tab/>
                        </w:r>
                        <w:r>
                          <w:rPr>
                            <w:rFonts w:hint="eastAsia"/>
                            <w:sz w:val="16"/>
                          </w:rPr>
                          <w:tab/>
                        </w:r>
                        <w:r>
                          <w:rPr>
                            <w:rFonts w:hint="eastAsia"/>
                            <w:sz w:val="16"/>
                          </w:rPr>
                          <w:tab/>
                        </w:r>
                        <w:r>
                          <w:rPr>
                            <w:rFonts w:hint="eastAsia"/>
                            <w:sz w:val="16"/>
                          </w:rPr>
                          <w:tab/>
                          <w:t xml:space="preserve">  </w:t>
                        </w:r>
                      </w:p>
                      <w:p w14:paraId="0145F67D" w14:textId="77777777" w:rsidR="00D24948" w:rsidRDefault="00D24948" w:rsidP="0034188D">
                        <w:pPr>
                          <w:snapToGrid w:val="0"/>
                          <w:jc w:val="left"/>
                          <w:rPr>
                            <w:sz w:val="16"/>
                          </w:rPr>
                        </w:pPr>
                        <w:r>
                          <w:rPr>
                            <w:rFonts w:hint="eastAsia"/>
                            <w:sz w:val="16"/>
                          </w:rPr>
                          <w:tab/>
                        </w:r>
                        <w:r>
                          <w:rPr>
                            <w:rFonts w:hint="eastAsia"/>
                            <w:sz w:val="16"/>
                          </w:rPr>
                          <w:tab/>
                        </w:r>
                        <w:r>
                          <w:rPr>
                            <w:rFonts w:hint="eastAsia"/>
                            <w:sz w:val="16"/>
                          </w:rPr>
                          <w:tab/>
                        </w:r>
                        <w:r>
                          <w:rPr>
                            <w:rFonts w:hint="eastAsia"/>
                            <w:sz w:val="16"/>
                          </w:rPr>
                          <w:tab/>
                        </w:r>
                        <w:r>
                          <w:rPr>
                            <w:rFonts w:hint="eastAsia"/>
                            <w:sz w:val="16"/>
                          </w:rPr>
                          <w:tab/>
                          <w:t xml:space="preserve">  </w:t>
                        </w:r>
                      </w:p>
                      <w:p w14:paraId="740DB967" w14:textId="77777777" w:rsidR="00D24948" w:rsidRDefault="00D24948" w:rsidP="0034188D">
                        <w:pPr>
                          <w:snapToGrid w:val="0"/>
                          <w:jc w:val="left"/>
                          <w:rPr>
                            <w:sz w:val="16"/>
                          </w:rPr>
                        </w:pPr>
                        <w:r>
                          <w:rPr>
                            <w:rFonts w:hint="eastAsia"/>
                            <w:sz w:val="16"/>
                          </w:rPr>
                          <w:tab/>
                        </w:r>
                        <w:r>
                          <w:rPr>
                            <w:rFonts w:hint="eastAsia"/>
                            <w:sz w:val="16"/>
                          </w:rPr>
                          <w:tab/>
                        </w:r>
                        <w:r>
                          <w:rPr>
                            <w:rFonts w:hint="eastAsia"/>
                            <w:sz w:val="16"/>
                          </w:rPr>
                          <w:tab/>
                        </w:r>
                        <w:r>
                          <w:rPr>
                            <w:rFonts w:hint="eastAsia"/>
                            <w:sz w:val="16"/>
                          </w:rPr>
                          <w:tab/>
                        </w:r>
                        <w:r>
                          <w:rPr>
                            <w:rFonts w:hint="eastAsia"/>
                            <w:sz w:val="16"/>
                          </w:rPr>
                          <w:tab/>
                          <w:t xml:space="preserve">  </w:t>
                        </w:r>
                      </w:p>
                      <w:p w14:paraId="4D8E93C3" w14:textId="77777777" w:rsidR="00D24948" w:rsidRDefault="00D24948" w:rsidP="0034188D">
                        <w:pPr>
                          <w:snapToGrid w:val="0"/>
                          <w:jc w:val="left"/>
                          <w:rPr>
                            <w:sz w:val="16"/>
                          </w:rPr>
                        </w:pPr>
                        <w:r>
                          <w:rPr>
                            <w:rFonts w:hint="eastAsia"/>
                            <w:sz w:val="16"/>
                          </w:rPr>
                          <w:tab/>
                        </w:r>
                        <w:r>
                          <w:rPr>
                            <w:rFonts w:hint="eastAsia"/>
                            <w:sz w:val="16"/>
                          </w:rPr>
                          <w:tab/>
                        </w:r>
                        <w:r>
                          <w:rPr>
                            <w:rFonts w:hint="eastAsia"/>
                            <w:sz w:val="16"/>
                          </w:rPr>
                          <w:tab/>
                        </w:r>
                        <w:r>
                          <w:rPr>
                            <w:rFonts w:hint="eastAsia"/>
                            <w:sz w:val="16"/>
                          </w:rPr>
                          <w:tab/>
                        </w:r>
                        <w:r>
                          <w:rPr>
                            <w:rFonts w:hint="eastAsia"/>
                            <w:sz w:val="16"/>
                          </w:rPr>
                          <w:tab/>
                          <w:t xml:space="preserve">  </w:t>
                        </w:r>
                      </w:p>
                      <w:p w14:paraId="0DCBAB6C" w14:textId="77777777" w:rsidR="00D24948" w:rsidRPr="00B33306" w:rsidRDefault="00D24948" w:rsidP="00B33306">
                        <w:pPr>
                          <w:snapToGrid w:val="0"/>
                          <w:jc w:val="left"/>
                          <w:rPr>
                            <w:sz w:val="16"/>
                          </w:rPr>
                        </w:pPr>
                        <w:r w:rsidRPr="00B33306">
                          <w:rPr>
                            <w:sz w:val="16"/>
                          </w:rPr>
                          <w:t>PortReplace /var/opt/hitachi/CommonService/userconf/nginx/sites-enabled/orioncs.conf 443</w:t>
                        </w:r>
                      </w:p>
                      <w:p w14:paraId="597C02E8" w14:textId="77777777" w:rsidR="00D24948" w:rsidRPr="00B33306" w:rsidRDefault="00D24948" w:rsidP="00B33306">
                        <w:pPr>
                          <w:snapToGrid w:val="0"/>
                          <w:jc w:val="left"/>
                          <w:rPr>
                            <w:sz w:val="16"/>
                          </w:rPr>
                        </w:pPr>
                        <w:r w:rsidRPr="00B33306">
                          <w:rPr>
                            <w:sz w:val="16"/>
                          </w:rPr>
                          <w:t>SetProperty /var/opt/hitachi/CommonService/userconf/config_environment.properties CS_GW_PORT 443</w:t>
                        </w:r>
                      </w:p>
                      <w:p w14:paraId="71C78211" w14:textId="058872B9" w:rsidR="00D24948" w:rsidRDefault="00D24948" w:rsidP="00B33306">
                        <w:pPr>
                          <w:snapToGrid w:val="0"/>
                          <w:jc w:val="left"/>
                          <w:rPr>
                            <w:sz w:val="16"/>
                          </w:rPr>
                        </w:pPr>
                        <w:r w:rsidRPr="00B33306">
                          <w:rPr>
                            <w:sz w:val="16"/>
                          </w:rPr>
                          <w:t>2019/09/20 18:34:03.356 [INF] KAOP60004-I cschgconnect.sh completed.</w:t>
                        </w:r>
                      </w:p>
                    </w:txbxContent>
                  </v:textbox>
                </v:rect>
                <v:group id="Group 3626" o:spid="_x0000_s1230" style="position:absolute;left:1992;top:2947;width:8484;height:1419" coordorigin="1992,2932" coordsize="8484,1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">
                  <v:shape id="Text Box 3627" o:spid="_x0000_s1231" type="#_x0000_t202" style="position:absolute;left:2546;top:4111;width:1361;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" filled="f" stroked="f">
                    <v:textbox inset="0,0,0,0">
                      <w:txbxContent>
                        <w:p w14:paraId="5DE8E065" w14:textId="15E1E255" w:rsidR="00D24948" w:rsidRPr="000C178F" w:rsidRDefault="00D24948" w:rsidP="0034188D">
                          <w:pPr>
                            <w:snapToGrid w:val="0"/>
                            <w:rPr>
                              <w:rFonts w:asciiTheme="majorHAnsi" w:hAnsiTheme="majorHAnsi" w:cstheme="majorHAnsi"/>
                              <w:b/>
                              <w:color w:val="0000FF"/>
                              <w:sz w:val="16"/>
                            </w:rPr>
                          </w:pPr>
                          <w:r w:rsidRPr="004A6BB5">
                            <w:rPr>
                              <w:rFonts w:asciiTheme="majorHAnsi" w:hAnsiTheme="majorHAnsi" w:cstheme="majorHAnsi"/>
                              <w:b/>
                              <w:color w:val="0000FF"/>
                              <w:sz w:val="16"/>
                              <w:highlight w:val="lightGray"/>
                            </w:rPr>
                            <w:t xml:space="preserve">Date and </w:t>
                          </w:r>
                          <w:r>
                            <w:rPr>
                              <w:rFonts w:asciiTheme="majorHAnsi" w:hAnsiTheme="majorHAnsi" w:cstheme="majorHAnsi"/>
                              <w:b/>
                              <w:color w:val="0000FF"/>
                              <w:sz w:val="16"/>
                              <w:highlight w:val="lightGray"/>
                            </w:rPr>
                            <w:t>T</w:t>
                          </w:r>
                          <w:r w:rsidRPr="004A6BB5">
                            <w:rPr>
                              <w:rFonts w:asciiTheme="majorHAnsi" w:hAnsiTheme="majorHAnsi" w:cstheme="majorHAnsi"/>
                              <w:b/>
                              <w:color w:val="0000FF"/>
                              <w:sz w:val="16"/>
                              <w:highlight w:val="lightGray"/>
                            </w:rPr>
                            <w:t>ime</w:t>
                          </w:r>
                        </w:p>
                      </w:txbxContent>
                    </v:textbox>
                  </v:shape>
                  <v:line id="Line 3628" o:spid="_x0000_s1232" style="position:absolute;flip:x;visibility:visible;mso-wrap-style:square" from="2348,4201" to="2522,42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"/>
                  <v:line id="Line 3629" o:spid="_x0000_s1233" style="position:absolute;flip:x y;visibility:visible;mso-wrap-style:square" from="2150,4014" to="2348,42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">
                    <v:stroke endarrow="block" endarrowwidth="narrow" endarrowlength="short"/>
                  </v:line>
                  <v:shape id="Text Box 3627" o:spid="_x0000_s1234" type="#_x0000_t202" style="position:absolute;left:2348;top:3070;width:1361;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" filled="f" stroked="f">
                    <v:textbox inset="0,0,0,0">
                      <w:txbxContent>
                        <w:p w14:paraId="1B4560B8" w14:textId="15B4A39C" w:rsidR="00D24948" w:rsidRPr="000C178F" w:rsidRDefault="00D24948" w:rsidP="0034188D">
                          <w:pPr>
                            <w:snapToGrid w:val="0"/>
                            <w:rPr>
                              <w:rFonts w:asciiTheme="majorHAnsi" w:hAnsiTheme="majorHAnsi" w:cstheme="majorHAnsi"/>
                              <w:b/>
                              <w:color w:val="0000FF"/>
                              <w:sz w:val="16"/>
                            </w:rPr>
                          </w:pPr>
                          <w:r w:rsidRPr="001C5F85">
                            <w:rPr>
                              <w:rFonts w:asciiTheme="majorHAnsi" w:hAnsiTheme="majorHAnsi" w:cstheme="majorHAnsi"/>
                              <w:b/>
                              <w:color w:val="0000FF"/>
                              <w:sz w:val="16"/>
                              <w:highlight w:val="lightGray"/>
                            </w:rPr>
                            <w:t>Method name</w:t>
                          </w:r>
                        </w:p>
                      </w:txbxContent>
                    </v:textbox>
                  </v:shape>
                  <v:line id="Line 3628" o:spid="_x0000_s1235" style="position:absolute;flip:x;visibility:visible;mso-wrap-style:square" from="2150,3160" to="2324,31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"/>
                  <v:line id="Line 3629" o:spid="_x0000_s1236" style="position:absolute;flip:x;visibility:visible;mso-wrap-style:square" from="1992,3161" to="2150,33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">
                    <v:stroke endarrow="block" endarrowwidth="narrow" endarrowlength="short"/>
                  </v:line>
                  <v:shape id="Text Box 3627" o:spid="_x0000_s1237" type="#_x0000_t202" style="position:absolute;left:3749;top:3067;width:1168;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" filled="f" stroked="f">
                    <v:textbox inset="0,0,0,0">
                      <w:txbxContent>
                        <w:p w14:paraId="3B7D331F" w14:textId="4DF54B26" w:rsidR="00D24948" w:rsidRPr="000C178F" w:rsidRDefault="00D24948" w:rsidP="0034188D">
                          <w:pPr>
                            <w:snapToGrid w:val="0"/>
                            <w:rPr>
                              <w:rFonts w:asciiTheme="majorHAnsi" w:hAnsiTheme="majorHAnsi" w:cstheme="majorHAnsi"/>
                              <w:b/>
                              <w:color w:val="0000FF"/>
                              <w:sz w:val="16"/>
                            </w:rPr>
                          </w:pPr>
                          <w:r w:rsidRPr="004A6BB5">
                            <w:rPr>
                              <w:rFonts w:asciiTheme="majorHAnsi" w:hAnsiTheme="majorHAnsi" w:cstheme="majorHAnsi"/>
                              <w:b/>
                              <w:color w:val="0000FF"/>
                              <w:sz w:val="16"/>
                              <w:highlight w:val="lightGray"/>
                            </w:rPr>
                            <w:t>Setting file</w:t>
                          </w:r>
                        </w:p>
                      </w:txbxContent>
                    </v:textbox>
                  </v:shape>
                  <v:line id="Line 3628" o:spid="_x0000_s1238" style="position:absolute;flip:x;visibility:visible;mso-wrap-style:square" from="3551,3157" to="3725,31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"/>
                  <v:line id="Line 3629" o:spid="_x0000_s1239" style="position:absolute;flip:x;visibility:visible;mso-wrap-style:square" from="3393,3158" to="3551,33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">
                    <v:stroke endarrow="block" endarrowwidth="narrow" endarrowlength="short"/>
                  </v:line>
                  <v:shape id="Text Box 3627" o:spid="_x0000_s1240" type="#_x0000_t202" style="position:absolute;left:8708;top:2932;width:1168;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" filled="f" stroked="f">
                    <v:textbox inset="0,0,0,0">
                      <w:txbxContent>
                        <w:p w14:paraId="735D3523" w14:textId="5650C27A" w:rsidR="00D24948" w:rsidRPr="000C178F" w:rsidRDefault="00D24948" w:rsidP="0034188D">
                          <w:pPr>
                            <w:snapToGrid w:val="0"/>
                            <w:rPr>
                              <w:rFonts w:asciiTheme="majorHAnsi" w:hAnsiTheme="majorHAnsi" w:cstheme="majorHAnsi"/>
                              <w:b/>
                              <w:color w:val="0000FF"/>
                              <w:sz w:val="16"/>
                            </w:rPr>
                          </w:pPr>
                          <w:r w:rsidRPr="001C5F85">
                            <w:rPr>
                              <w:rFonts w:asciiTheme="majorHAnsi" w:hAnsiTheme="majorHAnsi" w:cstheme="majorHAnsi"/>
                              <w:b/>
                              <w:color w:val="0000FF"/>
                              <w:sz w:val="16"/>
                              <w:highlight w:val="lightGray"/>
                            </w:rPr>
                            <w:t>Set value</w:t>
                          </w:r>
                        </w:p>
                      </w:txbxContent>
                    </v:textbox>
                  </v:shape>
                  <v:line id="Line 3628" o:spid="_x0000_s1241" style="position:absolute;flip:x;visibility:visible;mso-wrap-style:square" from="8510,3022" to="8684,3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"/>
                  <v:line id="Line 3629" o:spid="_x0000_s1242" style="position:absolute;flip:x;visibility:visible;mso-wrap-style:square" from="8352,3023" to="8510,31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">
                    <v:stroke endarrow="block" endarrowwidth="narrow" endarrowlength="short"/>
                  </v:line>
                  <v:shape id="Text Box 3627" o:spid="_x0000_s1243" type="#_x0000_t202" style="position:absolute;left:9308;top:3252;width:1168;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" filled="f" stroked="f">
                    <v:textbox inset="0,0,0,0">
                      <w:txbxContent>
                        <w:p w14:paraId="5F2041A9" w14:textId="73419BB5" w:rsidR="00D24948" w:rsidRPr="000C178F" w:rsidRDefault="00D24948" w:rsidP="0034188D">
                          <w:pPr>
                            <w:snapToGrid w:val="0"/>
                            <w:rPr>
                              <w:rFonts w:asciiTheme="majorHAnsi" w:hAnsiTheme="majorHAnsi" w:cstheme="majorHAnsi"/>
                              <w:b/>
                              <w:color w:val="0000FF"/>
                              <w:sz w:val="16"/>
                            </w:rPr>
                          </w:pPr>
                          <w:r w:rsidRPr="001C5F85">
                            <w:rPr>
                              <w:rFonts w:asciiTheme="majorHAnsi" w:hAnsiTheme="majorHAnsi" w:cstheme="majorHAnsi"/>
                              <w:b/>
                              <w:color w:val="0000FF"/>
                              <w:sz w:val="16"/>
                              <w:highlight w:val="lightGray"/>
                            </w:rPr>
                            <w:t>Variable name</w:t>
                          </w:r>
                        </w:p>
                      </w:txbxContent>
                    </v:textbox>
                  </v:shape>
                  <v:line id="Line 3628" o:spid="_x0000_s1244" style="position:absolute;flip:x;visibility:visible;mso-wrap-style:square" from="9110,3342" to="9284,33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"/>
                  <v:line id="Line 3629" o:spid="_x0000_s1245" style="position:absolute;flip:x;visibility:visible;mso-wrap-style:square" from="8952,3343" to="9110,34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">
                    <v:stroke endarrow="block" endarrowwidth="narrow" endarrowlength="short"/>
                  </v:line>
                </v:group>
                <v:group id="Group 3630" o:spid="_x0000_s1246" style="position:absolute;left:6436;top:4040;width:1690;height:392" coordorigin="6436,4025" coordsize="1690,3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">
                  <v:shape id="Text Box 3631" o:spid="_x0000_s1247" type="#_x0000_t202" style="position:absolute;left:6811;top:4177;width:1315;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" filled="f" stroked="f">
                    <v:textbox inset="0,0,0,0">
                      <w:txbxContent>
                        <w:p w14:paraId="65CEB4DC" w14:textId="36FF6358" w:rsidR="00D24948" w:rsidRPr="000C178F" w:rsidRDefault="00D24948" w:rsidP="0034188D">
                          <w:pPr>
                            <w:snapToGrid w:val="0"/>
                            <w:rPr>
                              <w:rFonts w:asciiTheme="majorHAnsi" w:hAnsiTheme="majorHAnsi" w:cstheme="majorHAnsi"/>
                              <w:b/>
                              <w:color w:val="0000FF"/>
                              <w:sz w:val="16"/>
                            </w:rPr>
                          </w:pPr>
                          <w:r w:rsidRPr="001C5F85">
                            <w:rPr>
                              <w:rFonts w:asciiTheme="majorHAnsi" w:hAnsiTheme="majorHAnsi" w:cstheme="majorHAnsi"/>
                              <w:b/>
                              <w:color w:val="0000FF"/>
                              <w:sz w:val="16"/>
                              <w:highlight w:val="lightGray"/>
                            </w:rPr>
                            <w:t>Message</w:t>
                          </w:r>
                        </w:p>
                      </w:txbxContent>
                    </v:textbox>
                  </v:shape>
                  <v:line id="Line 3632" o:spid="_x0000_s1248" style="position:absolute;flip:x;visibility:visible;mso-wrap-style:square" from="6652,4282" to="6826,42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"/>
                  <v:line id="Line 3633" o:spid="_x0000_s1249" style="position:absolute;flip:x y;visibility:visible;mso-wrap-style:square" from="6436,4025" to="6651,42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">
                    <v:stroke endarrow="block" endarrowwidth="narrow" endarrowlength="short"/>
                  </v:line>
                </v:group>
                <v:group id="Group 3646" o:spid="_x0000_s1250" style="position:absolute;left:4945;top:4057;width:1632;height:360" coordorigin="4945,4042" coordsize="1632,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">
                  <v:shape id="Text Box 3647" o:spid="_x0000_s1251" type="#_x0000_t202" style="position:absolute;left:5341;top:4177;width:1236;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" filled="f" stroked="f">
                    <v:textbox inset="0,0,0,0">
                      <w:txbxContent>
                        <w:p w14:paraId="49752485" w14:textId="68943F1B" w:rsidR="00D24948" w:rsidRPr="000C178F" w:rsidRDefault="00D24948" w:rsidP="0034188D">
                          <w:pPr>
                            <w:snapToGrid w:val="0"/>
                            <w:rPr>
                              <w:rFonts w:asciiTheme="majorHAnsi" w:hAnsiTheme="majorHAnsi" w:cstheme="majorHAnsi"/>
                              <w:b/>
                              <w:color w:val="0000FF"/>
                              <w:sz w:val="16"/>
                            </w:rPr>
                          </w:pPr>
                          <w:r w:rsidRPr="004A6BB5">
                            <w:rPr>
                              <w:rFonts w:asciiTheme="majorHAnsi" w:hAnsiTheme="majorHAnsi" w:cstheme="majorHAnsi"/>
                              <w:b/>
                              <w:color w:val="0000FF"/>
                              <w:sz w:val="16"/>
                              <w:highlight w:val="lightGray"/>
                            </w:rPr>
                            <w:t>Message ID</w:t>
                          </w:r>
                        </w:p>
                      </w:txbxContent>
                    </v:textbox>
                  </v:shape>
                  <v:line id="Line 3648" o:spid="_x0000_s1252" style="position:absolute;flip:x;visibility:visible;mso-wrap-style:square" from="5139,4283" to="5312,42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"/>
                  <v:line id="Line 3649" o:spid="_x0000_s1253" style="position:absolute;flip:x y;visibility:visible;mso-wrap-style:square" from="4945,4042" to="5131,43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">
                    <v:stroke endarrow="block" endarrowwidth="narrow" endarrowlength="short"/>
                  </v:line>
                </v:group>
                <v:group id="Group 3650" o:spid="_x0000_s1254" style="position:absolute;left:3769;top:4074;width:1154;height:382" coordorigin="3769,4059" coordsize="1154,3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">
                  <v:shape id="Text Box 3651" o:spid="_x0000_s1255" type="#_x0000_t202" style="position:absolute;left:4049;top:4186;width:874;height:2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" filled="f" stroked="f">
                    <v:textbox inset="0,0,0,0">
                      <w:txbxContent>
                        <w:p w14:paraId="32895CA4" w14:textId="1A45D144" w:rsidR="00D24948" w:rsidRPr="000C178F" w:rsidRDefault="00D24948" w:rsidP="0034188D">
                          <w:pPr>
                            <w:snapToGrid w:val="0"/>
                            <w:rPr>
                              <w:rFonts w:asciiTheme="majorHAnsi" w:hAnsiTheme="majorHAnsi" w:cstheme="majorHAnsi"/>
                              <w:b/>
                              <w:color w:val="0000FF"/>
                              <w:sz w:val="16"/>
                            </w:rPr>
                          </w:pPr>
                          <w:r w:rsidRPr="001C5F85">
                            <w:rPr>
                              <w:rFonts w:asciiTheme="majorHAnsi" w:hAnsiTheme="majorHAnsi" w:cstheme="majorHAnsi"/>
                              <w:b/>
                              <w:color w:val="0000FF"/>
                              <w:sz w:val="16"/>
                              <w:highlight w:val="lightGray"/>
                            </w:rPr>
                            <w:t>Log level</w:t>
                          </w:r>
                        </w:p>
                      </w:txbxContent>
                    </v:textbox>
                  </v:shape>
                  <v:line id="Line 3652" o:spid="_x0000_s1256" style="position:absolute;flip:x;visibility:visible;mso-wrap-style:square" from="3856,4282" to="4029,42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"/>
                  <v:line id="Line 3653" o:spid="_x0000_s1257" style="position:absolute;flip:x y;visibility:visible;mso-wrap-style:square" from="3769,4059" to="3849,42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">
                    <v:stroke endarrow="block" endarrowwidth="narrow" endarrowlength="short"/>
                  </v:line>
                </v:group>
                <v:rect id="Rectangle 3660" o:spid="_x0000_s1258" style="position:absolute;left:1781;top:3379;width:955;height:1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" filled="f" strokecolor="red">
                  <v:textbox inset="1mm,1mm,1mm,1mm"/>
                </v:rect>
                <v:rect id="Rectangle 3661" o:spid="_x0000_s1259" style="position:absolute;left:2758;top:3379;width:5482;height:1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" filled="f" strokecolor="red">
                  <v:textbox inset="1mm,1mm,1mm,1mm"/>
                </v:rect>
                <v:rect id="Rectangle 3661" o:spid="_x0000_s1260" style="position:absolute;left:3662;top:3755;width:437;height:1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" filled="f" strokecolor="red">
                  <v:textbox inset="1mm,1mm,1mm,1mm"/>
                </v:rect>
                <v:rect id="Rectangle 3661" o:spid="_x0000_s1261" style="position:absolute;left:1806;top:3755;width:1839;height:1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" filled="f" strokecolor="red">
                  <v:textbox inset="1mm,1mm,1mm,1mm"/>
                </v:rect>
                <v:rect id="Rectangle 3661" o:spid="_x0000_s1262" style="position:absolute;left:4116;top:3755;width:1059;height:1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" filled="f" strokecolor="red">
                  <v:textbox inset="1mm,1mm,1mm,1mm"/>
                </v:rect>
                <v:rect id="Rectangle 3661" o:spid="_x0000_s1263" style="position:absolute;left:5186;top:3755;width:2054;height:1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" filled="f" strokecolor="red">
                  <v:textbox inset="1mm,1mm,1mm,1mm"/>
                </v:rect>
                <v:rect id="Rectangle 3661" o:spid="_x0000_s1264" style="position:absolute;left:8240;top:3379;width:347;height:1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" filled="f" strokecolor="red">
                  <v:textbox inset="1mm,1mm,1mm,1mm"/>
                </v:rect>
                <v:rect id="Rectangle 3661" o:spid="_x0000_s1265" style="position:absolute;left:8145;top:3577;width:1148;height:1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" filled="f" strokecolor="red">
                  <v:textbox inset="1mm,1mm,1mm,1mm"/>
                </v:rect>
                <w10:wrap anchorx="margin"/>
              </v:group>
            </w:pict>
          </mc:Fallback>
        </mc:AlternateContent>
      </w:r>
    </w:p>
    <w:p w14:paraId="0BA3D357" w14:textId="77777777" w:rsidR="0034188D" w:rsidRPr="00440202" w:rsidRDefault="0034188D" w:rsidP="0034188D">
      <w:pPr>
        <w:jc w:val="left"/>
        <w:rPr>
          <w:rFonts w:ascii="Times New Roman" w:hAnsi="Times New Roman"/>
          <w:szCs w:val="20"/>
        </w:rPr>
      </w:pPr>
    </w:p>
    <w:p w14:paraId="26EF5A31" w14:textId="77777777" w:rsidR="0034188D" w:rsidRPr="00440202" w:rsidRDefault="0034188D" w:rsidP="0034188D">
      <w:pPr>
        <w:jc w:val="left"/>
        <w:rPr>
          <w:rFonts w:ascii="Times New Roman" w:hAnsi="Times New Roman"/>
          <w:szCs w:val="20"/>
        </w:rPr>
      </w:pPr>
    </w:p>
    <w:p w14:paraId="4763DC5F" w14:textId="77777777" w:rsidR="0034188D" w:rsidRPr="00440202" w:rsidRDefault="0034188D" w:rsidP="0034188D">
      <w:pPr>
        <w:jc w:val="left"/>
        <w:rPr>
          <w:rFonts w:ascii="Times New Roman" w:hAnsi="Times New Roman"/>
          <w:szCs w:val="20"/>
        </w:rPr>
      </w:pPr>
    </w:p>
    <w:p w14:paraId="5D0A08CB" w14:textId="77777777" w:rsidR="0034188D" w:rsidRPr="00440202" w:rsidRDefault="0034188D" w:rsidP="0034188D">
      <w:pPr>
        <w:jc w:val="left"/>
        <w:rPr>
          <w:rFonts w:ascii="Times New Roman" w:hAnsi="Times New Roman"/>
          <w:szCs w:val="20"/>
        </w:rPr>
      </w:pPr>
    </w:p>
    <w:p w14:paraId="65003D3E" w14:textId="77777777" w:rsidR="0034188D" w:rsidRPr="00440202" w:rsidRDefault="0034188D" w:rsidP="0034188D">
      <w:pPr>
        <w:jc w:val="left"/>
        <w:rPr>
          <w:rFonts w:ascii="Times New Roman" w:hAnsi="Times New Roman"/>
          <w:szCs w:val="20"/>
        </w:rPr>
      </w:pPr>
    </w:p>
    <w:p w14:paraId="553A6A22" w14:textId="77777777" w:rsidR="0034188D" w:rsidRPr="00440202" w:rsidRDefault="0034188D" w:rsidP="0034188D">
      <w:pPr>
        <w:jc w:val="left"/>
        <w:rPr>
          <w:rFonts w:ascii="Times New Roman" w:hAnsi="Times New Roman"/>
          <w:szCs w:val="20"/>
        </w:rPr>
      </w:pPr>
    </w:p>
    <w:p w14:paraId="3D0688CC" w14:textId="77777777" w:rsidR="0034188D" w:rsidRPr="00440202" w:rsidRDefault="0034188D" w:rsidP="0034188D">
      <w:pPr>
        <w:jc w:val="left"/>
        <w:rPr>
          <w:rFonts w:ascii="Times New Roman" w:hAnsi="Times New Roman"/>
          <w:szCs w:val="20"/>
        </w:rPr>
      </w:pPr>
    </w:p>
    <w:p w14:paraId="50AABDB2" w14:textId="64C72CD6" w:rsidR="00642811" w:rsidRPr="00440202" w:rsidRDefault="00642811" w:rsidP="00031B53">
      <w:pPr>
        <w:pStyle w:val="a6"/>
        <w:rPr>
          <w:lang w:val="en-CA"/>
        </w:rPr>
      </w:pPr>
      <w:r w:rsidRPr="00440202">
        <w:t xml:space="preserve">Figure </w:t>
      </w:r>
      <w:r w:rsidR="00B84913" w:rsidRPr="00440202">
        <w:fldChar w:fldCharType="begin"/>
      </w:r>
      <w:r w:rsidR="00B84913" w:rsidRPr="00440202">
        <w:instrText xml:space="preserve"> STYLEREF 1 \s </w:instrText>
      </w:r>
      <w:r w:rsidR="00B84913" w:rsidRPr="00440202">
        <w:fldChar w:fldCharType="separate"/>
      </w:r>
      <w:r w:rsidR="00BF65A4">
        <w:rPr>
          <w:noProof/>
        </w:rPr>
        <w:t>4</w:t>
      </w:r>
      <w:r w:rsidR="00B84913" w:rsidRPr="00440202">
        <w:fldChar w:fldCharType="end"/>
      </w:r>
      <w:r w:rsidR="00B84913" w:rsidRPr="00440202">
        <w:noBreakHyphen/>
      </w:r>
      <w:r w:rsidR="00B84913" w:rsidRPr="00440202">
        <w:fldChar w:fldCharType="begin"/>
      </w:r>
      <w:r w:rsidR="00B84913" w:rsidRPr="00440202">
        <w:instrText xml:space="preserve"> SEQ Figure \* ARABIC \s 1 </w:instrText>
      </w:r>
      <w:r w:rsidR="00B84913" w:rsidRPr="00440202">
        <w:fldChar w:fldCharType="separate"/>
      </w:r>
      <w:r w:rsidR="00676988">
        <w:rPr>
          <w:noProof/>
        </w:rPr>
        <w:t>9</w:t>
      </w:r>
      <w:r w:rsidR="00B84913" w:rsidRPr="00440202">
        <w:fldChar w:fldCharType="end"/>
      </w:r>
      <w:r w:rsidRPr="00440202">
        <w:t xml:space="preserve"> </w:t>
      </w:r>
      <w:r w:rsidR="00C525B2" w:rsidRPr="00440202">
        <w:t xml:space="preserve">Output format for </w:t>
      </w:r>
      <w:r w:rsidRPr="00440202">
        <w:t>cschgconnect_</w:t>
      </w:r>
      <w:r w:rsidR="003573F2" w:rsidRPr="00440202">
        <w:rPr>
          <w:i/>
          <w:iCs/>
        </w:rPr>
        <w:t>year-month-day-hour-minute-second</w:t>
      </w:r>
      <w:r w:rsidRPr="00440202">
        <w:t>.log</w:t>
      </w:r>
    </w:p>
    <w:p w14:paraId="2AAED7FE" w14:textId="77777777" w:rsidR="0034188D" w:rsidRPr="00440202" w:rsidRDefault="0034188D" w:rsidP="0034188D">
      <w:pPr>
        <w:tabs>
          <w:tab w:val="left" w:pos="7680"/>
        </w:tabs>
        <w:snapToGrid w:val="0"/>
        <w:spacing w:before="120" w:after="120"/>
        <w:jc w:val="center"/>
        <w:rPr>
          <w:rFonts w:ascii="Times New Roman" w:hAnsi="Times New Roman"/>
          <w:b/>
          <w:sz w:val="20"/>
          <w:szCs w:val="20"/>
          <w:lang w:val="en-CA"/>
        </w:rPr>
      </w:pPr>
    </w:p>
    <w:p w14:paraId="46DCF77B" w14:textId="51EF8542" w:rsidR="007F63BE" w:rsidRPr="00440202" w:rsidRDefault="007F63BE" w:rsidP="00031B53">
      <w:pPr>
        <w:pStyle w:val="a6"/>
        <w:rPr>
          <w:lang w:val="en-CA"/>
        </w:rPr>
      </w:pPr>
      <w:r w:rsidRPr="00440202">
        <w:t xml:space="preserve">Table </w:t>
      </w:r>
      <w:r w:rsidR="000A50CE" w:rsidRPr="00440202">
        <w:fldChar w:fldCharType="begin"/>
      </w:r>
      <w:r w:rsidR="000A50CE" w:rsidRPr="00440202">
        <w:instrText xml:space="preserve"> STYLEREF 1 \s </w:instrText>
      </w:r>
      <w:r w:rsidR="000A50CE" w:rsidRPr="00440202">
        <w:fldChar w:fldCharType="separate"/>
      </w:r>
      <w:r w:rsidR="005114ED">
        <w:rPr>
          <w:noProof/>
        </w:rPr>
        <w:t>4</w:t>
      </w:r>
      <w:r w:rsidR="000A50CE" w:rsidRPr="00440202">
        <w:fldChar w:fldCharType="end"/>
      </w:r>
      <w:r w:rsidR="000A50CE" w:rsidRPr="00440202">
        <w:noBreakHyphen/>
      </w:r>
      <w:r w:rsidR="000A50CE" w:rsidRPr="00440202">
        <w:fldChar w:fldCharType="begin"/>
      </w:r>
      <w:r w:rsidR="000A50CE" w:rsidRPr="00440202">
        <w:instrText xml:space="preserve"> SEQ Table \* ARABIC \s 1 </w:instrText>
      </w:r>
      <w:r w:rsidR="000A50CE" w:rsidRPr="00440202">
        <w:fldChar w:fldCharType="separate"/>
      </w:r>
      <w:r w:rsidR="005114ED">
        <w:rPr>
          <w:noProof/>
        </w:rPr>
        <w:t>9</w:t>
      </w:r>
      <w:r w:rsidR="000A50CE" w:rsidRPr="00440202">
        <w:fldChar w:fldCharType="end"/>
      </w:r>
      <w:r w:rsidRPr="00440202">
        <w:t xml:space="preserve"> </w:t>
      </w:r>
      <w:r w:rsidR="00310127" w:rsidRPr="00440202">
        <w:rPr>
          <w:lang w:eastAsia="ja-JP"/>
        </w:rPr>
        <w:t xml:space="preserve">Description for </w:t>
      </w:r>
      <w:r w:rsidRPr="00440202">
        <w:t>cschgconnect_</w:t>
      </w:r>
      <w:r w:rsidR="003573F2" w:rsidRPr="00440202">
        <w:rPr>
          <w:i/>
          <w:iCs/>
        </w:rPr>
        <w:t>year-month-day-hour-minute-second</w:t>
      </w:r>
      <w:r w:rsidRPr="00440202">
        <w:t>.log</w:t>
      </w:r>
    </w:p>
    <w:tbl>
      <w:tblPr>
        <w:tblW w:w="9015" w:type="dxa"/>
        <w:tblInd w:w="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34"/>
        <w:gridCol w:w="2268"/>
        <w:gridCol w:w="6213"/>
      </w:tblGrid>
      <w:tr w:rsidR="00BA79A5" w:rsidRPr="00440202" w14:paraId="268EBEB5" w14:textId="77777777" w:rsidTr="000C178F">
        <w:trPr>
          <w:trHeight w:val="340"/>
        </w:trPr>
        <w:tc>
          <w:tcPr>
            <w:tcW w:w="534" w:type="dxa"/>
            <w:shd w:val="clear" w:color="auto" w:fill="C0C0C0"/>
            <w:vAlign w:val="center"/>
          </w:tcPr>
          <w:p w14:paraId="6CA99647" w14:textId="1C4B3F84" w:rsidR="00BA79A5" w:rsidRPr="00440202" w:rsidRDefault="00031927" w:rsidP="00BA79A5">
            <w:pPr>
              <w:rPr>
                <w:rFonts w:ascii="Times New Roman" w:hAnsi="Times New Roman"/>
                <w:sz w:val="16"/>
                <w:szCs w:val="20"/>
              </w:rPr>
            </w:pPr>
            <w:r w:rsidRPr="00440202">
              <w:rPr>
                <w:rFonts w:ascii="Times New Roman" w:hAnsi="Times New Roman"/>
                <w:sz w:val="16"/>
                <w:szCs w:val="20"/>
              </w:rPr>
              <w:t>No.</w:t>
            </w:r>
          </w:p>
        </w:tc>
        <w:tc>
          <w:tcPr>
            <w:tcW w:w="2268" w:type="dxa"/>
            <w:shd w:val="clear" w:color="auto" w:fill="C0C0C0"/>
            <w:vAlign w:val="center"/>
          </w:tcPr>
          <w:p w14:paraId="40F709A5" w14:textId="0DD07C41" w:rsidR="00BA79A5" w:rsidRPr="00440202" w:rsidRDefault="00BA79A5" w:rsidP="00BA79A5">
            <w:pPr>
              <w:rPr>
                <w:rFonts w:ascii="Times New Roman" w:hAnsi="Times New Roman"/>
                <w:sz w:val="16"/>
                <w:szCs w:val="20"/>
              </w:rPr>
            </w:pPr>
            <w:r w:rsidRPr="00440202">
              <w:rPr>
                <w:rFonts w:ascii="Times New Roman" w:hAnsi="Times New Roman"/>
                <w:sz w:val="16"/>
                <w:szCs w:val="20"/>
              </w:rPr>
              <w:t>Item</w:t>
            </w:r>
          </w:p>
        </w:tc>
        <w:tc>
          <w:tcPr>
            <w:tcW w:w="6213" w:type="dxa"/>
            <w:shd w:val="clear" w:color="auto" w:fill="C0C0C0"/>
            <w:vAlign w:val="center"/>
          </w:tcPr>
          <w:p w14:paraId="6039DAE0" w14:textId="123B802A" w:rsidR="00BA79A5" w:rsidRPr="00440202" w:rsidRDefault="00BA79A5" w:rsidP="00BA79A5">
            <w:pPr>
              <w:rPr>
                <w:rFonts w:ascii="Times New Roman" w:eastAsia="ＭＳ Ｐ明朝" w:hAnsi="Times New Roman"/>
                <w:sz w:val="16"/>
                <w:szCs w:val="20"/>
              </w:rPr>
            </w:pPr>
            <w:r w:rsidRPr="00440202">
              <w:rPr>
                <w:rFonts w:ascii="Times New Roman" w:hAnsi="Times New Roman"/>
                <w:sz w:val="16"/>
                <w:szCs w:val="20"/>
              </w:rPr>
              <w:t>Explanation</w:t>
            </w:r>
          </w:p>
        </w:tc>
      </w:tr>
      <w:tr w:rsidR="007A1BED" w:rsidRPr="00440202" w14:paraId="793BD78A" w14:textId="77777777" w:rsidTr="000C178F">
        <w:tc>
          <w:tcPr>
            <w:tcW w:w="534" w:type="dxa"/>
          </w:tcPr>
          <w:p w14:paraId="4D36FED8" w14:textId="77777777" w:rsidR="007A1BED" w:rsidRPr="00440202" w:rsidRDefault="007A1BED" w:rsidP="007A1BED">
            <w:pPr>
              <w:rPr>
                <w:rFonts w:ascii="Times New Roman" w:eastAsia="ＭＳ Ｐ明朝" w:hAnsi="Times New Roman"/>
                <w:sz w:val="16"/>
                <w:szCs w:val="20"/>
              </w:rPr>
            </w:pPr>
            <w:r w:rsidRPr="00440202">
              <w:rPr>
                <w:rFonts w:ascii="Times New Roman" w:eastAsia="ＭＳ Ｐ明朝" w:hAnsi="Times New Roman"/>
                <w:sz w:val="16"/>
                <w:szCs w:val="20"/>
              </w:rPr>
              <w:t>1</w:t>
            </w:r>
          </w:p>
        </w:tc>
        <w:tc>
          <w:tcPr>
            <w:tcW w:w="2268" w:type="dxa"/>
          </w:tcPr>
          <w:p w14:paraId="51DB7D2F" w14:textId="0FB087BA" w:rsidR="007A1BED" w:rsidRPr="00440202" w:rsidRDefault="007A1BED" w:rsidP="007A1BED">
            <w:pPr>
              <w:rPr>
                <w:rFonts w:ascii="Times New Roman" w:eastAsia="ＭＳ Ｐ明朝" w:hAnsi="Times New Roman"/>
                <w:sz w:val="16"/>
                <w:szCs w:val="20"/>
              </w:rPr>
            </w:pPr>
            <w:r w:rsidRPr="00440202">
              <w:rPr>
                <w:rFonts w:ascii="Times New Roman" w:eastAsia="ＭＳ Ｐ明朝" w:hAnsi="Times New Roman"/>
                <w:sz w:val="16"/>
                <w:szCs w:val="20"/>
              </w:rPr>
              <w:t>Method name</w:t>
            </w:r>
          </w:p>
        </w:tc>
        <w:tc>
          <w:tcPr>
            <w:tcW w:w="6213" w:type="dxa"/>
          </w:tcPr>
          <w:p w14:paraId="6C5E504F" w14:textId="603E7D5C" w:rsidR="007A1BED" w:rsidRPr="00440202" w:rsidRDefault="007A1BED" w:rsidP="007A1BED">
            <w:pPr>
              <w:rPr>
                <w:rFonts w:ascii="Times New Roman" w:eastAsia="ＭＳ Ｐ明朝" w:hAnsi="Times New Roman"/>
                <w:sz w:val="16"/>
                <w:szCs w:val="20"/>
              </w:rPr>
            </w:pPr>
            <w:r w:rsidRPr="00440202">
              <w:rPr>
                <w:rFonts w:ascii="Times New Roman" w:eastAsia="ＭＳ Ｐ明朝" w:hAnsi="Times New Roman"/>
                <w:sz w:val="16"/>
                <w:szCs w:val="20"/>
              </w:rPr>
              <w:t>Method name</w:t>
            </w:r>
            <w:r w:rsidRPr="00440202" w:rsidDel="0070316A">
              <w:rPr>
                <w:rFonts w:ascii="Times New Roman" w:eastAsia="ＭＳ Ｐ明朝" w:hAnsi="Times New Roman"/>
                <w:sz w:val="16"/>
                <w:szCs w:val="20"/>
              </w:rPr>
              <w:t xml:space="preserve"> </w:t>
            </w:r>
            <w:r w:rsidRPr="00440202">
              <w:rPr>
                <w:rFonts w:ascii="Times New Roman" w:eastAsia="ＭＳ Ｐ明朝" w:hAnsi="Times New Roman"/>
                <w:sz w:val="16"/>
                <w:szCs w:val="20"/>
              </w:rPr>
              <w:t>(PostReplace/SetProperty)</w:t>
            </w:r>
          </w:p>
        </w:tc>
      </w:tr>
      <w:tr w:rsidR="007A1BED" w:rsidRPr="00440202" w14:paraId="529555F0" w14:textId="77777777" w:rsidTr="000C178F">
        <w:tc>
          <w:tcPr>
            <w:tcW w:w="534" w:type="dxa"/>
          </w:tcPr>
          <w:p w14:paraId="07C8B841" w14:textId="77777777" w:rsidR="007A1BED" w:rsidRPr="00440202" w:rsidRDefault="007A1BED" w:rsidP="007A1BED">
            <w:pPr>
              <w:rPr>
                <w:rFonts w:ascii="Times New Roman" w:eastAsia="ＭＳ Ｐ明朝" w:hAnsi="Times New Roman"/>
                <w:sz w:val="16"/>
                <w:szCs w:val="20"/>
              </w:rPr>
            </w:pPr>
            <w:r w:rsidRPr="00440202">
              <w:rPr>
                <w:rFonts w:ascii="Times New Roman" w:eastAsia="ＭＳ Ｐ明朝" w:hAnsi="Times New Roman"/>
                <w:sz w:val="16"/>
                <w:szCs w:val="20"/>
              </w:rPr>
              <w:t>2</w:t>
            </w:r>
          </w:p>
        </w:tc>
        <w:tc>
          <w:tcPr>
            <w:tcW w:w="2268" w:type="dxa"/>
          </w:tcPr>
          <w:p w14:paraId="3A51577A" w14:textId="585C2D9B" w:rsidR="007A1BED" w:rsidRPr="00440202" w:rsidRDefault="007A1BED" w:rsidP="007A1BED">
            <w:pPr>
              <w:rPr>
                <w:rFonts w:ascii="Times New Roman" w:eastAsia="ＭＳ Ｐ明朝" w:hAnsi="Times New Roman"/>
                <w:sz w:val="16"/>
                <w:szCs w:val="20"/>
              </w:rPr>
            </w:pPr>
            <w:r w:rsidRPr="00440202">
              <w:rPr>
                <w:rFonts w:ascii="Times New Roman" w:eastAsia="ＭＳ Ｐ明朝" w:hAnsi="Times New Roman"/>
                <w:sz w:val="16"/>
                <w:szCs w:val="20"/>
              </w:rPr>
              <w:t>Setting file</w:t>
            </w:r>
          </w:p>
        </w:tc>
        <w:tc>
          <w:tcPr>
            <w:tcW w:w="6213" w:type="dxa"/>
          </w:tcPr>
          <w:p w14:paraId="5D95B032" w14:textId="634E7576" w:rsidR="007A1BED" w:rsidRPr="00440202" w:rsidRDefault="007A1BED" w:rsidP="007A1BED">
            <w:pPr>
              <w:rPr>
                <w:rFonts w:ascii="Times New Roman" w:eastAsia="ＭＳ Ｐ明朝" w:hAnsi="Times New Roman"/>
                <w:sz w:val="16"/>
                <w:szCs w:val="20"/>
              </w:rPr>
            </w:pPr>
            <w:r w:rsidRPr="00440202">
              <w:rPr>
                <w:rFonts w:ascii="Times New Roman" w:eastAsia="ＭＳ Ｐ明朝" w:hAnsi="Times New Roman"/>
                <w:sz w:val="16"/>
                <w:szCs w:val="20"/>
              </w:rPr>
              <w:t>Path for the setting file</w:t>
            </w:r>
          </w:p>
        </w:tc>
      </w:tr>
      <w:tr w:rsidR="007A1BED" w:rsidRPr="00440202" w14:paraId="36FE3695" w14:textId="77777777" w:rsidTr="000C178F">
        <w:tc>
          <w:tcPr>
            <w:tcW w:w="534" w:type="dxa"/>
          </w:tcPr>
          <w:p w14:paraId="67D4D0CB" w14:textId="192F9DBD" w:rsidR="007A1BED" w:rsidRPr="00440202" w:rsidRDefault="007A1BED" w:rsidP="007A1BED">
            <w:pPr>
              <w:rPr>
                <w:rFonts w:ascii="Times New Roman" w:eastAsia="ＭＳ Ｐ明朝" w:hAnsi="Times New Roman"/>
                <w:sz w:val="16"/>
                <w:szCs w:val="20"/>
              </w:rPr>
            </w:pPr>
            <w:r w:rsidRPr="00440202">
              <w:rPr>
                <w:rFonts w:ascii="Times New Roman" w:eastAsia="ＭＳ Ｐ明朝" w:hAnsi="Times New Roman"/>
                <w:sz w:val="16"/>
                <w:szCs w:val="20"/>
              </w:rPr>
              <w:t>3</w:t>
            </w:r>
          </w:p>
        </w:tc>
        <w:tc>
          <w:tcPr>
            <w:tcW w:w="2268" w:type="dxa"/>
          </w:tcPr>
          <w:p w14:paraId="6A5AEEFC" w14:textId="53FD2E1F" w:rsidR="007A1BED" w:rsidRPr="00440202" w:rsidRDefault="007A1BED" w:rsidP="007A1BED">
            <w:pPr>
              <w:rPr>
                <w:rFonts w:ascii="Times New Roman" w:eastAsia="ＭＳ Ｐ明朝" w:hAnsi="Times New Roman"/>
                <w:sz w:val="16"/>
                <w:szCs w:val="20"/>
              </w:rPr>
            </w:pPr>
            <w:r w:rsidRPr="00440202">
              <w:rPr>
                <w:rFonts w:ascii="Times New Roman" w:eastAsia="ＭＳ Ｐ明朝" w:hAnsi="Times New Roman"/>
                <w:sz w:val="16"/>
                <w:szCs w:val="20"/>
              </w:rPr>
              <w:t>Variable name</w:t>
            </w:r>
          </w:p>
        </w:tc>
        <w:tc>
          <w:tcPr>
            <w:tcW w:w="6213" w:type="dxa"/>
          </w:tcPr>
          <w:p w14:paraId="3D8F2153" w14:textId="67D9D5FC" w:rsidR="007A1BED" w:rsidRPr="00440202" w:rsidRDefault="007A1BED" w:rsidP="007A1BED">
            <w:pPr>
              <w:rPr>
                <w:rFonts w:ascii="Times New Roman" w:eastAsia="ＭＳ Ｐ明朝" w:hAnsi="Times New Roman"/>
                <w:sz w:val="16"/>
                <w:szCs w:val="20"/>
              </w:rPr>
            </w:pPr>
            <w:r w:rsidRPr="00440202">
              <w:rPr>
                <w:rFonts w:ascii="Times New Roman" w:eastAsia="ＭＳ Ｐ明朝" w:hAnsi="Times New Roman"/>
                <w:sz w:val="16"/>
                <w:szCs w:val="20"/>
              </w:rPr>
              <w:t>Variable name</w:t>
            </w:r>
            <w:r w:rsidRPr="00440202" w:rsidDel="0070316A">
              <w:rPr>
                <w:rFonts w:ascii="Times New Roman" w:eastAsia="ＭＳ Ｐ明朝" w:hAnsi="Times New Roman"/>
                <w:sz w:val="16"/>
                <w:szCs w:val="20"/>
              </w:rPr>
              <w:t xml:space="preserve"> </w:t>
            </w:r>
            <w:r w:rsidRPr="00440202">
              <w:rPr>
                <w:rFonts w:ascii="Times New Roman" w:eastAsia="ＭＳ Ｐ明朝" w:hAnsi="Times New Roman"/>
                <w:sz w:val="16"/>
                <w:szCs w:val="20"/>
              </w:rPr>
              <w:t>(output only when the method name is SetProperty)</w:t>
            </w:r>
          </w:p>
        </w:tc>
      </w:tr>
      <w:tr w:rsidR="007A1BED" w:rsidRPr="00440202" w14:paraId="1CE28FB6" w14:textId="77777777" w:rsidTr="000C178F">
        <w:tc>
          <w:tcPr>
            <w:tcW w:w="534" w:type="dxa"/>
          </w:tcPr>
          <w:p w14:paraId="4B684B20" w14:textId="52C325FD" w:rsidR="007A1BED" w:rsidRPr="00440202" w:rsidRDefault="007A1BED" w:rsidP="007A1BED">
            <w:pPr>
              <w:rPr>
                <w:rFonts w:ascii="Times New Roman" w:eastAsia="ＭＳ Ｐ明朝" w:hAnsi="Times New Roman"/>
                <w:sz w:val="16"/>
                <w:szCs w:val="20"/>
              </w:rPr>
            </w:pPr>
            <w:r w:rsidRPr="00440202">
              <w:rPr>
                <w:rFonts w:ascii="Times New Roman" w:eastAsia="ＭＳ Ｐ明朝" w:hAnsi="Times New Roman"/>
                <w:sz w:val="16"/>
                <w:szCs w:val="20"/>
              </w:rPr>
              <w:t>4</w:t>
            </w:r>
          </w:p>
        </w:tc>
        <w:tc>
          <w:tcPr>
            <w:tcW w:w="2268" w:type="dxa"/>
          </w:tcPr>
          <w:p w14:paraId="7B16E73C" w14:textId="2AF31CF5" w:rsidR="007A1BED" w:rsidRPr="00440202" w:rsidRDefault="007A1BED" w:rsidP="007A1BED">
            <w:pPr>
              <w:rPr>
                <w:rFonts w:ascii="Times New Roman" w:eastAsia="ＭＳ Ｐ明朝" w:hAnsi="Times New Roman"/>
                <w:sz w:val="16"/>
                <w:szCs w:val="20"/>
              </w:rPr>
            </w:pPr>
            <w:r w:rsidRPr="00440202">
              <w:rPr>
                <w:rFonts w:ascii="Times New Roman" w:eastAsia="ＭＳ Ｐ明朝" w:hAnsi="Times New Roman"/>
                <w:sz w:val="16"/>
                <w:szCs w:val="20"/>
              </w:rPr>
              <w:t>Setting value</w:t>
            </w:r>
          </w:p>
        </w:tc>
        <w:tc>
          <w:tcPr>
            <w:tcW w:w="6213" w:type="dxa"/>
          </w:tcPr>
          <w:p w14:paraId="38B1ED1F" w14:textId="4BAAB8DF" w:rsidR="007A1BED" w:rsidRPr="00440202" w:rsidRDefault="007A1BED" w:rsidP="007A1BED">
            <w:pPr>
              <w:rPr>
                <w:rFonts w:ascii="Times New Roman" w:eastAsia="ＭＳ Ｐ明朝" w:hAnsi="Times New Roman"/>
                <w:sz w:val="16"/>
                <w:szCs w:val="20"/>
              </w:rPr>
            </w:pPr>
            <w:r w:rsidRPr="00440202">
              <w:rPr>
                <w:rFonts w:ascii="Times New Roman" w:eastAsia="ＭＳ Ｐ明朝" w:hAnsi="Times New Roman"/>
                <w:sz w:val="16"/>
                <w:szCs w:val="20"/>
              </w:rPr>
              <w:t>Setting value</w:t>
            </w:r>
          </w:p>
        </w:tc>
      </w:tr>
      <w:tr w:rsidR="007A1BED" w:rsidRPr="00440202" w14:paraId="043C4C96" w14:textId="77777777" w:rsidTr="000C178F">
        <w:tc>
          <w:tcPr>
            <w:tcW w:w="534" w:type="dxa"/>
          </w:tcPr>
          <w:p w14:paraId="10AB714A" w14:textId="23953BF2" w:rsidR="007A1BED" w:rsidRPr="00440202" w:rsidRDefault="007A1BED" w:rsidP="007A1BED">
            <w:pPr>
              <w:rPr>
                <w:rFonts w:ascii="Times New Roman" w:eastAsia="ＭＳ Ｐ明朝" w:hAnsi="Times New Roman"/>
                <w:sz w:val="16"/>
                <w:szCs w:val="20"/>
              </w:rPr>
            </w:pPr>
            <w:r w:rsidRPr="00440202">
              <w:rPr>
                <w:rFonts w:ascii="Times New Roman" w:eastAsia="ＭＳ Ｐ明朝" w:hAnsi="Times New Roman"/>
                <w:sz w:val="16"/>
                <w:szCs w:val="20"/>
              </w:rPr>
              <w:t>5</w:t>
            </w:r>
          </w:p>
        </w:tc>
        <w:tc>
          <w:tcPr>
            <w:tcW w:w="2268" w:type="dxa"/>
          </w:tcPr>
          <w:p w14:paraId="1C25E200" w14:textId="4B471112" w:rsidR="007A1BED" w:rsidRPr="00440202" w:rsidRDefault="007A1BED" w:rsidP="000C178F">
            <w:pPr>
              <w:jc w:val="left"/>
              <w:rPr>
                <w:rFonts w:ascii="Times New Roman" w:eastAsia="ＭＳ Ｐ明朝" w:hAnsi="Times New Roman"/>
                <w:sz w:val="16"/>
                <w:szCs w:val="20"/>
              </w:rPr>
            </w:pPr>
            <w:r w:rsidRPr="00440202">
              <w:rPr>
                <w:rFonts w:ascii="Times New Roman" w:eastAsia="ＭＳ Ｐ明朝" w:hAnsi="Times New Roman"/>
                <w:sz w:val="16"/>
                <w:szCs w:val="20"/>
              </w:rPr>
              <w:t xml:space="preserve">Date and </w:t>
            </w:r>
            <w:r w:rsidR="00426127" w:rsidRPr="00440202">
              <w:rPr>
                <w:rFonts w:ascii="Times New Roman" w:eastAsia="ＭＳ Ｐ明朝" w:hAnsi="Times New Roman"/>
                <w:sz w:val="16"/>
                <w:szCs w:val="20"/>
              </w:rPr>
              <w:t>T</w:t>
            </w:r>
            <w:r w:rsidRPr="00440202">
              <w:rPr>
                <w:rFonts w:ascii="Times New Roman" w:eastAsia="ＭＳ Ｐ明朝" w:hAnsi="Times New Roman"/>
                <w:sz w:val="16"/>
                <w:szCs w:val="20"/>
              </w:rPr>
              <w:t>ime</w:t>
            </w:r>
          </w:p>
        </w:tc>
        <w:tc>
          <w:tcPr>
            <w:tcW w:w="6213" w:type="dxa"/>
          </w:tcPr>
          <w:p w14:paraId="745BE3BA" w14:textId="0066CC7D" w:rsidR="007A1BED" w:rsidRPr="00440202" w:rsidRDefault="007A1BED" w:rsidP="007A1BED">
            <w:pPr>
              <w:rPr>
                <w:rFonts w:ascii="Times New Roman" w:eastAsia="ＭＳ Ｐ明朝" w:hAnsi="Times New Roman"/>
                <w:sz w:val="16"/>
                <w:szCs w:val="20"/>
              </w:rPr>
            </w:pPr>
            <w:r w:rsidRPr="00440202">
              <w:rPr>
                <w:rFonts w:ascii="Times New Roman" w:eastAsia="ＭＳ Ｐ明朝" w:hAnsi="Times New Roman"/>
                <w:i/>
                <w:iCs/>
                <w:sz w:val="16"/>
                <w:szCs w:val="20"/>
              </w:rPr>
              <w:t>yyyy/MM/dd HH:mm:ss</w:t>
            </w:r>
            <w:r w:rsidRPr="00440202">
              <w:rPr>
                <w:rFonts w:ascii="Times New Roman" w:eastAsia="ＭＳ Ｐ明朝" w:hAnsi="Times New Roman"/>
                <w:sz w:val="16"/>
                <w:szCs w:val="20"/>
              </w:rPr>
              <w:t>.SSS</w:t>
            </w:r>
          </w:p>
        </w:tc>
      </w:tr>
      <w:tr w:rsidR="007A1BED" w:rsidRPr="00440202" w14:paraId="2886B311" w14:textId="77777777" w:rsidTr="000C178F">
        <w:tc>
          <w:tcPr>
            <w:tcW w:w="534" w:type="dxa"/>
          </w:tcPr>
          <w:p w14:paraId="79CF8D6E" w14:textId="2F296F02" w:rsidR="007A1BED" w:rsidRPr="00440202" w:rsidRDefault="007A1BED" w:rsidP="007A1BED">
            <w:pPr>
              <w:rPr>
                <w:rFonts w:ascii="Times New Roman" w:eastAsia="ＭＳ Ｐ明朝" w:hAnsi="Times New Roman"/>
                <w:sz w:val="16"/>
                <w:szCs w:val="20"/>
              </w:rPr>
            </w:pPr>
            <w:r w:rsidRPr="00440202">
              <w:rPr>
                <w:rFonts w:ascii="Times New Roman" w:eastAsia="ＭＳ Ｐ明朝" w:hAnsi="Times New Roman"/>
                <w:sz w:val="16"/>
                <w:szCs w:val="20"/>
              </w:rPr>
              <w:t>6</w:t>
            </w:r>
          </w:p>
        </w:tc>
        <w:tc>
          <w:tcPr>
            <w:tcW w:w="2268" w:type="dxa"/>
          </w:tcPr>
          <w:p w14:paraId="2A719EE9" w14:textId="02BF8EF0" w:rsidR="007A1BED" w:rsidRPr="00440202" w:rsidRDefault="007A1BED" w:rsidP="007A1BED">
            <w:pPr>
              <w:rPr>
                <w:rFonts w:ascii="Times New Roman" w:eastAsia="ＭＳ Ｐ明朝" w:hAnsi="Times New Roman"/>
                <w:sz w:val="16"/>
                <w:szCs w:val="20"/>
              </w:rPr>
            </w:pPr>
            <w:r w:rsidRPr="00440202">
              <w:rPr>
                <w:rFonts w:ascii="Times New Roman" w:eastAsia="ＭＳ Ｐ明朝" w:hAnsi="Times New Roman"/>
                <w:sz w:val="16"/>
                <w:szCs w:val="20"/>
              </w:rPr>
              <w:t>Log level</w:t>
            </w:r>
          </w:p>
        </w:tc>
        <w:tc>
          <w:tcPr>
            <w:tcW w:w="6213" w:type="dxa"/>
          </w:tcPr>
          <w:p w14:paraId="63EA247D" w14:textId="38F99493" w:rsidR="007A1BED" w:rsidRPr="00440202" w:rsidRDefault="007A1BED" w:rsidP="007A1BED">
            <w:pPr>
              <w:rPr>
                <w:rFonts w:ascii="Times New Roman" w:eastAsia="ＭＳ Ｐ明朝" w:hAnsi="Times New Roman"/>
                <w:sz w:val="16"/>
                <w:szCs w:val="20"/>
              </w:rPr>
            </w:pPr>
            <w:r w:rsidRPr="00440202">
              <w:rPr>
                <w:rFonts w:ascii="Times New Roman" w:eastAsia="ＭＳ Ｐ明朝" w:hAnsi="Times New Roman"/>
                <w:sz w:val="16"/>
                <w:szCs w:val="20"/>
              </w:rPr>
              <w:t>Log level</w:t>
            </w:r>
            <w:r w:rsidRPr="00440202" w:rsidDel="0070316A">
              <w:rPr>
                <w:rFonts w:ascii="Times New Roman" w:eastAsia="ＭＳ Ｐ明朝" w:hAnsi="Times New Roman"/>
                <w:sz w:val="16"/>
                <w:szCs w:val="20"/>
              </w:rPr>
              <w:t xml:space="preserve"> </w:t>
            </w:r>
            <w:r w:rsidRPr="00440202">
              <w:rPr>
                <w:rFonts w:ascii="Times New Roman" w:eastAsia="ＭＳ Ｐ明朝" w:hAnsi="Times New Roman"/>
                <w:sz w:val="16"/>
                <w:szCs w:val="20"/>
              </w:rPr>
              <w:t>(INF/WRN/ERR)</w:t>
            </w:r>
          </w:p>
        </w:tc>
      </w:tr>
      <w:tr w:rsidR="007A1BED" w:rsidRPr="00440202" w14:paraId="4276138D" w14:textId="77777777" w:rsidTr="000C178F">
        <w:tc>
          <w:tcPr>
            <w:tcW w:w="534" w:type="dxa"/>
          </w:tcPr>
          <w:p w14:paraId="36947CCF" w14:textId="63946D20" w:rsidR="007A1BED" w:rsidRPr="00440202" w:rsidRDefault="007A1BED" w:rsidP="007A1BED">
            <w:pPr>
              <w:rPr>
                <w:rFonts w:ascii="Times New Roman" w:eastAsia="ＭＳ Ｐ明朝" w:hAnsi="Times New Roman"/>
                <w:sz w:val="16"/>
                <w:szCs w:val="20"/>
              </w:rPr>
            </w:pPr>
            <w:r w:rsidRPr="00440202">
              <w:rPr>
                <w:rFonts w:ascii="Times New Roman" w:eastAsia="ＭＳ Ｐ明朝" w:hAnsi="Times New Roman"/>
                <w:sz w:val="16"/>
                <w:szCs w:val="20"/>
              </w:rPr>
              <w:t>7</w:t>
            </w:r>
          </w:p>
        </w:tc>
        <w:tc>
          <w:tcPr>
            <w:tcW w:w="2268" w:type="dxa"/>
          </w:tcPr>
          <w:p w14:paraId="7984D3F5" w14:textId="0EF7F65F" w:rsidR="007A1BED" w:rsidRPr="00440202" w:rsidRDefault="007A1BED" w:rsidP="007A1BED">
            <w:pPr>
              <w:rPr>
                <w:rFonts w:ascii="Times New Roman" w:eastAsia="ＭＳ Ｐ明朝" w:hAnsi="Times New Roman"/>
                <w:sz w:val="16"/>
                <w:szCs w:val="20"/>
              </w:rPr>
            </w:pPr>
            <w:r w:rsidRPr="00440202">
              <w:rPr>
                <w:rFonts w:ascii="Times New Roman" w:eastAsia="ＭＳ Ｐ明朝" w:hAnsi="Times New Roman"/>
                <w:sz w:val="16"/>
                <w:szCs w:val="20"/>
              </w:rPr>
              <w:t>Message ID</w:t>
            </w:r>
          </w:p>
        </w:tc>
        <w:tc>
          <w:tcPr>
            <w:tcW w:w="6213" w:type="dxa"/>
          </w:tcPr>
          <w:p w14:paraId="77C45822" w14:textId="55872D56" w:rsidR="007A1BED" w:rsidRPr="00440202" w:rsidRDefault="007A1BED" w:rsidP="007A1BED">
            <w:pPr>
              <w:rPr>
                <w:rFonts w:ascii="Times New Roman" w:eastAsia="ＭＳ Ｐ明朝" w:hAnsi="Times New Roman"/>
                <w:sz w:val="16"/>
                <w:szCs w:val="20"/>
              </w:rPr>
            </w:pPr>
            <w:r w:rsidRPr="00440202">
              <w:rPr>
                <w:rFonts w:ascii="Times New Roman" w:eastAsia="ＭＳ Ｐ明朝" w:hAnsi="Times New Roman"/>
                <w:sz w:val="16"/>
                <w:szCs w:val="20"/>
              </w:rPr>
              <w:t>KAOP</w:t>
            </w:r>
            <w:r w:rsidRPr="00440202">
              <w:rPr>
                <w:rFonts w:ascii="Times New Roman" w:eastAsia="ＭＳ Ｐ明朝" w:hAnsi="Times New Roman"/>
                <w:i/>
                <w:iCs/>
                <w:sz w:val="16"/>
                <w:szCs w:val="20"/>
              </w:rPr>
              <w:t>nnnnn</w:t>
            </w:r>
            <w:r w:rsidRPr="00440202">
              <w:rPr>
                <w:rFonts w:ascii="Times New Roman" w:eastAsia="ＭＳ Ｐ明朝" w:hAnsi="Times New Roman"/>
                <w:sz w:val="16"/>
                <w:szCs w:val="20"/>
              </w:rPr>
              <w:t>-</w:t>
            </w:r>
            <w:r w:rsidRPr="00440202">
              <w:rPr>
                <w:rFonts w:ascii="Times New Roman" w:eastAsia="ＭＳ Ｐ明朝" w:hAnsi="Times New Roman"/>
                <w:i/>
                <w:iCs/>
                <w:sz w:val="16"/>
                <w:szCs w:val="20"/>
              </w:rPr>
              <w:t>Z</w:t>
            </w:r>
            <w:r w:rsidRPr="00440202">
              <w:rPr>
                <w:rFonts w:ascii="Times New Roman" w:eastAsia="ＭＳ Ｐ明朝" w:hAnsi="Times New Roman"/>
                <w:sz w:val="16"/>
                <w:szCs w:val="20"/>
              </w:rPr>
              <w:t xml:space="preserve"> (Example: KAOP10001-W)</w:t>
            </w:r>
          </w:p>
        </w:tc>
      </w:tr>
      <w:tr w:rsidR="007A1BED" w:rsidRPr="00440202" w14:paraId="7C41D349" w14:textId="77777777" w:rsidTr="000C178F">
        <w:tc>
          <w:tcPr>
            <w:tcW w:w="534" w:type="dxa"/>
          </w:tcPr>
          <w:p w14:paraId="21FA46E2" w14:textId="502B56D1" w:rsidR="007A1BED" w:rsidRPr="00440202" w:rsidRDefault="007A1BED" w:rsidP="007A1BED">
            <w:pPr>
              <w:rPr>
                <w:rFonts w:ascii="Times New Roman" w:eastAsia="ＭＳ Ｐ明朝" w:hAnsi="Times New Roman"/>
                <w:sz w:val="16"/>
                <w:szCs w:val="20"/>
              </w:rPr>
            </w:pPr>
            <w:r w:rsidRPr="00440202">
              <w:rPr>
                <w:rFonts w:ascii="Times New Roman" w:eastAsia="ＭＳ Ｐ明朝" w:hAnsi="Times New Roman"/>
                <w:sz w:val="16"/>
                <w:szCs w:val="20"/>
              </w:rPr>
              <w:t>8</w:t>
            </w:r>
          </w:p>
        </w:tc>
        <w:tc>
          <w:tcPr>
            <w:tcW w:w="2268" w:type="dxa"/>
          </w:tcPr>
          <w:p w14:paraId="197E11F0" w14:textId="3DE314CF" w:rsidR="007A1BED" w:rsidRPr="00440202" w:rsidRDefault="007A1BED" w:rsidP="007A1BED">
            <w:pPr>
              <w:rPr>
                <w:rFonts w:ascii="Times New Roman" w:eastAsia="ＭＳ Ｐ明朝" w:hAnsi="Times New Roman"/>
                <w:sz w:val="16"/>
                <w:szCs w:val="20"/>
              </w:rPr>
            </w:pPr>
            <w:r w:rsidRPr="00440202">
              <w:rPr>
                <w:rFonts w:ascii="Times New Roman" w:eastAsia="ＭＳ Ｐ明朝" w:hAnsi="Times New Roman"/>
                <w:sz w:val="16"/>
                <w:szCs w:val="20"/>
              </w:rPr>
              <w:t>Message</w:t>
            </w:r>
          </w:p>
        </w:tc>
        <w:tc>
          <w:tcPr>
            <w:tcW w:w="6213" w:type="dxa"/>
          </w:tcPr>
          <w:p w14:paraId="1482E2C1" w14:textId="4BA21780" w:rsidR="007A1BED" w:rsidRPr="00440202" w:rsidRDefault="007A1BED" w:rsidP="007A1BED">
            <w:pPr>
              <w:rPr>
                <w:rFonts w:ascii="Times New Roman" w:eastAsia="ＭＳ Ｐ明朝" w:hAnsi="Times New Roman"/>
                <w:sz w:val="16"/>
                <w:szCs w:val="20"/>
              </w:rPr>
            </w:pPr>
            <w:r w:rsidRPr="00440202">
              <w:rPr>
                <w:rFonts w:ascii="Times New Roman" w:eastAsia="ＭＳ Ｐ明朝" w:hAnsi="Times New Roman"/>
                <w:sz w:val="16"/>
                <w:szCs w:val="20"/>
              </w:rPr>
              <w:t>Message description</w:t>
            </w:r>
          </w:p>
        </w:tc>
      </w:tr>
    </w:tbl>
    <w:p w14:paraId="265184A4" w14:textId="77777777" w:rsidR="000071A8" w:rsidRPr="00440202" w:rsidRDefault="000071A8">
      <w:pPr>
        <w:widowControl/>
        <w:jc w:val="left"/>
        <w:rPr>
          <w:rFonts w:ascii="Times New Roman" w:hAnsi="Times New Roman"/>
          <w:szCs w:val="20"/>
        </w:rPr>
      </w:pPr>
      <w:r w:rsidRPr="00440202">
        <w:rPr>
          <w:rFonts w:ascii="Times New Roman" w:hAnsi="Times New Roman"/>
          <w:szCs w:val="20"/>
        </w:rPr>
        <w:br w:type="page"/>
      </w:r>
    </w:p>
    <w:p w14:paraId="649B777C" w14:textId="51AD63A7" w:rsidR="00A81343" w:rsidRPr="00440202" w:rsidRDefault="00A81343" w:rsidP="00665B2A">
      <w:pPr>
        <w:numPr>
          <w:ilvl w:val="0"/>
          <w:numId w:val="54"/>
        </w:numPr>
        <w:jc w:val="left"/>
        <w:outlineLvl w:val="4"/>
        <w:rPr>
          <w:rFonts w:ascii="Times New Roman" w:hAnsi="Times New Roman"/>
          <w:b/>
          <w:sz w:val="24"/>
          <w:szCs w:val="20"/>
        </w:rPr>
      </w:pPr>
      <w:bookmarkStart w:id="81" w:name="_Ref21528989"/>
      <w:r w:rsidRPr="00440202">
        <w:rPr>
          <w:rFonts w:ascii="Times New Roman" w:hAnsi="Times New Roman"/>
          <w:b/>
          <w:sz w:val="24"/>
          <w:szCs w:val="20"/>
          <w:lang w:val="en-CA"/>
        </w:rPr>
        <w:lastRenderedPageBreak/>
        <w:t>csbackup_</w:t>
      </w:r>
      <w:r w:rsidR="003573F2" w:rsidRPr="00440202">
        <w:rPr>
          <w:rFonts w:ascii="Times New Roman" w:hAnsi="Times New Roman"/>
          <w:b/>
          <w:i/>
          <w:iCs/>
          <w:sz w:val="24"/>
          <w:szCs w:val="20"/>
          <w:lang w:val="en-CA"/>
        </w:rPr>
        <w:t>year-month-day-hour-minute-second</w:t>
      </w:r>
      <w:r w:rsidRPr="00440202">
        <w:rPr>
          <w:rFonts w:ascii="Times New Roman" w:hAnsi="Times New Roman"/>
          <w:b/>
          <w:sz w:val="24"/>
          <w:szCs w:val="20"/>
          <w:lang w:val="en-CA"/>
        </w:rPr>
        <w:t>.log</w:t>
      </w:r>
      <w:bookmarkEnd w:id="81"/>
      <w:r w:rsidR="00C40458">
        <w:rPr>
          <w:rFonts w:ascii="Times New Roman" w:hAnsi="Times New Roman" w:hint="eastAsia"/>
          <w:b/>
          <w:sz w:val="24"/>
          <w:szCs w:val="20"/>
          <w:lang w:val="en-CA"/>
        </w:rPr>
        <w:t xml:space="preserve"> </w:t>
      </w:r>
      <w:r w:rsidR="00C40458">
        <w:rPr>
          <w:b/>
          <w:sz w:val="24"/>
          <w:szCs w:val="20"/>
          <w:lang w:val="en-CA"/>
        </w:rPr>
        <w:t xml:space="preserve">/ </w:t>
      </w:r>
      <w:r w:rsidR="00C40458" w:rsidRPr="008A34F6">
        <w:rPr>
          <w:rFonts w:hint="eastAsia"/>
          <w:b/>
          <w:sz w:val="24"/>
          <w:szCs w:val="20"/>
          <w:lang w:val="en-CA"/>
        </w:rPr>
        <w:t>cs</w:t>
      </w:r>
      <w:r w:rsidR="00C40458" w:rsidRPr="008A34F6">
        <w:rPr>
          <w:b/>
          <w:sz w:val="24"/>
          <w:szCs w:val="20"/>
          <w:lang w:val="en-CA"/>
        </w:rPr>
        <w:t>backup</w:t>
      </w:r>
      <w:r w:rsidR="00C40458" w:rsidRPr="008A34F6">
        <w:rPr>
          <w:rFonts w:hint="eastAsia"/>
          <w:b/>
          <w:sz w:val="24"/>
          <w:szCs w:val="20"/>
          <w:lang w:val="en-CA"/>
        </w:rPr>
        <w:t>.log</w:t>
      </w:r>
    </w:p>
    <w:p w14:paraId="3B43BE31" w14:textId="102F685C" w:rsidR="00A81343" w:rsidRPr="00440202" w:rsidRDefault="007A1BED" w:rsidP="0056655D">
      <w:pPr>
        <w:ind w:leftChars="200" w:left="420" w:firstLineChars="100" w:firstLine="210"/>
        <w:jc w:val="left"/>
        <w:rPr>
          <w:rFonts w:ascii="Times New Roman" w:hAnsi="Times New Roman"/>
          <w:szCs w:val="20"/>
        </w:rPr>
      </w:pPr>
      <w:r w:rsidRPr="00440202">
        <w:rPr>
          <w:rFonts w:ascii="Times New Roman" w:hAnsi="Times New Roman"/>
          <w:bCs/>
          <w:szCs w:val="20"/>
        </w:rPr>
        <w:t xml:space="preserve">This log file </w:t>
      </w:r>
      <w:r w:rsidR="00D25454">
        <w:rPr>
          <w:rFonts w:ascii="Times New Roman" w:hAnsi="Times New Roman"/>
          <w:szCs w:val="20"/>
        </w:rPr>
        <w:t>indicates</w:t>
      </w:r>
      <w:r w:rsidRPr="00440202">
        <w:rPr>
          <w:rFonts w:ascii="Times New Roman" w:hAnsi="Times New Roman"/>
          <w:bCs/>
          <w:szCs w:val="20"/>
        </w:rPr>
        <w:t xml:space="preserve"> information when the csbackup command is executed.</w:t>
      </w:r>
    </w:p>
    <w:p w14:paraId="24D9F607" w14:textId="77777777" w:rsidR="00274E5F" w:rsidRPr="00440202" w:rsidRDefault="00274E5F" w:rsidP="00274E5F">
      <w:pPr>
        <w:ind w:firstLineChars="300" w:firstLine="630"/>
        <w:jc w:val="left"/>
        <w:rPr>
          <w:rFonts w:ascii="Times New Roman" w:hAnsi="Times New Roman"/>
          <w:szCs w:val="20"/>
        </w:rPr>
      </w:pPr>
    </w:p>
    <w:p w14:paraId="461D2DAA" w14:textId="4D95AF14" w:rsidR="002F7CE4" w:rsidRDefault="000B646D" w:rsidP="00274E5F">
      <w:pPr>
        <w:ind w:firstLineChars="300" w:firstLine="630"/>
        <w:jc w:val="left"/>
        <w:rPr>
          <w:rFonts w:ascii="Times New Roman" w:hAnsi="Times New Roman"/>
          <w:bCs/>
          <w:szCs w:val="20"/>
        </w:rPr>
      </w:pPr>
      <w:r w:rsidRPr="00440202">
        <w:rPr>
          <w:rFonts w:ascii="Times New Roman" w:hAnsi="Times New Roman"/>
          <w:szCs w:val="20"/>
        </w:rPr>
        <w:t xml:space="preserve">File location: </w:t>
      </w:r>
      <w:r w:rsidR="002F7CE4" w:rsidRPr="00440202">
        <w:rPr>
          <w:rFonts w:ascii="Times New Roman" w:hAnsi="Times New Roman"/>
          <w:i/>
          <w:iCs/>
          <w:szCs w:val="20"/>
        </w:rPr>
        <w:t>&lt;log-directory&gt;</w:t>
      </w:r>
      <w:r w:rsidR="002F7CE4" w:rsidRPr="00440202">
        <w:rPr>
          <w:rFonts w:ascii="Times New Roman" w:hAnsi="Times New Roman"/>
          <w:szCs w:val="20"/>
        </w:rPr>
        <w:t>/utility/csbackup_</w:t>
      </w:r>
      <w:r w:rsidR="003573F2" w:rsidRPr="00440202">
        <w:rPr>
          <w:rFonts w:ascii="Times New Roman" w:hAnsi="Times New Roman"/>
          <w:i/>
          <w:iCs/>
          <w:szCs w:val="20"/>
        </w:rPr>
        <w:t>year-month-day-hour-minute-second</w:t>
      </w:r>
      <w:r w:rsidR="002F7CE4" w:rsidRPr="00440202">
        <w:rPr>
          <w:rFonts w:ascii="Times New Roman" w:hAnsi="Times New Roman"/>
          <w:szCs w:val="20"/>
        </w:rPr>
        <w:t>.log</w:t>
      </w:r>
      <w:r w:rsidR="00A22FCA">
        <w:rPr>
          <w:rFonts w:ascii="Times New Roman" w:hAnsi="Times New Roman"/>
          <w:bCs/>
          <w:szCs w:val="20"/>
        </w:rPr>
        <w:t xml:space="preserve"> (Before 10.9.1)</w:t>
      </w:r>
    </w:p>
    <w:p w14:paraId="63643F46" w14:textId="508410B9" w:rsidR="00B54C11" w:rsidRPr="00440202" w:rsidRDefault="00B54C11" w:rsidP="00274E5F">
      <w:pPr>
        <w:ind w:firstLineChars="300" w:firstLine="630"/>
        <w:jc w:val="left"/>
        <w:rPr>
          <w:rFonts w:ascii="Times New Roman" w:hAnsi="Times New Roman"/>
          <w:szCs w:val="20"/>
        </w:rPr>
      </w:pPr>
      <w:r>
        <w:rPr>
          <w:rFonts w:ascii="Times New Roman" w:hAnsi="Times New Roman" w:hint="eastAsia"/>
          <w:bCs/>
          <w:szCs w:val="20"/>
        </w:rPr>
        <w:t xml:space="preserve"> </w:t>
      </w:r>
      <w:r>
        <w:rPr>
          <w:rFonts w:ascii="Times New Roman" w:hAnsi="Times New Roman"/>
          <w:bCs/>
          <w:szCs w:val="20"/>
        </w:rPr>
        <w:t xml:space="preserve">          </w:t>
      </w:r>
      <w:r w:rsidRPr="00440202">
        <w:rPr>
          <w:rFonts w:ascii="Times New Roman" w:hAnsi="Times New Roman"/>
          <w:i/>
          <w:iCs/>
          <w:szCs w:val="20"/>
        </w:rPr>
        <w:t>&lt;log-directory&gt;</w:t>
      </w:r>
      <w:r w:rsidRPr="00440202">
        <w:rPr>
          <w:rFonts w:ascii="Times New Roman" w:hAnsi="Times New Roman"/>
          <w:szCs w:val="20"/>
        </w:rPr>
        <w:t>/utility/csbackup</w:t>
      </w:r>
      <w:r>
        <w:rPr>
          <w:rFonts w:ascii="Times New Roman" w:hAnsi="Times New Roman"/>
          <w:szCs w:val="20"/>
        </w:rPr>
        <w:t>.</w:t>
      </w:r>
      <w:r w:rsidRPr="00440202">
        <w:rPr>
          <w:rFonts w:ascii="Times New Roman" w:hAnsi="Times New Roman"/>
          <w:szCs w:val="20"/>
        </w:rPr>
        <w:t>log</w:t>
      </w:r>
      <w:r>
        <w:rPr>
          <w:rFonts w:ascii="Times New Roman" w:hAnsi="Times New Roman"/>
          <w:bCs/>
          <w:szCs w:val="20"/>
        </w:rPr>
        <w:t xml:space="preserve"> (After 10.9.2)</w:t>
      </w:r>
    </w:p>
    <w:p w14:paraId="0EA7B939" w14:textId="77777777" w:rsidR="00274E5F" w:rsidRPr="00440202" w:rsidRDefault="00274E5F" w:rsidP="00274E5F">
      <w:pPr>
        <w:ind w:left="420" w:firstLineChars="100" w:firstLine="210"/>
        <w:jc w:val="left"/>
        <w:rPr>
          <w:rFonts w:ascii="Times New Roman" w:hAnsi="Times New Roman"/>
          <w:szCs w:val="20"/>
        </w:rPr>
      </w:pPr>
      <w:r w:rsidRPr="00440202">
        <w:rPr>
          <w:rFonts w:ascii="Times New Roman" w:hAnsi="Times New Roman"/>
          <w:szCs w:val="20"/>
        </w:rPr>
        <w:t>Examples:</w:t>
      </w:r>
    </w:p>
    <w:p w14:paraId="53797415" w14:textId="2C226A01" w:rsidR="00274E5F" w:rsidRPr="00440202" w:rsidRDefault="00274E5F" w:rsidP="00274E5F">
      <w:pPr>
        <w:ind w:left="420" w:firstLineChars="400" w:firstLine="840"/>
        <w:jc w:val="left"/>
        <w:rPr>
          <w:rFonts w:ascii="Times New Roman" w:hAnsi="Times New Roman"/>
          <w:szCs w:val="20"/>
        </w:rPr>
      </w:pPr>
      <w:r w:rsidRPr="00440202">
        <w:rPr>
          <w:rFonts w:ascii="Times New Roman" w:hAnsi="Times New Roman"/>
          <w:szCs w:val="20"/>
        </w:rPr>
        <w:t>[</w:t>
      </w:r>
      <w:r w:rsidR="00AE7DFA">
        <w:rPr>
          <w:rFonts w:ascii="Times New Roman" w:hAnsi="Times New Roman"/>
        </w:rPr>
        <w:t>Hitachi</w:t>
      </w:r>
      <w:r w:rsidRPr="00440202">
        <w:rPr>
          <w:rFonts w:ascii="Times New Roman" w:hAnsi="Times New Roman"/>
          <w:szCs w:val="20"/>
        </w:rPr>
        <w:t xml:space="preserve"> Edition] [Linux]</w:t>
      </w:r>
      <w:r w:rsidRPr="00440202">
        <w:rPr>
          <w:rFonts w:ascii="Times New Roman" w:hAnsi="Times New Roman"/>
        </w:rPr>
        <w:t xml:space="preserve"> </w:t>
      </w:r>
      <w:r w:rsidRPr="00440202">
        <w:rPr>
          <w:rFonts w:ascii="Times New Roman" w:hAnsi="Times New Roman"/>
          <w:szCs w:val="20"/>
        </w:rPr>
        <w:t>/var/log/hitachi/CommonService/utility/csbackup_2019-10-09-16-43-24.log</w:t>
      </w:r>
    </w:p>
    <w:p w14:paraId="75672231" w14:textId="0FB3E577" w:rsidR="00274E5F" w:rsidRPr="00440202" w:rsidRDefault="00274E5F" w:rsidP="00274E5F">
      <w:pPr>
        <w:ind w:left="420" w:firstLineChars="400" w:firstLine="840"/>
        <w:jc w:val="left"/>
        <w:rPr>
          <w:rFonts w:ascii="Times New Roman" w:hAnsi="Times New Roman"/>
          <w:szCs w:val="20"/>
        </w:rPr>
      </w:pPr>
      <w:r w:rsidRPr="00440202">
        <w:rPr>
          <w:rFonts w:ascii="Times New Roman" w:hAnsi="Times New Roman"/>
          <w:szCs w:val="20"/>
        </w:rPr>
        <w:t>[HPE Edition]</w:t>
      </w:r>
      <w:r w:rsidRPr="00440202">
        <w:rPr>
          <w:rFonts w:ascii="Times New Roman" w:hAnsi="Times New Roman"/>
        </w:rPr>
        <w:t xml:space="preserve"> </w:t>
      </w:r>
      <w:r w:rsidRPr="00440202">
        <w:rPr>
          <w:rFonts w:ascii="Times New Roman" w:hAnsi="Times New Roman"/>
          <w:szCs w:val="20"/>
        </w:rPr>
        <w:t>[Linux]</w:t>
      </w:r>
      <w:r w:rsidRPr="00440202">
        <w:rPr>
          <w:rFonts w:ascii="Times New Roman" w:hAnsi="Times New Roman"/>
        </w:rPr>
        <w:t xml:space="preserve"> </w:t>
      </w:r>
      <w:r w:rsidRPr="00440202">
        <w:rPr>
          <w:rFonts w:ascii="Times New Roman" w:hAnsi="Times New Roman"/>
          <w:szCs w:val="20"/>
        </w:rPr>
        <w:t>/var/log/CVXPAE/CommonService/utility/csbackup_2019-10-09-16-43-24.log</w:t>
      </w:r>
    </w:p>
    <w:p w14:paraId="3C2265CA" w14:textId="77777777" w:rsidR="00274E5F" w:rsidRPr="00440202" w:rsidRDefault="00274E5F" w:rsidP="00274E5F">
      <w:pPr>
        <w:ind w:firstLineChars="300" w:firstLine="630"/>
        <w:jc w:val="left"/>
        <w:rPr>
          <w:rFonts w:ascii="Times New Roman" w:hAnsi="Times New Roman"/>
        </w:rPr>
      </w:pPr>
    </w:p>
    <w:p w14:paraId="30E43817" w14:textId="4A509673" w:rsidR="00A81343" w:rsidRPr="00440202" w:rsidRDefault="00A94568" w:rsidP="00A81343">
      <w:pPr>
        <w:tabs>
          <w:tab w:val="left" w:pos="7680"/>
        </w:tabs>
        <w:snapToGrid w:val="0"/>
        <w:spacing w:before="120" w:after="120"/>
        <w:jc w:val="left"/>
        <w:rPr>
          <w:rFonts w:ascii="Times New Roman" w:hAnsi="Times New Roman"/>
          <w:b/>
          <w:sz w:val="20"/>
          <w:szCs w:val="20"/>
          <w:lang w:val="en-CA"/>
        </w:rPr>
      </w:pPr>
      <w:r w:rsidRPr="00440202">
        <w:rPr>
          <w:rFonts w:ascii="Times New Roman" w:hAnsi="Times New Roman"/>
          <w:noProof/>
          <w:sz w:val="20"/>
          <w:szCs w:val="20"/>
        </w:rPr>
        <mc:AlternateContent>
          <mc:Choice Requires="wpg">
            <w:drawing>
              <wp:anchor distT="0" distB="0" distL="114300" distR="114300" simplePos="0" relativeHeight="251656230" behindDoc="0" locked="0" layoutInCell="1" allowOverlap="1" wp14:anchorId="7A251CF6" wp14:editId="20D99D2C">
                <wp:simplePos x="0" y="0"/>
                <wp:positionH relativeFrom="margin">
                  <wp:posOffset>1091</wp:posOffset>
                </wp:positionH>
                <wp:positionV relativeFrom="paragraph">
                  <wp:posOffset>2075</wp:posOffset>
                </wp:positionV>
                <wp:extent cx="5723890" cy="1755854"/>
                <wp:effectExtent l="0" t="0" r="10160" b="15875"/>
                <wp:wrapNone/>
                <wp:docPr id="7704" name="Group 36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23890" cy="1755854"/>
                          <a:chOff x="1774" y="2537"/>
                          <a:chExt cx="9014" cy="2768"/>
                        </a:xfrm>
                      </wpg:grpSpPr>
                      <wps:wsp>
                        <wps:cNvPr id="7705" name="Rectangle 3623"/>
                        <wps:cNvSpPr>
                          <a:spLocks noChangeArrowheads="1"/>
                        </wps:cNvSpPr>
                        <wps:spPr bwMode="auto">
                          <a:xfrm>
                            <a:off x="1774" y="2537"/>
                            <a:ext cx="9014" cy="2768"/>
                          </a:xfrm>
                          <a:prstGeom prst="rect">
                            <a:avLst/>
                          </a:prstGeom>
                          <a:solidFill>
                            <a:srgbClr val="FFFFFF"/>
                          </a:solidFill>
                          <a:ln w="9525">
                            <a:solidFill>
                              <a:srgbClr val="000000"/>
                            </a:solidFill>
                            <a:miter lim="800000"/>
                            <a:headEnd/>
                            <a:tailEnd/>
                          </a:ln>
                        </wps:spPr>
                        <wps:txbx>
                          <w:txbxContent>
                            <w:p w14:paraId="32E1F7F7" w14:textId="77777777" w:rsidR="00D24948" w:rsidRDefault="00D24948" w:rsidP="00A94568">
                              <w:pPr>
                                <w:snapToGrid w:val="0"/>
                                <w:jc w:val="left"/>
                                <w:rPr>
                                  <w:sz w:val="16"/>
                                </w:rPr>
                              </w:pPr>
                              <w:r>
                                <w:rPr>
                                  <w:rFonts w:hint="eastAsia"/>
                                  <w:sz w:val="16"/>
                                </w:rPr>
                                <w:tab/>
                              </w:r>
                              <w:r>
                                <w:rPr>
                                  <w:rFonts w:hint="eastAsia"/>
                                  <w:sz w:val="16"/>
                                </w:rPr>
                                <w:tab/>
                              </w:r>
                              <w:r>
                                <w:rPr>
                                  <w:rFonts w:hint="eastAsia"/>
                                  <w:sz w:val="16"/>
                                </w:rPr>
                                <w:tab/>
                              </w:r>
                              <w:r>
                                <w:rPr>
                                  <w:rFonts w:hint="eastAsia"/>
                                  <w:sz w:val="16"/>
                                </w:rPr>
                                <w:tab/>
                              </w:r>
                              <w:r>
                                <w:rPr>
                                  <w:rFonts w:hint="eastAsia"/>
                                  <w:sz w:val="16"/>
                                </w:rPr>
                                <w:tab/>
                                <w:t xml:space="preserve">  </w:t>
                              </w:r>
                            </w:p>
                            <w:p w14:paraId="21F2999F" w14:textId="77777777" w:rsidR="00D24948" w:rsidRDefault="00D24948" w:rsidP="00A94568">
                              <w:pPr>
                                <w:snapToGrid w:val="0"/>
                                <w:jc w:val="left"/>
                                <w:rPr>
                                  <w:sz w:val="16"/>
                                </w:rPr>
                              </w:pPr>
                              <w:r>
                                <w:rPr>
                                  <w:rFonts w:hint="eastAsia"/>
                                  <w:sz w:val="16"/>
                                </w:rPr>
                                <w:tab/>
                              </w:r>
                              <w:r>
                                <w:rPr>
                                  <w:rFonts w:hint="eastAsia"/>
                                  <w:sz w:val="16"/>
                                </w:rPr>
                                <w:tab/>
                              </w:r>
                              <w:r>
                                <w:rPr>
                                  <w:rFonts w:hint="eastAsia"/>
                                  <w:sz w:val="16"/>
                                </w:rPr>
                                <w:tab/>
                              </w:r>
                              <w:r>
                                <w:rPr>
                                  <w:rFonts w:hint="eastAsia"/>
                                  <w:sz w:val="16"/>
                                </w:rPr>
                                <w:tab/>
                              </w:r>
                              <w:r>
                                <w:rPr>
                                  <w:rFonts w:hint="eastAsia"/>
                                  <w:sz w:val="16"/>
                                </w:rPr>
                                <w:tab/>
                                <w:t xml:space="preserve">  </w:t>
                              </w:r>
                            </w:p>
                            <w:p w14:paraId="72FC28E6" w14:textId="77777777" w:rsidR="00D24948" w:rsidRDefault="00D24948" w:rsidP="00A94568">
                              <w:pPr>
                                <w:snapToGrid w:val="0"/>
                                <w:jc w:val="left"/>
                                <w:rPr>
                                  <w:sz w:val="16"/>
                                </w:rPr>
                              </w:pPr>
                              <w:r>
                                <w:rPr>
                                  <w:rFonts w:hint="eastAsia"/>
                                  <w:sz w:val="16"/>
                                </w:rPr>
                                <w:tab/>
                              </w:r>
                              <w:r>
                                <w:rPr>
                                  <w:rFonts w:hint="eastAsia"/>
                                  <w:sz w:val="16"/>
                                </w:rPr>
                                <w:tab/>
                              </w:r>
                              <w:r>
                                <w:rPr>
                                  <w:rFonts w:hint="eastAsia"/>
                                  <w:sz w:val="16"/>
                                </w:rPr>
                                <w:tab/>
                              </w:r>
                              <w:r>
                                <w:rPr>
                                  <w:rFonts w:hint="eastAsia"/>
                                  <w:sz w:val="16"/>
                                </w:rPr>
                                <w:tab/>
                              </w:r>
                              <w:r>
                                <w:rPr>
                                  <w:rFonts w:hint="eastAsia"/>
                                  <w:sz w:val="16"/>
                                </w:rPr>
                                <w:tab/>
                                <w:t xml:space="preserve">  </w:t>
                              </w:r>
                            </w:p>
                            <w:p w14:paraId="4EB9EBFA" w14:textId="77777777" w:rsidR="00D24948" w:rsidRDefault="00D24948" w:rsidP="00A94568">
                              <w:pPr>
                                <w:snapToGrid w:val="0"/>
                                <w:jc w:val="left"/>
                                <w:rPr>
                                  <w:sz w:val="16"/>
                                </w:rPr>
                              </w:pPr>
                              <w:r>
                                <w:rPr>
                                  <w:rFonts w:hint="eastAsia"/>
                                  <w:sz w:val="16"/>
                                </w:rPr>
                                <w:tab/>
                              </w:r>
                              <w:r>
                                <w:rPr>
                                  <w:rFonts w:hint="eastAsia"/>
                                  <w:sz w:val="16"/>
                                </w:rPr>
                                <w:tab/>
                              </w:r>
                              <w:r>
                                <w:rPr>
                                  <w:rFonts w:hint="eastAsia"/>
                                  <w:sz w:val="16"/>
                                </w:rPr>
                                <w:tab/>
                              </w:r>
                              <w:r>
                                <w:rPr>
                                  <w:rFonts w:hint="eastAsia"/>
                                  <w:sz w:val="16"/>
                                </w:rPr>
                                <w:tab/>
                              </w:r>
                              <w:r>
                                <w:rPr>
                                  <w:rFonts w:hint="eastAsia"/>
                                  <w:sz w:val="16"/>
                                </w:rPr>
                                <w:tab/>
                                <w:t xml:space="preserve">  </w:t>
                              </w:r>
                            </w:p>
                            <w:p w14:paraId="685DF08C" w14:textId="77777777" w:rsidR="00D24948" w:rsidRPr="00A94568" w:rsidRDefault="00D24948" w:rsidP="00A94568">
                              <w:pPr>
                                <w:snapToGrid w:val="0"/>
                                <w:jc w:val="left"/>
                                <w:rPr>
                                  <w:sz w:val="16"/>
                                </w:rPr>
                              </w:pPr>
                              <w:r w:rsidRPr="00A94568">
                                <w:rPr>
                                  <w:sz w:val="16"/>
                                </w:rPr>
                                <w:t>2019/10/07 17:03:47.074 [INF] csbackup start.</w:t>
                              </w:r>
                            </w:p>
                            <w:p w14:paraId="76E2224B" w14:textId="77777777" w:rsidR="00D24948" w:rsidRPr="00A94568" w:rsidRDefault="00D24948" w:rsidP="00A94568">
                              <w:pPr>
                                <w:snapToGrid w:val="0"/>
                                <w:jc w:val="left"/>
                                <w:rPr>
                                  <w:sz w:val="16"/>
                                </w:rPr>
                              </w:pPr>
                              <w:r w:rsidRPr="00A94568">
                                <w:rPr>
                                  <w:sz w:val="16"/>
                                </w:rPr>
                                <w:t>2019/10/07 17:03:47.075 [INF] csbackup -dir</w:t>
                              </w:r>
                            </w:p>
                            <w:p w14:paraId="5C4A859D" w14:textId="77777777" w:rsidR="00D24948" w:rsidRPr="00A94568" w:rsidRDefault="00D24948" w:rsidP="00A94568">
                              <w:pPr>
                                <w:snapToGrid w:val="0"/>
                                <w:jc w:val="left"/>
                                <w:rPr>
                                  <w:sz w:val="16"/>
                                </w:rPr>
                              </w:pPr>
                              <w:r w:rsidRPr="00A94568">
                                <w:rPr>
                                  <w:sz w:val="16"/>
                                </w:rPr>
                                <w:t>2019/10/07 17:03:47.076 [INF] User environment</w:t>
                              </w:r>
                            </w:p>
                            <w:p w14:paraId="31F4C74E" w14:textId="77777777" w:rsidR="00D24948" w:rsidRPr="00A94568" w:rsidRDefault="00D24948" w:rsidP="00A94568">
                              <w:pPr>
                                <w:snapToGrid w:val="0"/>
                                <w:jc w:val="left"/>
                                <w:rPr>
                                  <w:sz w:val="16"/>
                                </w:rPr>
                              </w:pPr>
                              <w:r w:rsidRPr="00A94568">
                                <w:rPr>
                                  <w:sz w:val="16"/>
                                </w:rPr>
                                <w:t>CSPR_EXT_LC_ALL=</w:t>
                              </w:r>
                            </w:p>
                            <w:p w14:paraId="168ECB10" w14:textId="77777777" w:rsidR="00D24948" w:rsidRPr="00A94568" w:rsidRDefault="00D24948" w:rsidP="00A94568">
                              <w:pPr>
                                <w:snapToGrid w:val="0"/>
                                <w:jc w:val="left"/>
                                <w:rPr>
                                  <w:sz w:val="16"/>
                                </w:rPr>
                              </w:pPr>
                              <w:r w:rsidRPr="00A94568">
                                <w:rPr>
                                  <w:sz w:val="16"/>
                                </w:rPr>
                                <w:t>CSPR_EX_COMSERV_BACKUPDIR=/var/opt/hitachi/CommonService/backup/bakup_COMMONSERVICE</w:t>
                              </w:r>
                            </w:p>
                            <w:p w14:paraId="1C187EC1" w14:textId="7F10E27A" w:rsidR="00D24948" w:rsidRDefault="00D24948" w:rsidP="00A94568">
                              <w:pPr>
                                <w:snapToGrid w:val="0"/>
                                <w:jc w:val="left"/>
                                <w:rPr>
                                  <w:sz w:val="16"/>
                                </w:rPr>
                              </w:pPr>
                              <w:r w:rsidRPr="00A94568">
                                <w:rPr>
                                  <w:sz w:val="16"/>
                                </w:rPr>
                                <w:t>XDG_SESSION_ID=4</w:t>
                              </w:r>
                            </w:p>
                          </w:txbxContent>
                        </wps:txbx>
                        <wps:bodyPr rot="0" vert="horz" wrap="square" lIns="36000" tIns="36000" rIns="36000" bIns="36000" anchor="t" anchorCtr="0" upright="1">
                          <a:noAutofit/>
                        </wps:bodyPr>
                      </wps:wsp>
                      <wpg:grpSp>
                        <wpg:cNvPr id="7706" name="Group 3626"/>
                        <wpg:cNvGrpSpPr>
                          <a:grpSpLocks/>
                        </wpg:cNvGrpSpPr>
                        <wpg:grpSpPr bwMode="auto">
                          <a:xfrm>
                            <a:off x="2231" y="3101"/>
                            <a:ext cx="1757" cy="240"/>
                            <a:chOff x="2231" y="3086"/>
                            <a:chExt cx="1757" cy="240"/>
                          </a:xfrm>
                        </wpg:grpSpPr>
                        <wps:wsp>
                          <wps:cNvPr id="7707" name="Text Box 3627"/>
                          <wps:cNvSpPr txBox="1">
                            <a:spLocks noChangeArrowheads="1"/>
                          </wps:cNvSpPr>
                          <wps:spPr bwMode="auto">
                            <a:xfrm>
                              <a:off x="2627" y="3086"/>
                              <a:ext cx="1361" cy="2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2C360DE" w14:textId="773D36A2" w:rsidR="00D24948" w:rsidRPr="000C178F" w:rsidRDefault="00D24948" w:rsidP="00A94568">
                                <w:pPr>
                                  <w:snapToGrid w:val="0"/>
                                  <w:rPr>
                                    <w:rFonts w:asciiTheme="majorHAnsi" w:hAnsiTheme="majorHAnsi" w:cstheme="majorHAnsi"/>
                                    <w:bCs/>
                                    <w:color w:val="0000FF"/>
                                    <w:sz w:val="16"/>
                                  </w:rPr>
                                </w:pPr>
                                <w:r w:rsidRPr="001C5F85">
                                  <w:rPr>
                                    <w:rFonts w:asciiTheme="majorHAnsi" w:hAnsiTheme="majorHAnsi" w:cstheme="majorHAnsi"/>
                                    <w:bCs/>
                                    <w:color w:val="0000FF"/>
                                    <w:sz w:val="16"/>
                                    <w:highlight w:val="lightGray"/>
                                  </w:rPr>
                                  <w:t xml:space="preserve">Date and </w:t>
                                </w:r>
                                <w:r>
                                  <w:rPr>
                                    <w:rFonts w:asciiTheme="majorHAnsi" w:hAnsiTheme="majorHAnsi" w:cstheme="majorHAnsi"/>
                                    <w:bCs/>
                                    <w:color w:val="0000FF"/>
                                    <w:sz w:val="16"/>
                                    <w:highlight w:val="lightGray"/>
                                  </w:rPr>
                                  <w:t>T</w:t>
                                </w:r>
                                <w:r w:rsidRPr="001C5F85">
                                  <w:rPr>
                                    <w:rFonts w:asciiTheme="majorHAnsi" w:hAnsiTheme="majorHAnsi" w:cstheme="majorHAnsi"/>
                                    <w:bCs/>
                                    <w:color w:val="0000FF"/>
                                    <w:sz w:val="16"/>
                                    <w:highlight w:val="lightGray"/>
                                  </w:rPr>
                                  <w:t>ime</w:t>
                                </w:r>
                              </w:p>
                            </w:txbxContent>
                          </wps:txbx>
                          <wps:bodyPr rot="0" vert="horz" wrap="square" lIns="0" tIns="0" rIns="0" bIns="0" anchor="t" anchorCtr="0" upright="1">
                            <a:noAutofit/>
                          </wps:bodyPr>
                        </wps:wsp>
                        <wps:wsp>
                          <wps:cNvPr id="7708" name="Line 3628"/>
                          <wps:cNvCnPr/>
                          <wps:spPr bwMode="auto">
                            <a:xfrm flipH="1">
                              <a:off x="2429" y="3176"/>
                              <a:ext cx="174"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709" name="Line 3629"/>
                          <wps:cNvCnPr/>
                          <wps:spPr bwMode="auto">
                            <a:xfrm flipH="1">
                              <a:off x="2231" y="3177"/>
                              <a:ext cx="198" cy="137"/>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0281" name="Group 3630"/>
                        <wpg:cNvGrpSpPr>
                          <a:grpSpLocks/>
                        </wpg:cNvGrpSpPr>
                        <wpg:grpSpPr bwMode="auto">
                          <a:xfrm>
                            <a:off x="4969" y="3139"/>
                            <a:ext cx="1668" cy="240"/>
                            <a:chOff x="4969" y="3124"/>
                            <a:chExt cx="1668" cy="240"/>
                          </a:xfrm>
                        </wpg:grpSpPr>
                        <wps:wsp>
                          <wps:cNvPr id="10294" name="Text Box 3631"/>
                          <wps:cNvSpPr txBox="1">
                            <a:spLocks noChangeArrowheads="1"/>
                          </wps:cNvSpPr>
                          <wps:spPr bwMode="auto">
                            <a:xfrm>
                              <a:off x="5322" y="3124"/>
                              <a:ext cx="1315" cy="2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09FBEE5" w14:textId="0265DE2A" w:rsidR="00D24948" w:rsidRPr="000C178F" w:rsidRDefault="00D24948" w:rsidP="00A94568">
                                <w:pPr>
                                  <w:snapToGrid w:val="0"/>
                                  <w:rPr>
                                    <w:rFonts w:asciiTheme="majorHAnsi" w:hAnsiTheme="majorHAnsi" w:cstheme="majorHAnsi"/>
                                    <w:bCs/>
                                    <w:color w:val="0000FF"/>
                                    <w:sz w:val="16"/>
                                  </w:rPr>
                                </w:pPr>
                                <w:r w:rsidRPr="001C5F85">
                                  <w:rPr>
                                    <w:rFonts w:asciiTheme="majorHAnsi" w:hAnsiTheme="majorHAnsi" w:cstheme="majorHAnsi"/>
                                    <w:bCs/>
                                    <w:color w:val="0000FF"/>
                                    <w:sz w:val="16"/>
                                    <w:highlight w:val="lightGray"/>
                                  </w:rPr>
                                  <w:t>Message</w:t>
                                </w:r>
                              </w:p>
                            </w:txbxContent>
                          </wps:txbx>
                          <wps:bodyPr rot="0" vert="horz" wrap="square" lIns="0" tIns="0" rIns="0" bIns="0" anchor="t" anchorCtr="0" upright="1">
                            <a:noAutofit/>
                          </wps:bodyPr>
                        </wps:wsp>
                        <wps:wsp>
                          <wps:cNvPr id="10295" name="Line 3632"/>
                          <wps:cNvCnPr/>
                          <wps:spPr bwMode="auto">
                            <a:xfrm flipH="1">
                              <a:off x="5163" y="3229"/>
                              <a:ext cx="174"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296" name="Line 3633"/>
                          <wps:cNvCnPr/>
                          <wps:spPr bwMode="auto">
                            <a:xfrm flipH="1">
                              <a:off x="4969" y="3229"/>
                              <a:ext cx="193" cy="135"/>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0301" name="Group 3650"/>
                        <wpg:cNvGrpSpPr>
                          <a:grpSpLocks/>
                        </wpg:cNvGrpSpPr>
                        <wpg:grpSpPr bwMode="auto">
                          <a:xfrm>
                            <a:off x="3731" y="3124"/>
                            <a:ext cx="1192" cy="255"/>
                            <a:chOff x="3731" y="3109"/>
                            <a:chExt cx="1192" cy="255"/>
                          </a:xfrm>
                        </wpg:grpSpPr>
                        <wps:wsp>
                          <wps:cNvPr id="10314" name="Text Box 3651"/>
                          <wps:cNvSpPr txBox="1">
                            <a:spLocks noChangeArrowheads="1"/>
                          </wps:cNvSpPr>
                          <wps:spPr bwMode="auto">
                            <a:xfrm>
                              <a:off x="4049" y="3109"/>
                              <a:ext cx="874" cy="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A5BD08B" w14:textId="1908A7BC" w:rsidR="00D24948" w:rsidRPr="000C178F" w:rsidRDefault="00D24948" w:rsidP="00A94568">
                                <w:pPr>
                                  <w:snapToGrid w:val="0"/>
                                  <w:rPr>
                                    <w:rFonts w:asciiTheme="majorHAnsi" w:hAnsiTheme="majorHAnsi" w:cstheme="majorHAnsi"/>
                                    <w:bCs/>
                                    <w:color w:val="0000FF"/>
                                    <w:sz w:val="16"/>
                                  </w:rPr>
                                </w:pPr>
                                <w:r w:rsidRPr="001C5F85">
                                  <w:rPr>
                                    <w:rFonts w:asciiTheme="majorHAnsi" w:hAnsiTheme="majorHAnsi" w:cstheme="majorHAnsi"/>
                                    <w:bCs/>
                                    <w:color w:val="0000FF"/>
                                    <w:sz w:val="16"/>
                                    <w:highlight w:val="lightGray"/>
                                  </w:rPr>
                                  <w:t>Log level</w:t>
                                </w:r>
                              </w:p>
                            </w:txbxContent>
                          </wps:txbx>
                          <wps:bodyPr rot="0" vert="horz" wrap="square" lIns="0" tIns="0" rIns="0" bIns="0" anchor="t" anchorCtr="0" upright="1">
                            <a:noAutofit/>
                          </wps:bodyPr>
                        </wps:wsp>
                        <wps:wsp>
                          <wps:cNvPr id="10315" name="Line 3652"/>
                          <wps:cNvCnPr/>
                          <wps:spPr bwMode="auto">
                            <a:xfrm flipH="1">
                              <a:off x="3856" y="3205"/>
                              <a:ext cx="173"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316" name="Line 3653"/>
                          <wps:cNvCnPr/>
                          <wps:spPr bwMode="auto">
                            <a:xfrm flipH="1">
                              <a:off x="3731" y="3205"/>
                              <a:ext cx="118" cy="144"/>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s:wsp>
                        <wps:cNvPr id="10322" name="Rectangle 3661"/>
                        <wps:cNvSpPr>
                          <a:spLocks noChangeArrowheads="1"/>
                        </wps:cNvSpPr>
                        <wps:spPr bwMode="auto">
                          <a:xfrm>
                            <a:off x="3662" y="3390"/>
                            <a:ext cx="437" cy="198"/>
                          </a:xfrm>
                          <a:prstGeom prst="rect">
                            <a:avLst/>
                          </a:prstGeom>
                          <a:noFill/>
                          <a:ln w="9525">
                            <a:solidFill>
                              <a:srgbClr val="FF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s:wsp>
                        <wps:cNvPr id="10323" name="Rectangle 3661"/>
                        <wps:cNvSpPr>
                          <a:spLocks noChangeArrowheads="1"/>
                        </wps:cNvSpPr>
                        <wps:spPr bwMode="auto">
                          <a:xfrm>
                            <a:off x="1806" y="3390"/>
                            <a:ext cx="1839" cy="198"/>
                          </a:xfrm>
                          <a:prstGeom prst="rect">
                            <a:avLst/>
                          </a:prstGeom>
                          <a:noFill/>
                          <a:ln w="9525">
                            <a:solidFill>
                              <a:srgbClr val="FF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s:wsp>
                        <wps:cNvPr id="10324" name="Rectangle 3661"/>
                        <wps:cNvSpPr>
                          <a:spLocks noChangeArrowheads="1"/>
                        </wps:cNvSpPr>
                        <wps:spPr bwMode="auto">
                          <a:xfrm>
                            <a:off x="4116" y="3390"/>
                            <a:ext cx="1059" cy="198"/>
                          </a:xfrm>
                          <a:prstGeom prst="rect">
                            <a:avLst/>
                          </a:prstGeom>
                          <a:noFill/>
                          <a:ln w="9525">
                            <a:solidFill>
                              <a:srgbClr val="FF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A251CF6" id="_x0000_s1266" style="position:absolute;margin-left:.1pt;margin-top:.15pt;width:450.7pt;height:138.25pt;z-index:251656230;mso-position-horizontal-relative:margin" coordorigin="1774,2537" coordsize="9014,27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">
                <v:rect id="Rectangle 3623" o:spid="_x0000_s1267" style="position:absolute;left:1774;top:2537;width:9014;height:27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">
                  <v:textbox inset="1mm,1mm,1mm,1mm">
                    <w:txbxContent>
                      <w:p w14:paraId="32E1F7F7" w14:textId="77777777" w:rsidR="00D24948" w:rsidRDefault="00D24948" w:rsidP="00A94568">
                        <w:pPr>
                          <w:snapToGrid w:val="0"/>
                          <w:jc w:val="left"/>
                          <w:rPr>
                            <w:sz w:val="16"/>
                          </w:rPr>
                        </w:pPr>
                        <w:r>
                          <w:rPr>
                            <w:rFonts w:hint="eastAsia"/>
                            <w:sz w:val="16"/>
                          </w:rPr>
                          <w:tab/>
                        </w:r>
                        <w:r>
                          <w:rPr>
                            <w:rFonts w:hint="eastAsia"/>
                            <w:sz w:val="16"/>
                          </w:rPr>
                          <w:tab/>
                        </w:r>
                        <w:r>
                          <w:rPr>
                            <w:rFonts w:hint="eastAsia"/>
                            <w:sz w:val="16"/>
                          </w:rPr>
                          <w:tab/>
                        </w:r>
                        <w:r>
                          <w:rPr>
                            <w:rFonts w:hint="eastAsia"/>
                            <w:sz w:val="16"/>
                          </w:rPr>
                          <w:tab/>
                        </w:r>
                        <w:r>
                          <w:rPr>
                            <w:rFonts w:hint="eastAsia"/>
                            <w:sz w:val="16"/>
                          </w:rPr>
                          <w:tab/>
                          <w:t xml:space="preserve">  </w:t>
                        </w:r>
                      </w:p>
                      <w:p w14:paraId="21F2999F" w14:textId="77777777" w:rsidR="00D24948" w:rsidRDefault="00D24948" w:rsidP="00A94568">
                        <w:pPr>
                          <w:snapToGrid w:val="0"/>
                          <w:jc w:val="left"/>
                          <w:rPr>
                            <w:sz w:val="16"/>
                          </w:rPr>
                        </w:pPr>
                        <w:r>
                          <w:rPr>
                            <w:rFonts w:hint="eastAsia"/>
                            <w:sz w:val="16"/>
                          </w:rPr>
                          <w:tab/>
                        </w:r>
                        <w:r>
                          <w:rPr>
                            <w:rFonts w:hint="eastAsia"/>
                            <w:sz w:val="16"/>
                          </w:rPr>
                          <w:tab/>
                        </w:r>
                        <w:r>
                          <w:rPr>
                            <w:rFonts w:hint="eastAsia"/>
                            <w:sz w:val="16"/>
                          </w:rPr>
                          <w:tab/>
                        </w:r>
                        <w:r>
                          <w:rPr>
                            <w:rFonts w:hint="eastAsia"/>
                            <w:sz w:val="16"/>
                          </w:rPr>
                          <w:tab/>
                        </w:r>
                        <w:r>
                          <w:rPr>
                            <w:rFonts w:hint="eastAsia"/>
                            <w:sz w:val="16"/>
                          </w:rPr>
                          <w:tab/>
                          <w:t xml:space="preserve">  </w:t>
                        </w:r>
                      </w:p>
                      <w:p w14:paraId="72FC28E6" w14:textId="77777777" w:rsidR="00D24948" w:rsidRDefault="00D24948" w:rsidP="00A94568">
                        <w:pPr>
                          <w:snapToGrid w:val="0"/>
                          <w:jc w:val="left"/>
                          <w:rPr>
                            <w:sz w:val="16"/>
                          </w:rPr>
                        </w:pPr>
                        <w:r>
                          <w:rPr>
                            <w:rFonts w:hint="eastAsia"/>
                            <w:sz w:val="16"/>
                          </w:rPr>
                          <w:tab/>
                        </w:r>
                        <w:r>
                          <w:rPr>
                            <w:rFonts w:hint="eastAsia"/>
                            <w:sz w:val="16"/>
                          </w:rPr>
                          <w:tab/>
                        </w:r>
                        <w:r>
                          <w:rPr>
                            <w:rFonts w:hint="eastAsia"/>
                            <w:sz w:val="16"/>
                          </w:rPr>
                          <w:tab/>
                        </w:r>
                        <w:r>
                          <w:rPr>
                            <w:rFonts w:hint="eastAsia"/>
                            <w:sz w:val="16"/>
                          </w:rPr>
                          <w:tab/>
                        </w:r>
                        <w:r>
                          <w:rPr>
                            <w:rFonts w:hint="eastAsia"/>
                            <w:sz w:val="16"/>
                          </w:rPr>
                          <w:tab/>
                          <w:t xml:space="preserve">  </w:t>
                        </w:r>
                      </w:p>
                      <w:p w14:paraId="4EB9EBFA" w14:textId="77777777" w:rsidR="00D24948" w:rsidRDefault="00D24948" w:rsidP="00A94568">
                        <w:pPr>
                          <w:snapToGrid w:val="0"/>
                          <w:jc w:val="left"/>
                          <w:rPr>
                            <w:sz w:val="16"/>
                          </w:rPr>
                        </w:pPr>
                        <w:r>
                          <w:rPr>
                            <w:rFonts w:hint="eastAsia"/>
                            <w:sz w:val="16"/>
                          </w:rPr>
                          <w:tab/>
                        </w:r>
                        <w:r>
                          <w:rPr>
                            <w:rFonts w:hint="eastAsia"/>
                            <w:sz w:val="16"/>
                          </w:rPr>
                          <w:tab/>
                        </w:r>
                        <w:r>
                          <w:rPr>
                            <w:rFonts w:hint="eastAsia"/>
                            <w:sz w:val="16"/>
                          </w:rPr>
                          <w:tab/>
                        </w:r>
                        <w:r>
                          <w:rPr>
                            <w:rFonts w:hint="eastAsia"/>
                            <w:sz w:val="16"/>
                          </w:rPr>
                          <w:tab/>
                        </w:r>
                        <w:r>
                          <w:rPr>
                            <w:rFonts w:hint="eastAsia"/>
                            <w:sz w:val="16"/>
                          </w:rPr>
                          <w:tab/>
                          <w:t xml:space="preserve">  </w:t>
                        </w:r>
                      </w:p>
                      <w:p w14:paraId="685DF08C" w14:textId="77777777" w:rsidR="00D24948" w:rsidRPr="00A94568" w:rsidRDefault="00D24948" w:rsidP="00A94568">
                        <w:pPr>
                          <w:snapToGrid w:val="0"/>
                          <w:jc w:val="left"/>
                          <w:rPr>
                            <w:sz w:val="16"/>
                          </w:rPr>
                        </w:pPr>
                        <w:r w:rsidRPr="00A94568">
                          <w:rPr>
                            <w:sz w:val="16"/>
                          </w:rPr>
                          <w:t>2019/10/07 17:03:47.074 [INF] csbackup start.</w:t>
                        </w:r>
                      </w:p>
                      <w:p w14:paraId="76E2224B" w14:textId="77777777" w:rsidR="00D24948" w:rsidRPr="00A94568" w:rsidRDefault="00D24948" w:rsidP="00A94568">
                        <w:pPr>
                          <w:snapToGrid w:val="0"/>
                          <w:jc w:val="left"/>
                          <w:rPr>
                            <w:sz w:val="16"/>
                          </w:rPr>
                        </w:pPr>
                        <w:r w:rsidRPr="00A94568">
                          <w:rPr>
                            <w:sz w:val="16"/>
                          </w:rPr>
                          <w:t>2019/10/07 17:03:47.075 [INF] csbackup -dir</w:t>
                        </w:r>
                      </w:p>
                      <w:p w14:paraId="5C4A859D" w14:textId="77777777" w:rsidR="00D24948" w:rsidRPr="00A94568" w:rsidRDefault="00D24948" w:rsidP="00A94568">
                        <w:pPr>
                          <w:snapToGrid w:val="0"/>
                          <w:jc w:val="left"/>
                          <w:rPr>
                            <w:sz w:val="16"/>
                          </w:rPr>
                        </w:pPr>
                        <w:r w:rsidRPr="00A94568">
                          <w:rPr>
                            <w:sz w:val="16"/>
                          </w:rPr>
                          <w:t>2019/10/07 17:03:47.076 [INF] User environment</w:t>
                        </w:r>
                      </w:p>
                      <w:p w14:paraId="31F4C74E" w14:textId="77777777" w:rsidR="00D24948" w:rsidRPr="00A94568" w:rsidRDefault="00D24948" w:rsidP="00A94568">
                        <w:pPr>
                          <w:snapToGrid w:val="0"/>
                          <w:jc w:val="left"/>
                          <w:rPr>
                            <w:sz w:val="16"/>
                          </w:rPr>
                        </w:pPr>
                        <w:r w:rsidRPr="00A94568">
                          <w:rPr>
                            <w:sz w:val="16"/>
                          </w:rPr>
                          <w:t>CSPR_EXT_LC_ALL=</w:t>
                        </w:r>
                      </w:p>
                      <w:p w14:paraId="168ECB10" w14:textId="77777777" w:rsidR="00D24948" w:rsidRPr="00A94568" w:rsidRDefault="00D24948" w:rsidP="00A94568">
                        <w:pPr>
                          <w:snapToGrid w:val="0"/>
                          <w:jc w:val="left"/>
                          <w:rPr>
                            <w:sz w:val="16"/>
                          </w:rPr>
                        </w:pPr>
                        <w:r w:rsidRPr="00A94568">
                          <w:rPr>
                            <w:sz w:val="16"/>
                          </w:rPr>
                          <w:t>CSPR_EX_COMSERV_BACKUPDIR=/var/opt/hitachi/CommonService/backup/bakup_COMMONSERVICE</w:t>
                        </w:r>
                      </w:p>
                      <w:p w14:paraId="1C187EC1" w14:textId="7F10E27A" w:rsidR="00D24948" w:rsidRDefault="00D24948" w:rsidP="00A94568">
                        <w:pPr>
                          <w:snapToGrid w:val="0"/>
                          <w:jc w:val="left"/>
                          <w:rPr>
                            <w:sz w:val="16"/>
                          </w:rPr>
                        </w:pPr>
                        <w:r w:rsidRPr="00A94568">
                          <w:rPr>
                            <w:sz w:val="16"/>
                          </w:rPr>
                          <w:t>XDG_SESSION_ID=4</w:t>
                        </w:r>
                      </w:p>
                    </w:txbxContent>
                  </v:textbox>
                </v:rect>
                <v:group id="Group 3626" o:spid="_x0000_s1268" style="position:absolute;left:2231;top:3101;width:1757;height:240" coordorigin="2231,3086" coordsize="1757,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">
                  <v:shape id="Text Box 3627" o:spid="_x0000_s1269" type="#_x0000_t202" style="position:absolute;left:2627;top:3086;width:1361;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" filled="f" stroked="f">
                    <v:textbox inset="0,0,0,0">
                      <w:txbxContent>
                        <w:p w14:paraId="72C360DE" w14:textId="773D36A2" w:rsidR="00D24948" w:rsidRPr="000C178F" w:rsidRDefault="00D24948" w:rsidP="00A94568">
                          <w:pPr>
                            <w:snapToGrid w:val="0"/>
                            <w:rPr>
                              <w:rFonts w:asciiTheme="majorHAnsi" w:hAnsiTheme="majorHAnsi" w:cstheme="majorHAnsi"/>
                              <w:bCs/>
                              <w:color w:val="0000FF"/>
                              <w:sz w:val="16"/>
                            </w:rPr>
                          </w:pPr>
                          <w:r w:rsidRPr="001C5F85">
                            <w:rPr>
                              <w:rFonts w:asciiTheme="majorHAnsi" w:hAnsiTheme="majorHAnsi" w:cstheme="majorHAnsi"/>
                              <w:bCs/>
                              <w:color w:val="0000FF"/>
                              <w:sz w:val="16"/>
                              <w:highlight w:val="lightGray"/>
                            </w:rPr>
                            <w:t xml:space="preserve">Date and </w:t>
                          </w:r>
                          <w:r>
                            <w:rPr>
                              <w:rFonts w:asciiTheme="majorHAnsi" w:hAnsiTheme="majorHAnsi" w:cstheme="majorHAnsi"/>
                              <w:bCs/>
                              <w:color w:val="0000FF"/>
                              <w:sz w:val="16"/>
                              <w:highlight w:val="lightGray"/>
                            </w:rPr>
                            <w:t>T</w:t>
                          </w:r>
                          <w:r w:rsidRPr="001C5F85">
                            <w:rPr>
                              <w:rFonts w:asciiTheme="majorHAnsi" w:hAnsiTheme="majorHAnsi" w:cstheme="majorHAnsi"/>
                              <w:bCs/>
                              <w:color w:val="0000FF"/>
                              <w:sz w:val="16"/>
                              <w:highlight w:val="lightGray"/>
                            </w:rPr>
                            <w:t>ime</w:t>
                          </w:r>
                        </w:p>
                      </w:txbxContent>
                    </v:textbox>
                  </v:shape>
                  <v:line id="Line 3628" o:spid="_x0000_s1270" style="position:absolute;flip:x;visibility:visible;mso-wrap-style:square" from="2429,3176" to="2603,31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"/>
                  <v:line id="Line 3629" o:spid="_x0000_s1271" style="position:absolute;flip:x;visibility:visible;mso-wrap-style:square" from="2231,3177" to="2429,33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">
                    <v:stroke endarrow="block" endarrowwidth="narrow" endarrowlength="short"/>
                  </v:line>
                </v:group>
                <v:group id="Group 3630" o:spid="_x0000_s1272" style="position:absolute;left:4969;top:3139;width:1668;height:240" coordorigin="4969,3124" coordsize="1668,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">
                  <v:shape id="Text Box 3631" o:spid="_x0000_s1273" type="#_x0000_t202" style="position:absolute;left:5322;top:3124;width:1315;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" filled="f" stroked="f">
                    <v:textbox inset="0,0,0,0">
                      <w:txbxContent>
                        <w:p w14:paraId="309FBEE5" w14:textId="0265DE2A" w:rsidR="00D24948" w:rsidRPr="000C178F" w:rsidRDefault="00D24948" w:rsidP="00A94568">
                          <w:pPr>
                            <w:snapToGrid w:val="0"/>
                            <w:rPr>
                              <w:rFonts w:asciiTheme="majorHAnsi" w:hAnsiTheme="majorHAnsi" w:cstheme="majorHAnsi"/>
                              <w:bCs/>
                              <w:color w:val="0000FF"/>
                              <w:sz w:val="16"/>
                            </w:rPr>
                          </w:pPr>
                          <w:r w:rsidRPr="001C5F85">
                            <w:rPr>
                              <w:rFonts w:asciiTheme="majorHAnsi" w:hAnsiTheme="majorHAnsi" w:cstheme="majorHAnsi"/>
                              <w:bCs/>
                              <w:color w:val="0000FF"/>
                              <w:sz w:val="16"/>
                              <w:highlight w:val="lightGray"/>
                            </w:rPr>
                            <w:t>Message</w:t>
                          </w:r>
                        </w:p>
                      </w:txbxContent>
                    </v:textbox>
                  </v:shape>
                  <v:line id="Line 3632" o:spid="_x0000_s1274" style="position:absolute;flip:x;visibility:visible;mso-wrap-style:square" from="5163,3229" to="5337,32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"/>
                  <v:line id="Line 3633" o:spid="_x0000_s1275" style="position:absolute;flip:x;visibility:visible;mso-wrap-style:square" from="4969,3229" to="5162,33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">
                    <v:stroke endarrow="block" endarrowwidth="narrow" endarrowlength="short"/>
                  </v:line>
                </v:group>
                <v:group id="Group 3650" o:spid="_x0000_s1276" style="position:absolute;left:3731;top:3124;width:1192;height:255" coordorigin="3731,3109" coordsize="1192,2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">
                  <v:shape id="Text Box 3651" o:spid="_x0000_s1277" type="#_x0000_t202" style="position:absolute;left:4049;top:3109;width:874;height:2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" filled="f" stroked="f">
                    <v:textbox inset="0,0,0,0">
                      <w:txbxContent>
                        <w:p w14:paraId="5A5BD08B" w14:textId="1908A7BC" w:rsidR="00D24948" w:rsidRPr="000C178F" w:rsidRDefault="00D24948" w:rsidP="00A94568">
                          <w:pPr>
                            <w:snapToGrid w:val="0"/>
                            <w:rPr>
                              <w:rFonts w:asciiTheme="majorHAnsi" w:hAnsiTheme="majorHAnsi" w:cstheme="majorHAnsi"/>
                              <w:bCs/>
                              <w:color w:val="0000FF"/>
                              <w:sz w:val="16"/>
                            </w:rPr>
                          </w:pPr>
                          <w:r w:rsidRPr="001C5F85">
                            <w:rPr>
                              <w:rFonts w:asciiTheme="majorHAnsi" w:hAnsiTheme="majorHAnsi" w:cstheme="majorHAnsi"/>
                              <w:bCs/>
                              <w:color w:val="0000FF"/>
                              <w:sz w:val="16"/>
                              <w:highlight w:val="lightGray"/>
                            </w:rPr>
                            <w:t>Log level</w:t>
                          </w:r>
                        </w:p>
                      </w:txbxContent>
                    </v:textbox>
                  </v:shape>
                  <v:line id="Line 3652" o:spid="_x0000_s1278" style="position:absolute;flip:x;visibility:visible;mso-wrap-style:square" from="3856,3205" to="4029,32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"/>
                  <v:line id="Line 3653" o:spid="_x0000_s1279" style="position:absolute;flip:x;visibility:visible;mso-wrap-style:square" from="3731,3205" to="3849,33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">
                    <v:stroke endarrow="block" endarrowwidth="narrow" endarrowlength="short"/>
                  </v:line>
                </v:group>
                <v:rect id="Rectangle 3661" o:spid="_x0000_s1280" style="position:absolute;left:3662;top:3390;width:437;height:1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" filled="f" strokecolor="red">
                  <v:textbox inset="1mm,1mm,1mm,1mm"/>
                </v:rect>
                <v:rect id="Rectangle 3661" o:spid="_x0000_s1281" style="position:absolute;left:1806;top:3390;width:1839;height:1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" filled="f" strokecolor="red">
                  <v:textbox inset="1mm,1mm,1mm,1mm"/>
                </v:rect>
                <v:rect id="Rectangle 3661" o:spid="_x0000_s1282" style="position:absolute;left:4116;top:3390;width:1059;height:1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" filled="f" strokecolor="red">
                  <v:textbox inset="1mm,1mm,1mm,1mm"/>
                </v:rect>
                <w10:wrap anchorx="margin"/>
              </v:group>
            </w:pict>
          </mc:Fallback>
        </mc:AlternateContent>
      </w:r>
    </w:p>
    <w:p w14:paraId="3E489F79" w14:textId="77777777" w:rsidR="00A81343" w:rsidRPr="00440202" w:rsidRDefault="00A81343" w:rsidP="00A81343">
      <w:pPr>
        <w:jc w:val="left"/>
        <w:rPr>
          <w:rFonts w:ascii="Times New Roman" w:hAnsi="Times New Roman"/>
          <w:szCs w:val="20"/>
        </w:rPr>
      </w:pPr>
    </w:p>
    <w:p w14:paraId="031ACBFD" w14:textId="77777777" w:rsidR="00A81343" w:rsidRPr="00440202" w:rsidRDefault="00A81343" w:rsidP="00A81343">
      <w:pPr>
        <w:jc w:val="left"/>
        <w:rPr>
          <w:rFonts w:ascii="Times New Roman" w:hAnsi="Times New Roman"/>
          <w:szCs w:val="20"/>
        </w:rPr>
      </w:pPr>
    </w:p>
    <w:p w14:paraId="36105305" w14:textId="77777777" w:rsidR="00A81343" w:rsidRPr="00440202" w:rsidRDefault="00A81343" w:rsidP="00A81343">
      <w:pPr>
        <w:jc w:val="left"/>
        <w:rPr>
          <w:rFonts w:ascii="Times New Roman" w:hAnsi="Times New Roman"/>
          <w:szCs w:val="20"/>
        </w:rPr>
      </w:pPr>
    </w:p>
    <w:p w14:paraId="2B4DC3CE" w14:textId="77777777" w:rsidR="00A81343" w:rsidRPr="00440202" w:rsidRDefault="00A81343" w:rsidP="00A81343">
      <w:pPr>
        <w:jc w:val="left"/>
        <w:rPr>
          <w:rFonts w:ascii="Times New Roman" w:hAnsi="Times New Roman"/>
          <w:szCs w:val="20"/>
        </w:rPr>
      </w:pPr>
    </w:p>
    <w:p w14:paraId="2DE089D2" w14:textId="1A141B1A" w:rsidR="00F246B1" w:rsidRPr="00440202" w:rsidRDefault="00F246B1" w:rsidP="00A81343">
      <w:pPr>
        <w:jc w:val="left"/>
        <w:rPr>
          <w:rFonts w:ascii="Times New Roman" w:hAnsi="Times New Roman"/>
          <w:szCs w:val="20"/>
        </w:rPr>
      </w:pPr>
    </w:p>
    <w:p w14:paraId="106077CF" w14:textId="5FE0FEFD" w:rsidR="00F246B1" w:rsidRPr="00440202" w:rsidRDefault="00F246B1" w:rsidP="00A81343">
      <w:pPr>
        <w:jc w:val="left"/>
        <w:rPr>
          <w:rFonts w:ascii="Times New Roman" w:hAnsi="Times New Roman"/>
          <w:szCs w:val="20"/>
        </w:rPr>
      </w:pPr>
    </w:p>
    <w:p w14:paraId="55A311FE" w14:textId="77777777" w:rsidR="00F246B1" w:rsidRPr="00440202" w:rsidRDefault="00F246B1" w:rsidP="00A81343">
      <w:pPr>
        <w:jc w:val="left"/>
        <w:rPr>
          <w:rFonts w:ascii="Times New Roman" w:hAnsi="Times New Roman"/>
          <w:szCs w:val="20"/>
        </w:rPr>
      </w:pPr>
    </w:p>
    <w:p w14:paraId="083A0ABF" w14:textId="5B3F1A60" w:rsidR="00A81343" w:rsidRPr="00440202" w:rsidRDefault="00F246B1" w:rsidP="00031B53">
      <w:pPr>
        <w:pStyle w:val="a6"/>
      </w:pPr>
      <w:r w:rsidRPr="00440202">
        <w:t xml:space="preserve">Figure </w:t>
      </w:r>
      <w:r w:rsidR="00B84913" w:rsidRPr="00440202">
        <w:fldChar w:fldCharType="begin"/>
      </w:r>
      <w:r w:rsidR="00B84913" w:rsidRPr="00440202">
        <w:instrText xml:space="preserve"> STYLEREF 1 \s </w:instrText>
      </w:r>
      <w:r w:rsidR="00B84913" w:rsidRPr="00440202">
        <w:fldChar w:fldCharType="separate"/>
      </w:r>
      <w:r w:rsidR="00BF65A4">
        <w:rPr>
          <w:noProof/>
        </w:rPr>
        <w:t>4</w:t>
      </w:r>
      <w:r w:rsidR="00B84913" w:rsidRPr="00440202">
        <w:fldChar w:fldCharType="end"/>
      </w:r>
      <w:r w:rsidR="00B84913" w:rsidRPr="00440202">
        <w:noBreakHyphen/>
      </w:r>
      <w:r w:rsidR="00B84913" w:rsidRPr="00440202">
        <w:fldChar w:fldCharType="begin"/>
      </w:r>
      <w:r w:rsidR="00B84913" w:rsidRPr="00440202">
        <w:instrText xml:space="preserve"> SEQ Figure \* ARABIC \s 1 </w:instrText>
      </w:r>
      <w:r w:rsidR="00B84913" w:rsidRPr="00440202">
        <w:fldChar w:fldCharType="separate"/>
      </w:r>
      <w:r w:rsidR="00676988">
        <w:rPr>
          <w:noProof/>
        </w:rPr>
        <w:t>10</w:t>
      </w:r>
      <w:r w:rsidR="00B84913" w:rsidRPr="00440202">
        <w:fldChar w:fldCharType="end"/>
      </w:r>
      <w:r w:rsidRPr="00440202">
        <w:t xml:space="preserve"> </w:t>
      </w:r>
      <w:r w:rsidR="00C525B2" w:rsidRPr="00440202">
        <w:t xml:space="preserve">Output format for </w:t>
      </w:r>
      <w:r w:rsidRPr="00440202">
        <w:t>csbackup_</w:t>
      </w:r>
      <w:r w:rsidR="003573F2" w:rsidRPr="00440202">
        <w:rPr>
          <w:i/>
          <w:iCs/>
        </w:rPr>
        <w:t>year-month-day-hour-minute-second</w:t>
      </w:r>
      <w:r w:rsidRPr="00440202">
        <w:t>.log</w:t>
      </w:r>
      <w:r w:rsidR="00031B53">
        <w:t xml:space="preserve"> </w:t>
      </w:r>
      <w:r w:rsidR="00031B53">
        <w:rPr>
          <w:rFonts w:hint="eastAsia"/>
          <w:sz w:val="24"/>
          <w:lang w:val="en-CA"/>
        </w:rPr>
        <w:t>/</w:t>
      </w:r>
      <w:r w:rsidR="00031B53" w:rsidRPr="008A34F6">
        <w:rPr>
          <w:rFonts w:hint="eastAsia"/>
          <w:sz w:val="24"/>
          <w:lang w:val="en-CA"/>
        </w:rPr>
        <w:t>cs</w:t>
      </w:r>
      <w:r w:rsidR="00031B53" w:rsidRPr="008A34F6">
        <w:rPr>
          <w:sz w:val="24"/>
          <w:lang w:val="en-CA"/>
        </w:rPr>
        <w:t>backup</w:t>
      </w:r>
      <w:r w:rsidR="00031B53" w:rsidRPr="008A34F6">
        <w:rPr>
          <w:rFonts w:hint="eastAsia"/>
          <w:sz w:val="24"/>
          <w:lang w:val="en-CA"/>
        </w:rPr>
        <w:t>.log</w:t>
      </w:r>
    </w:p>
    <w:p w14:paraId="10F02214" w14:textId="77777777" w:rsidR="002F69F9" w:rsidRPr="00440202" w:rsidRDefault="002F69F9" w:rsidP="000C178F">
      <w:pPr>
        <w:tabs>
          <w:tab w:val="left" w:pos="7680"/>
        </w:tabs>
        <w:snapToGrid w:val="0"/>
        <w:spacing w:before="120" w:after="120"/>
        <w:jc w:val="left"/>
        <w:rPr>
          <w:rFonts w:ascii="Times New Roman" w:hAnsi="Times New Roman"/>
          <w:b/>
          <w:sz w:val="20"/>
          <w:szCs w:val="20"/>
          <w:lang w:val="en-CA"/>
        </w:rPr>
      </w:pPr>
    </w:p>
    <w:p w14:paraId="221F2734" w14:textId="0C5E9AB5" w:rsidR="00D01102" w:rsidRPr="00440202" w:rsidRDefault="00D01102" w:rsidP="00031B53">
      <w:pPr>
        <w:pStyle w:val="a6"/>
        <w:rPr>
          <w:lang w:val="en-CA"/>
        </w:rPr>
      </w:pPr>
      <w:r w:rsidRPr="00440202">
        <w:t xml:space="preserve">Table </w:t>
      </w:r>
      <w:r w:rsidR="000A50CE" w:rsidRPr="00440202">
        <w:fldChar w:fldCharType="begin"/>
      </w:r>
      <w:r w:rsidR="000A50CE" w:rsidRPr="00440202">
        <w:instrText xml:space="preserve"> STYLEREF 1 \s </w:instrText>
      </w:r>
      <w:r w:rsidR="000A50CE" w:rsidRPr="00440202">
        <w:fldChar w:fldCharType="separate"/>
      </w:r>
      <w:r w:rsidR="005114ED">
        <w:rPr>
          <w:noProof/>
        </w:rPr>
        <w:t>4</w:t>
      </w:r>
      <w:r w:rsidR="000A50CE" w:rsidRPr="00440202">
        <w:fldChar w:fldCharType="end"/>
      </w:r>
      <w:r w:rsidR="000A50CE" w:rsidRPr="00440202">
        <w:noBreakHyphen/>
      </w:r>
      <w:r w:rsidR="000A50CE" w:rsidRPr="00440202">
        <w:fldChar w:fldCharType="begin"/>
      </w:r>
      <w:r w:rsidR="000A50CE" w:rsidRPr="00440202">
        <w:instrText xml:space="preserve"> SEQ Table \* ARABIC \s 1 </w:instrText>
      </w:r>
      <w:r w:rsidR="000A50CE" w:rsidRPr="00440202">
        <w:fldChar w:fldCharType="separate"/>
      </w:r>
      <w:r w:rsidR="005114ED">
        <w:rPr>
          <w:noProof/>
        </w:rPr>
        <w:t>10</w:t>
      </w:r>
      <w:r w:rsidR="000A50CE" w:rsidRPr="00440202">
        <w:fldChar w:fldCharType="end"/>
      </w:r>
      <w:r w:rsidRPr="00440202">
        <w:t xml:space="preserve"> </w:t>
      </w:r>
      <w:r w:rsidR="00310127" w:rsidRPr="00440202">
        <w:rPr>
          <w:lang w:eastAsia="ja-JP"/>
        </w:rPr>
        <w:t xml:space="preserve">Description for </w:t>
      </w:r>
      <w:r w:rsidRPr="00440202">
        <w:t>csbackup_</w:t>
      </w:r>
      <w:r w:rsidR="003573F2" w:rsidRPr="00440202">
        <w:rPr>
          <w:i/>
          <w:iCs/>
        </w:rPr>
        <w:t>year-month-day-hour-minute-second</w:t>
      </w:r>
      <w:r w:rsidRPr="00440202">
        <w:t>.log</w:t>
      </w:r>
      <w:r w:rsidR="008B251B">
        <w:t xml:space="preserve"> </w:t>
      </w:r>
      <w:r w:rsidR="008B251B">
        <w:rPr>
          <w:rFonts w:hint="eastAsia"/>
          <w:sz w:val="24"/>
          <w:lang w:val="en-CA"/>
        </w:rPr>
        <w:t>/</w:t>
      </w:r>
      <w:r w:rsidR="008B251B" w:rsidRPr="008A34F6">
        <w:rPr>
          <w:rFonts w:hint="eastAsia"/>
          <w:sz w:val="24"/>
          <w:lang w:val="en-CA"/>
        </w:rPr>
        <w:t>cs</w:t>
      </w:r>
      <w:r w:rsidR="008B251B" w:rsidRPr="008A34F6">
        <w:rPr>
          <w:sz w:val="24"/>
          <w:lang w:val="en-CA"/>
        </w:rPr>
        <w:t>backup</w:t>
      </w:r>
      <w:r w:rsidR="008B251B" w:rsidRPr="008A34F6">
        <w:rPr>
          <w:rFonts w:hint="eastAsia"/>
          <w:sz w:val="24"/>
          <w:lang w:val="en-CA"/>
        </w:rPr>
        <w:t>.log</w:t>
      </w:r>
    </w:p>
    <w:tbl>
      <w:tblPr>
        <w:tblW w:w="9015" w:type="dxa"/>
        <w:tblInd w:w="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34"/>
        <w:gridCol w:w="2551"/>
        <w:gridCol w:w="5930"/>
      </w:tblGrid>
      <w:tr w:rsidR="00BA79A5" w:rsidRPr="00440202" w14:paraId="0FE00E6E" w14:textId="77777777" w:rsidTr="000C178F">
        <w:trPr>
          <w:trHeight w:val="340"/>
        </w:trPr>
        <w:tc>
          <w:tcPr>
            <w:tcW w:w="534" w:type="dxa"/>
            <w:shd w:val="clear" w:color="auto" w:fill="C0C0C0"/>
            <w:vAlign w:val="center"/>
          </w:tcPr>
          <w:p w14:paraId="6216BF86" w14:textId="75811D57" w:rsidR="00BA79A5" w:rsidRPr="00440202" w:rsidRDefault="009A4EAD" w:rsidP="00BA79A5">
            <w:pPr>
              <w:rPr>
                <w:rFonts w:ascii="Times New Roman" w:hAnsi="Times New Roman"/>
                <w:sz w:val="16"/>
                <w:szCs w:val="20"/>
              </w:rPr>
            </w:pPr>
            <w:r w:rsidRPr="00440202">
              <w:rPr>
                <w:rFonts w:ascii="Times New Roman" w:hAnsi="Times New Roman"/>
                <w:sz w:val="16"/>
                <w:szCs w:val="20"/>
              </w:rPr>
              <w:t>No.</w:t>
            </w:r>
          </w:p>
        </w:tc>
        <w:tc>
          <w:tcPr>
            <w:tcW w:w="2551" w:type="dxa"/>
            <w:shd w:val="clear" w:color="auto" w:fill="C0C0C0"/>
            <w:vAlign w:val="center"/>
          </w:tcPr>
          <w:p w14:paraId="1DBE521F" w14:textId="754F9A4C" w:rsidR="00BA79A5" w:rsidRPr="00440202" w:rsidRDefault="00BA79A5" w:rsidP="00BA79A5">
            <w:pPr>
              <w:rPr>
                <w:rFonts w:ascii="Times New Roman" w:hAnsi="Times New Roman"/>
                <w:sz w:val="16"/>
                <w:szCs w:val="20"/>
              </w:rPr>
            </w:pPr>
            <w:r w:rsidRPr="00440202">
              <w:rPr>
                <w:rFonts w:ascii="Times New Roman" w:hAnsi="Times New Roman"/>
                <w:sz w:val="16"/>
                <w:szCs w:val="20"/>
              </w:rPr>
              <w:t>Item</w:t>
            </w:r>
          </w:p>
        </w:tc>
        <w:tc>
          <w:tcPr>
            <w:tcW w:w="5930" w:type="dxa"/>
            <w:shd w:val="clear" w:color="auto" w:fill="C0C0C0"/>
            <w:vAlign w:val="center"/>
          </w:tcPr>
          <w:p w14:paraId="29612BF5" w14:textId="09DF5404" w:rsidR="00BA79A5" w:rsidRPr="00440202" w:rsidRDefault="00BA79A5" w:rsidP="00BA79A5">
            <w:pPr>
              <w:rPr>
                <w:rFonts w:ascii="Times New Roman" w:eastAsia="ＭＳ Ｐ明朝" w:hAnsi="Times New Roman"/>
                <w:sz w:val="16"/>
                <w:szCs w:val="20"/>
              </w:rPr>
            </w:pPr>
            <w:r w:rsidRPr="00440202">
              <w:rPr>
                <w:rFonts w:ascii="Times New Roman" w:hAnsi="Times New Roman"/>
                <w:sz w:val="16"/>
                <w:szCs w:val="20"/>
              </w:rPr>
              <w:t>Explanation</w:t>
            </w:r>
          </w:p>
        </w:tc>
      </w:tr>
      <w:tr w:rsidR="00A94568" w:rsidRPr="00440202" w14:paraId="64640F78" w14:textId="77777777" w:rsidTr="000C178F">
        <w:tc>
          <w:tcPr>
            <w:tcW w:w="534" w:type="dxa"/>
          </w:tcPr>
          <w:p w14:paraId="21963CD2" w14:textId="77777777" w:rsidR="00A94568" w:rsidRPr="00440202" w:rsidRDefault="00A94568" w:rsidP="00A94568">
            <w:pPr>
              <w:rPr>
                <w:rFonts w:ascii="Times New Roman" w:eastAsia="ＭＳ Ｐ明朝" w:hAnsi="Times New Roman"/>
                <w:sz w:val="16"/>
                <w:szCs w:val="20"/>
              </w:rPr>
            </w:pPr>
            <w:r w:rsidRPr="00440202">
              <w:rPr>
                <w:rFonts w:ascii="Times New Roman" w:eastAsia="ＭＳ Ｐ明朝" w:hAnsi="Times New Roman"/>
                <w:sz w:val="16"/>
                <w:szCs w:val="20"/>
              </w:rPr>
              <w:t>1</w:t>
            </w:r>
          </w:p>
        </w:tc>
        <w:tc>
          <w:tcPr>
            <w:tcW w:w="2551" w:type="dxa"/>
          </w:tcPr>
          <w:p w14:paraId="1BA81A3C" w14:textId="57A6E169" w:rsidR="00A94568" w:rsidRPr="00440202" w:rsidRDefault="00BA79A5" w:rsidP="00A94568">
            <w:pPr>
              <w:rPr>
                <w:rFonts w:ascii="Times New Roman" w:eastAsia="ＭＳ Ｐ明朝" w:hAnsi="Times New Roman"/>
                <w:sz w:val="16"/>
                <w:szCs w:val="20"/>
              </w:rPr>
            </w:pPr>
            <w:r w:rsidRPr="00440202">
              <w:rPr>
                <w:rFonts w:ascii="Times New Roman" w:eastAsia="ＭＳ Ｐ明朝" w:hAnsi="Times New Roman"/>
                <w:sz w:val="16"/>
                <w:szCs w:val="20"/>
              </w:rPr>
              <w:t>Date and Time</w:t>
            </w:r>
          </w:p>
        </w:tc>
        <w:tc>
          <w:tcPr>
            <w:tcW w:w="5930" w:type="dxa"/>
          </w:tcPr>
          <w:p w14:paraId="1B033063" w14:textId="4B53F8F3" w:rsidR="00A94568" w:rsidRPr="00440202" w:rsidRDefault="004945E2" w:rsidP="00A94568">
            <w:pPr>
              <w:rPr>
                <w:rFonts w:ascii="Times New Roman" w:eastAsia="ＭＳ Ｐ明朝" w:hAnsi="Times New Roman"/>
                <w:sz w:val="16"/>
                <w:szCs w:val="20"/>
              </w:rPr>
            </w:pPr>
            <w:r w:rsidRPr="00440202">
              <w:rPr>
                <w:rFonts w:ascii="Times New Roman" w:eastAsia="ＭＳ Ｐ明朝" w:hAnsi="Times New Roman"/>
                <w:sz w:val="16"/>
                <w:szCs w:val="20"/>
              </w:rPr>
              <w:t>yyyy/MM/dd HH:mm:ss.SSS</w:t>
            </w:r>
          </w:p>
        </w:tc>
      </w:tr>
      <w:tr w:rsidR="00A94568" w:rsidRPr="00440202" w14:paraId="6AA9A161" w14:textId="77777777" w:rsidTr="000C178F">
        <w:tc>
          <w:tcPr>
            <w:tcW w:w="534" w:type="dxa"/>
          </w:tcPr>
          <w:p w14:paraId="6DB24FB3" w14:textId="77777777" w:rsidR="00A94568" w:rsidRPr="00440202" w:rsidRDefault="00A94568" w:rsidP="00A94568">
            <w:pPr>
              <w:rPr>
                <w:rFonts w:ascii="Times New Roman" w:eastAsia="ＭＳ Ｐ明朝" w:hAnsi="Times New Roman"/>
                <w:sz w:val="16"/>
                <w:szCs w:val="20"/>
              </w:rPr>
            </w:pPr>
            <w:r w:rsidRPr="00440202">
              <w:rPr>
                <w:rFonts w:ascii="Times New Roman" w:eastAsia="ＭＳ Ｐ明朝" w:hAnsi="Times New Roman"/>
                <w:sz w:val="16"/>
                <w:szCs w:val="20"/>
              </w:rPr>
              <w:t>2</w:t>
            </w:r>
          </w:p>
        </w:tc>
        <w:tc>
          <w:tcPr>
            <w:tcW w:w="2551" w:type="dxa"/>
          </w:tcPr>
          <w:p w14:paraId="6CA86F73" w14:textId="38226FAF" w:rsidR="00A94568" w:rsidRPr="00440202" w:rsidRDefault="007033A7" w:rsidP="00A94568">
            <w:pPr>
              <w:rPr>
                <w:rFonts w:ascii="Times New Roman" w:eastAsia="ＭＳ Ｐ明朝" w:hAnsi="Times New Roman"/>
                <w:sz w:val="16"/>
                <w:szCs w:val="20"/>
              </w:rPr>
            </w:pPr>
            <w:r w:rsidRPr="00440202">
              <w:rPr>
                <w:rFonts w:ascii="Times New Roman" w:eastAsia="ＭＳ Ｐ明朝" w:hAnsi="Times New Roman"/>
                <w:sz w:val="16"/>
                <w:szCs w:val="20"/>
              </w:rPr>
              <w:t>Log level</w:t>
            </w:r>
          </w:p>
        </w:tc>
        <w:tc>
          <w:tcPr>
            <w:tcW w:w="5930" w:type="dxa"/>
          </w:tcPr>
          <w:p w14:paraId="14C87E80" w14:textId="1C234DB0" w:rsidR="00A94568" w:rsidRPr="00440202" w:rsidRDefault="00995EEB" w:rsidP="00A94568">
            <w:pPr>
              <w:rPr>
                <w:rFonts w:ascii="Times New Roman" w:eastAsia="ＭＳ Ｐ明朝" w:hAnsi="Times New Roman"/>
                <w:sz w:val="16"/>
                <w:szCs w:val="20"/>
              </w:rPr>
            </w:pPr>
            <w:r w:rsidRPr="00440202">
              <w:rPr>
                <w:rFonts w:ascii="Times New Roman" w:eastAsia="ＭＳ Ｐ明朝" w:hAnsi="Times New Roman"/>
                <w:sz w:val="16"/>
                <w:szCs w:val="20"/>
              </w:rPr>
              <w:t>Log level</w:t>
            </w:r>
            <w:r w:rsidRPr="00440202" w:rsidDel="00995EEB">
              <w:rPr>
                <w:rFonts w:ascii="Times New Roman" w:eastAsia="ＭＳ Ｐ明朝" w:hAnsi="Times New Roman"/>
                <w:sz w:val="16"/>
                <w:szCs w:val="20"/>
              </w:rPr>
              <w:t xml:space="preserve"> </w:t>
            </w:r>
            <w:r w:rsidR="00A94568" w:rsidRPr="00440202">
              <w:rPr>
                <w:rFonts w:ascii="Times New Roman" w:eastAsia="ＭＳ Ｐ明朝" w:hAnsi="Times New Roman"/>
                <w:sz w:val="16"/>
                <w:szCs w:val="20"/>
              </w:rPr>
              <w:t>(INF/WRN/ERR)</w:t>
            </w:r>
          </w:p>
        </w:tc>
      </w:tr>
      <w:tr w:rsidR="00A94568" w:rsidRPr="00440202" w14:paraId="7A50DB74" w14:textId="77777777" w:rsidTr="000C178F">
        <w:tc>
          <w:tcPr>
            <w:tcW w:w="534" w:type="dxa"/>
          </w:tcPr>
          <w:p w14:paraId="0C871C4A" w14:textId="77FCCD3C" w:rsidR="00A94568" w:rsidRPr="00440202" w:rsidRDefault="00A94568" w:rsidP="00A94568">
            <w:pPr>
              <w:rPr>
                <w:rFonts w:ascii="Times New Roman" w:eastAsia="ＭＳ Ｐ明朝" w:hAnsi="Times New Roman"/>
                <w:sz w:val="16"/>
                <w:szCs w:val="20"/>
              </w:rPr>
            </w:pPr>
            <w:r w:rsidRPr="00440202">
              <w:rPr>
                <w:rFonts w:ascii="Times New Roman" w:eastAsia="ＭＳ Ｐ明朝" w:hAnsi="Times New Roman"/>
                <w:sz w:val="16"/>
                <w:szCs w:val="20"/>
              </w:rPr>
              <w:t>3</w:t>
            </w:r>
          </w:p>
        </w:tc>
        <w:tc>
          <w:tcPr>
            <w:tcW w:w="2551" w:type="dxa"/>
          </w:tcPr>
          <w:p w14:paraId="3654FB9B" w14:textId="11682CDC" w:rsidR="00A94568" w:rsidRPr="00440202" w:rsidRDefault="007033A7" w:rsidP="00A94568">
            <w:pPr>
              <w:rPr>
                <w:rFonts w:ascii="Times New Roman" w:eastAsia="ＭＳ Ｐ明朝" w:hAnsi="Times New Roman"/>
                <w:sz w:val="16"/>
                <w:szCs w:val="20"/>
              </w:rPr>
            </w:pPr>
            <w:r w:rsidRPr="00440202">
              <w:rPr>
                <w:rFonts w:ascii="Times New Roman" w:eastAsia="ＭＳ Ｐ明朝" w:hAnsi="Times New Roman"/>
                <w:sz w:val="16"/>
                <w:szCs w:val="20"/>
              </w:rPr>
              <w:t>Message</w:t>
            </w:r>
          </w:p>
        </w:tc>
        <w:tc>
          <w:tcPr>
            <w:tcW w:w="5930" w:type="dxa"/>
          </w:tcPr>
          <w:p w14:paraId="7545300A" w14:textId="648DB82E" w:rsidR="00A94568" w:rsidRPr="00440202" w:rsidRDefault="007C2BEB" w:rsidP="00A94568">
            <w:pPr>
              <w:rPr>
                <w:rFonts w:ascii="Times New Roman" w:eastAsia="ＭＳ Ｐ明朝" w:hAnsi="Times New Roman"/>
                <w:sz w:val="16"/>
                <w:szCs w:val="20"/>
              </w:rPr>
            </w:pPr>
            <w:r w:rsidRPr="00440202">
              <w:rPr>
                <w:rFonts w:ascii="Times New Roman" w:eastAsia="ＭＳ Ｐ明朝" w:hAnsi="Times New Roman"/>
                <w:sz w:val="16"/>
                <w:szCs w:val="20"/>
              </w:rPr>
              <w:t>Message description</w:t>
            </w:r>
          </w:p>
        </w:tc>
      </w:tr>
    </w:tbl>
    <w:p w14:paraId="20EBB339" w14:textId="3E431FFF" w:rsidR="0056655D" w:rsidRPr="00440202" w:rsidRDefault="0056655D">
      <w:pPr>
        <w:widowControl/>
        <w:jc w:val="left"/>
        <w:rPr>
          <w:rFonts w:ascii="Times New Roman" w:hAnsi="Times New Roman"/>
          <w:szCs w:val="20"/>
        </w:rPr>
      </w:pPr>
    </w:p>
    <w:p w14:paraId="75451720" w14:textId="2D297757" w:rsidR="00A81343" w:rsidRPr="00440202" w:rsidRDefault="00A81343" w:rsidP="00665B2A">
      <w:pPr>
        <w:numPr>
          <w:ilvl w:val="0"/>
          <w:numId w:val="54"/>
        </w:numPr>
        <w:jc w:val="left"/>
        <w:outlineLvl w:val="4"/>
        <w:rPr>
          <w:rFonts w:ascii="Times New Roman" w:hAnsi="Times New Roman"/>
          <w:b/>
          <w:sz w:val="24"/>
          <w:szCs w:val="20"/>
        </w:rPr>
      </w:pPr>
      <w:r w:rsidRPr="00440202">
        <w:rPr>
          <w:rFonts w:ascii="Times New Roman" w:hAnsi="Times New Roman"/>
          <w:b/>
          <w:sz w:val="24"/>
          <w:szCs w:val="20"/>
          <w:lang w:val="en-CA"/>
        </w:rPr>
        <w:t>csrestore_</w:t>
      </w:r>
      <w:r w:rsidR="003573F2" w:rsidRPr="00440202">
        <w:rPr>
          <w:rFonts w:ascii="Times New Roman" w:hAnsi="Times New Roman"/>
          <w:b/>
          <w:i/>
          <w:iCs/>
          <w:sz w:val="24"/>
          <w:szCs w:val="20"/>
          <w:lang w:val="en-CA"/>
        </w:rPr>
        <w:t>year-month-day-hour-minute-second</w:t>
      </w:r>
      <w:r w:rsidRPr="00440202">
        <w:rPr>
          <w:rFonts w:ascii="Times New Roman" w:hAnsi="Times New Roman"/>
          <w:b/>
          <w:sz w:val="24"/>
          <w:szCs w:val="20"/>
          <w:lang w:val="en-CA"/>
        </w:rPr>
        <w:t>.log</w:t>
      </w:r>
    </w:p>
    <w:p w14:paraId="11B3ECB6" w14:textId="4D37375B" w:rsidR="00310127" w:rsidRPr="00440202" w:rsidRDefault="00310127" w:rsidP="00310127">
      <w:pPr>
        <w:ind w:leftChars="200" w:left="420" w:firstLineChars="100" w:firstLine="210"/>
        <w:jc w:val="left"/>
        <w:rPr>
          <w:rFonts w:ascii="Times New Roman" w:hAnsi="Times New Roman"/>
          <w:szCs w:val="20"/>
        </w:rPr>
      </w:pPr>
      <w:r w:rsidRPr="00440202">
        <w:rPr>
          <w:rFonts w:ascii="Times New Roman" w:hAnsi="Times New Roman"/>
          <w:szCs w:val="20"/>
        </w:rPr>
        <w:t xml:space="preserve">This log file </w:t>
      </w:r>
      <w:r w:rsidR="00D25454">
        <w:rPr>
          <w:rFonts w:ascii="Times New Roman" w:hAnsi="Times New Roman"/>
          <w:szCs w:val="20"/>
        </w:rPr>
        <w:t>indicates</w:t>
      </w:r>
      <w:r w:rsidRPr="00440202">
        <w:rPr>
          <w:rFonts w:ascii="Times New Roman" w:hAnsi="Times New Roman"/>
          <w:szCs w:val="20"/>
        </w:rPr>
        <w:t xml:space="preserve"> information when the csrestore command is executed.</w:t>
      </w:r>
    </w:p>
    <w:p w14:paraId="3E8CB957" w14:textId="440F7619" w:rsidR="00310127" w:rsidRPr="00440202" w:rsidRDefault="00310127" w:rsidP="00310127">
      <w:pPr>
        <w:ind w:leftChars="200" w:left="420" w:firstLineChars="100" w:firstLine="210"/>
        <w:jc w:val="left"/>
        <w:rPr>
          <w:rFonts w:ascii="Times New Roman" w:hAnsi="Times New Roman"/>
          <w:szCs w:val="20"/>
        </w:rPr>
      </w:pPr>
      <w:r w:rsidRPr="00440202">
        <w:rPr>
          <w:rFonts w:ascii="Times New Roman" w:hAnsi="Times New Roman"/>
          <w:szCs w:val="20"/>
        </w:rPr>
        <w:t xml:space="preserve">Refer to </w:t>
      </w:r>
      <w:r w:rsidRPr="00440202">
        <w:rPr>
          <w:rFonts w:ascii="Times New Roman" w:hAnsi="Times New Roman"/>
          <w:szCs w:val="20"/>
        </w:rPr>
        <w:fldChar w:fldCharType="begin"/>
      </w:r>
      <w:r w:rsidRPr="00440202">
        <w:rPr>
          <w:rFonts w:ascii="Times New Roman" w:hAnsi="Times New Roman"/>
          <w:szCs w:val="20"/>
        </w:rPr>
        <w:instrText xml:space="preserve"> REF _Ref21528989 \n \h </w:instrText>
      </w:r>
      <w:r w:rsidR="005B0328" w:rsidRPr="00440202">
        <w:rPr>
          <w:rFonts w:ascii="Times New Roman" w:hAnsi="Times New Roman"/>
          <w:szCs w:val="20"/>
        </w:rPr>
        <w:instrText xml:space="preserve"> \* MERGEFORMAT </w:instrText>
      </w:r>
      <w:r w:rsidRPr="00440202">
        <w:rPr>
          <w:rFonts w:ascii="Times New Roman" w:hAnsi="Times New Roman"/>
          <w:szCs w:val="20"/>
        </w:rPr>
      </w:r>
      <w:r w:rsidRPr="00440202">
        <w:rPr>
          <w:rFonts w:ascii="Times New Roman" w:hAnsi="Times New Roman"/>
          <w:szCs w:val="20"/>
        </w:rPr>
        <w:fldChar w:fldCharType="separate"/>
      </w:r>
      <w:r w:rsidR="00BF65A4">
        <w:rPr>
          <w:rFonts w:ascii="Times New Roman" w:hAnsi="Times New Roman"/>
          <w:szCs w:val="20"/>
        </w:rPr>
        <w:t>(2)</w:t>
      </w:r>
      <w:r w:rsidRPr="00440202">
        <w:rPr>
          <w:rFonts w:ascii="Times New Roman" w:hAnsi="Times New Roman"/>
          <w:szCs w:val="20"/>
        </w:rPr>
        <w:fldChar w:fldCharType="end"/>
      </w:r>
      <w:r w:rsidRPr="00440202">
        <w:rPr>
          <w:rFonts w:ascii="Times New Roman" w:hAnsi="Times New Roman"/>
          <w:szCs w:val="20"/>
        </w:rPr>
        <w:t xml:space="preserve"> for output format and description.</w:t>
      </w:r>
    </w:p>
    <w:p w14:paraId="098F9005" w14:textId="77777777" w:rsidR="00A81343" w:rsidRPr="00440202" w:rsidRDefault="00A81343" w:rsidP="00A81343">
      <w:pPr>
        <w:jc w:val="left"/>
        <w:rPr>
          <w:rFonts w:ascii="Times New Roman" w:hAnsi="Times New Roman"/>
          <w:szCs w:val="20"/>
        </w:rPr>
      </w:pPr>
    </w:p>
    <w:p w14:paraId="626DD55E" w14:textId="77777777" w:rsidR="00FE5C27" w:rsidRPr="00440202" w:rsidRDefault="000B646D" w:rsidP="00C93F33">
      <w:pPr>
        <w:ind w:firstLine="630"/>
        <w:jc w:val="left"/>
        <w:rPr>
          <w:rFonts w:ascii="Times New Roman" w:hAnsi="Times New Roman"/>
          <w:szCs w:val="20"/>
        </w:rPr>
      </w:pPr>
      <w:r w:rsidRPr="00440202">
        <w:rPr>
          <w:rFonts w:ascii="Times New Roman" w:hAnsi="Times New Roman"/>
          <w:szCs w:val="20"/>
        </w:rPr>
        <w:t xml:space="preserve">File location: </w:t>
      </w:r>
      <w:r w:rsidR="00365E64" w:rsidRPr="00440202">
        <w:rPr>
          <w:rFonts w:ascii="Times New Roman" w:hAnsi="Times New Roman"/>
          <w:i/>
          <w:iCs/>
          <w:szCs w:val="20"/>
        </w:rPr>
        <w:t>&lt;log-directory&gt;</w:t>
      </w:r>
      <w:r w:rsidR="00A81343" w:rsidRPr="00440202">
        <w:rPr>
          <w:rFonts w:ascii="Times New Roman" w:hAnsi="Times New Roman"/>
          <w:szCs w:val="20"/>
        </w:rPr>
        <w:t>/utility/</w:t>
      </w:r>
      <w:r w:rsidR="00A17C1A" w:rsidRPr="00440202">
        <w:rPr>
          <w:rFonts w:ascii="Times New Roman" w:hAnsi="Times New Roman"/>
          <w:szCs w:val="20"/>
        </w:rPr>
        <w:t>csrestore</w:t>
      </w:r>
      <w:r w:rsidR="00A81343" w:rsidRPr="00440202">
        <w:rPr>
          <w:rFonts w:ascii="Times New Roman" w:hAnsi="Times New Roman"/>
          <w:szCs w:val="20"/>
        </w:rPr>
        <w:t>_</w:t>
      </w:r>
      <w:r w:rsidR="003573F2" w:rsidRPr="00440202">
        <w:rPr>
          <w:rFonts w:ascii="Times New Roman" w:hAnsi="Times New Roman"/>
          <w:i/>
          <w:iCs/>
          <w:szCs w:val="20"/>
        </w:rPr>
        <w:t>year-month-day-hour-minute-second</w:t>
      </w:r>
      <w:r w:rsidR="00A81343" w:rsidRPr="00440202">
        <w:rPr>
          <w:rFonts w:ascii="Times New Roman" w:hAnsi="Times New Roman"/>
          <w:szCs w:val="20"/>
        </w:rPr>
        <w:t>.log</w:t>
      </w:r>
    </w:p>
    <w:p w14:paraId="0F6AA8C2" w14:textId="17BDABA0" w:rsidR="00C93F33" w:rsidRPr="00440202" w:rsidRDefault="00C93F33" w:rsidP="00C93F33">
      <w:pPr>
        <w:ind w:firstLine="630"/>
        <w:jc w:val="left"/>
        <w:rPr>
          <w:rFonts w:ascii="Times New Roman" w:hAnsi="Times New Roman"/>
          <w:szCs w:val="20"/>
        </w:rPr>
      </w:pPr>
      <w:r w:rsidRPr="00440202">
        <w:rPr>
          <w:rFonts w:ascii="Times New Roman" w:hAnsi="Times New Roman"/>
          <w:szCs w:val="20"/>
        </w:rPr>
        <w:t>Examples:</w:t>
      </w:r>
    </w:p>
    <w:p w14:paraId="09D8C424" w14:textId="5A53786C" w:rsidR="00C93F33" w:rsidRPr="00440202" w:rsidRDefault="00C93F33" w:rsidP="00C93F33">
      <w:pPr>
        <w:ind w:left="420" w:firstLineChars="400" w:firstLine="840"/>
        <w:jc w:val="left"/>
        <w:rPr>
          <w:rFonts w:ascii="Times New Roman" w:hAnsi="Times New Roman"/>
          <w:szCs w:val="20"/>
        </w:rPr>
      </w:pPr>
      <w:r w:rsidRPr="00440202">
        <w:rPr>
          <w:rFonts w:ascii="Times New Roman" w:hAnsi="Times New Roman"/>
          <w:szCs w:val="20"/>
        </w:rPr>
        <w:t>[</w:t>
      </w:r>
      <w:r w:rsidR="00AE7DFA">
        <w:rPr>
          <w:rFonts w:ascii="Times New Roman" w:hAnsi="Times New Roman"/>
        </w:rPr>
        <w:t>Hitachi</w:t>
      </w:r>
      <w:r w:rsidRPr="00440202">
        <w:rPr>
          <w:rFonts w:ascii="Times New Roman" w:hAnsi="Times New Roman"/>
          <w:szCs w:val="20"/>
        </w:rPr>
        <w:t xml:space="preserve"> Edition] [Linux]</w:t>
      </w:r>
      <w:r w:rsidRPr="00440202">
        <w:rPr>
          <w:rFonts w:ascii="Times New Roman" w:hAnsi="Times New Roman"/>
        </w:rPr>
        <w:t xml:space="preserve"> </w:t>
      </w:r>
      <w:r w:rsidRPr="00440202">
        <w:rPr>
          <w:rFonts w:ascii="Times New Roman" w:hAnsi="Times New Roman"/>
          <w:szCs w:val="20"/>
        </w:rPr>
        <w:t>/var/log/hitachi/CommonService/utility/csrestore_2019-10-09-16-43-24.log</w:t>
      </w:r>
    </w:p>
    <w:p w14:paraId="1ED5DC6F" w14:textId="7E9E866D" w:rsidR="00C93F33" w:rsidRPr="00440202" w:rsidRDefault="00C93F33" w:rsidP="00FE5C27">
      <w:pPr>
        <w:ind w:left="420" w:firstLineChars="400" w:firstLine="840"/>
        <w:jc w:val="left"/>
        <w:rPr>
          <w:rFonts w:ascii="Times New Roman" w:hAnsi="Times New Roman"/>
          <w:szCs w:val="20"/>
          <w:lang w:val="en-CA"/>
        </w:rPr>
      </w:pPr>
      <w:r w:rsidRPr="00440202">
        <w:rPr>
          <w:rFonts w:ascii="Times New Roman" w:hAnsi="Times New Roman"/>
          <w:szCs w:val="20"/>
        </w:rPr>
        <w:t>[HPE Edition]</w:t>
      </w:r>
      <w:r w:rsidRPr="00440202">
        <w:rPr>
          <w:rFonts w:ascii="Times New Roman" w:hAnsi="Times New Roman"/>
        </w:rPr>
        <w:t xml:space="preserve"> </w:t>
      </w:r>
      <w:r w:rsidRPr="00440202">
        <w:rPr>
          <w:rFonts w:ascii="Times New Roman" w:hAnsi="Times New Roman"/>
          <w:szCs w:val="20"/>
        </w:rPr>
        <w:t>[Linux]</w:t>
      </w:r>
      <w:r w:rsidRPr="00440202">
        <w:rPr>
          <w:rFonts w:ascii="Times New Roman" w:hAnsi="Times New Roman"/>
        </w:rPr>
        <w:t xml:space="preserve"> </w:t>
      </w:r>
      <w:r w:rsidRPr="00440202">
        <w:rPr>
          <w:rFonts w:ascii="Times New Roman" w:hAnsi="Times New Roman"/>
          <w:szCs w:val="20"/>
        </w:rPr>
        <w:t>/var/log/CVXPAE/CommonService/utility/csrestore_2019-10-09-16-43-24.log</w:t>
      </w:r>
    </w:p>
    <w:p w14:paraId="357E5915" w14:textId="208E8981" w:rsidR="0034188D" w:rsidRPr="00440202" w:rsidRDefault="0034188D" w:rsidP="0034188D">
      <w:pPr>
        <w:rPr>
          <w:rFonts w:ascii="Times New Roman" w:hAnsi="Times New Roman"/>
          <w:szCs w:val="20"/>
        </w:rPr>
      </w:pPr>
    </w:p>
    <w:p w14:paraId="1FE3B112" w14:textId="7010730A" w:rsidR="001D685D" w:rsidRPr="00440202" w:rsidRDefault="001D685D" w:rsidP="00665B2A">
      <w:pPr>
        <w:numPr>
          <w:ilvl w:val="0"/>
          <w:numId w:val="54"/>
        </w:numPr>
        <w:jc w:val="left"/>
        <w:outlineLvl w:val="4"/>
        <w:rPr>
          <w:rFonts w:ascii="Times New Roman" w:hAnsi="Times New Roman"/>
          <w:b/>
          <w:sz w:val="24"/>
          <w:szCs w:val="20"/>
        </w:rPr>
      </w:pPr>
      <w:r w:rsidRPr="00440202">
        <w:rPr>
          <w:rFonts w:ascii="Times New Roman" w:hAnsi="Times New Roman"/>
          <w:b/>
          <w:sz w:val="24"/>
          <w:szCs w:val="20"/>
          <w:lang w:val="en-CA"/>
        </w:rPr>
        <w:t>csgetras.log</w:t>
      </w:r>
    </w:p>
    <w:p w14:paraId="12C3106D" w14:textId="4F3FAEC9" w:rsidR="00FC0FDC" w:rsidRPr="00440202" w:rsidRDefault="00FC0FDC" w:rsidP="00FC0FDC">
      <w:pPr>
        <w:ind w:leftChars="200" w:left="420" w:firstLineChars="100" w:firstLine="210"/>
        <w:jc w:val="left"/>
        <w:rPr>
          <w:rFonts w:ascii="Times New Roman" w:hAnsi="Times New Roman"/>
          <w:szCs w:val="20"/>
        </w:rPr>
      </w:pPr>
      <w:r w:rsidRPr="00440202">
        <w:rPr>
          <w:rFonts w:ascii="Times New Roman" w:hAnsi="Times New Roman"/>
          <w:szCs w:val="20"/>
        </w:rPr>
        <w:t xml:space="preserve">This log file </w:t>
      </w:r>
      <w:r w:rsidR="00D25454">
        <w:rPr>
          <w:rFonts w:ascii="Times New Roman" w:hAnsi="Times New Roman"/>
          <w:szCs w:val="20"/>
        </w:rPr>
        <w:t>indicates</w:t>
      </w:r>
      <w:r w:rsidRPr="00440202">
        <w:rPr>
          <w:rFonts w:ascii="Times New Roman" w:hAnsi="Times New Roman"/>
          <w:szCs w:val="20"/>
        </w:rPr>
        <w:t xml:space="preserve"> information when the csgetras command is executed.</w:t>
      </w:r>
    </w:p>
    <w:p w14:paraId="6059EA61" w14:textId="4B062D89" w:rsidR="00FC0FDC" w:rsidRPr="00440202" w:rsidRDefault="00FC0FDC" w:rsidP="00FC0FDC">
      <w:pPr>
        <w:ind w:leftChars="200" w:left="420" w:firstLineChars="100" w:firstLine="210"/>
        <w:jc w:val="left"/>
        <w:rPr>
          <w:rFonts w:ascii="Times New Roman" w:hAnsi="Times New Roman"/>
          <w:szCs w:val="20"/>
        </w:rPr>
      </w:pPr>
      <w:r w:rsidRPr="00440202">
        <w:rPr>
          <w:rFonts w:ascii="Times New Roman" w:hAnsi="Times New Roman"/>
          <w:szCs w:val="20"/>
        </w:rPr>
        <w:t>Refer to</w:t>
      </w:r>
      <w:r w:rsidRPr="00440202" w:rsidDel="00C50D09">
        <w:rPr>
          <w:rFonts w:ascii="Times New Roman" w:hAnsi="Times New Roman"/>
          <w:szCs w:val="20"/>
        </w:rPr>
        <w:t xml:space="preserve"> </w:t>
      </w:r>
      <w:r w:rsidRPr="00440202">
        <w:rPr>
          <w:rFonts w:ascii="Times New Roman" w:hAnsi="Times New Roman"/>
          <w:szCs w:val="20"/>
        </w:rPr>
        <w:fldChar w:fldCharType="begin"/>
      </w:r>
      <w:r w:rsidRPr="00440202">
        <w:rPr>
          <w:rFonts w:ascii="Times New Roman" w:hAnsi="Times New Roman"/>
          <w:szCs w:val="20"/>
        </w:rPr>
        <w:instrText xml:space="preserve"> REF _Ref21528989 \n \h </w:instrText>
      </w:r>
      <w:r w:rsidR="005B0328" w:rsidRPr="00440202">
        <w:rPr>
          <w:rFonts w:ascii="Times New Roman" w:hAnsi="Times New Roman"/>
          <w:szCs w:val="20"/>
        </w:rPr>
        <w:instrText xml:space="preserve"> \* MERGEFORMAT </w:instrText>
      </w:r>
      <w:r w:rsidRPr="00440202">
        <w:rPr>
          <w:rFonts w:ascii="Times New Roman" w:hAnsi="Times New Roman"/>
          <w:szCs w:val="20"/>
        </w:rPr>
      </w:r>
      <w:r w:rsidRPr="00440202">
        <w:rPr>
          <w:rFonts w:ascii="Times New Roman" w:hAnsi="Times New Roman"/>
          <w:szCs w:val="20"/>
        </w:rPr>
        <w:fldChar w:fldCharType="separate"/>
      </w:r>
      <w:r w:rsidR="00BF65A4">
        <w:rPr>
          <w:rFonts w:ascii="Times New Roman" w:hAnsi="Times New Roman"/>
          <w:szCs w:val="20"/>
        </w:rPr>
        <w:t>(2)</w:t>
      </w:r>
      <w:r w:rsidRPr="00440202">
        <w:rPr>
          <w:rFonts w:ascii="Times New Roman" w:hAnsi="Times New Roman"/>
          <w:szCs w:val="20"/>
        </w:rPr>
        <w:fldChar w:fldCharType="end"/>
      </w:r>
      <w:r w:rsidRPr="00440202">
        <w:rPr>
          <w:rFonts w:ascii="Times New Roman" w:hAnsi="Times New Roman"/>
          <w:szCs w:val="20"/>
        </w:rPr>
        <w:t xml:space="preserve"> for the output format and description.</w:t>
      </w:r>
    </w:p>
    <w:p w14:paraId="36ED2E97" w14:textId="77777777" w:rsidR="001D685D" w:rsidRPr="00440202" w:rsidRDefault="001D685D" w:rsidP="001D685D">
      <w:pPr>
        <w:jc w:val="left"/>
        <w:rPr>
          <w:rFonts w:ascii="Times New Roman" w:hAnsi="Times New Roman"/>
          <w:szCs w:val="20"/>
        </w:rPr>
      </w:pPr>
    </w:p>
    <w:p w14:paraId="2619513A" w14:textId="64F3DCFF" w:rsidR="002F7CE4" w:rsidRPr="00440202" w:rsidRDefault="000B646D" w:rsidP="00FE5C27">
      <w:pPr>
        <w:ind w:firstLine="630"/>
        <w:jc w:val="left"/>
        <w:rPr>
          <w:rFonts w:ascii="Times New Roman" w:hAnsi="Times New Roman"/>
          <w:szCs w:val="20"/>
        </w:rPr>
      </w:pPr>
      <w:r w:rsidRPr="00440202">
        <w:rPr>
          <w:rFonts w:ascii="Times New Roman" w:hAnsi="Times New Roman"/>
          <w:szCs w:val="20"/>
        </w:rPr>
        <w:t xml:space="preserve">File location: </w:t>
      </w:r>
      <w:r w:rsidR="00E30484" w:rsidRPr="00440202">
        <w:rPr>
          <w:rFonts w:ascii="Times New Roman" w:hAnsi="Times New Roman"/>
          <w:i/>
          <w:iCs/>
          <w:szCs w:val="20"/>
        </w:rPr>
        <w:t>&lt;directory-specified-in-dir-option-of-csgetras-command&gt;</w:t>
      </w:r>
      <w:r w:rsidR="001D685D" w:rsidRPr="00440202">
        <w:rPr>
          <w:rFonts w:ascii="Times New Roman" w:hAnsi="Times New Roman"/>
          <w:i/>
          <w:iCs/>
          <w:szCs w:val="20"/>
        </w:rPr>
        <w:t>/</w:t>
      </w:r>
      <w:r w:rsidR="00304E47" w:rsidRPr="00440202">
        <w:rPr>
          <w:rFonts w:ascii="Times New Roman" w:hAnsi="Times New Roman"/>
          <w:szCs w:val="20"/>
        </w:rPr>
        <w:t>csgetras.log</w:t>
      </w:r>
    </w:p>
    <w:p w14:paraId="06377FEC" w14:textId="1ECCD2B3" w:rsidR="00FE5C27" w:rsidRDefault="00FE5C27" w:rsidP="00FE5C27">
      <w:pPr>
        <w:ind w:firstLine="630"/>
        <w:jc w:val="left"/>
        <w:rPr>
          <w:rFonts w:ascii="Times New Roman" w:hAnsi="Times New Roman"/>
          <w:szCs w:val="20"/>
        </w:rPr>
      </w:pPr>
    </w:p>
    <w:p w14:paraId="6C17E111" w14:textId="443B2C90" w:rsidR="009D2A21" w:rsidRPr="00440202" w:rsidRDefault="009D2A21" w:rsidP="009D2A21">
      <w:pPr>
        <w:numPr>
          <w:ilvl w:val="0"/>
          <w:numId w:val="54"/>
        </w:numPr>
        <w:jc w:val="left"/>
        <w:outlineLvl w:val="4"/>
        <w:rPr>
          <w:rFonts w:ascii="Times New Roman" w:hAnsi="Times New Roman"/>
          <w:b/>
          <w:sz w:val="24"/>
          <w:szCs w:val="20"/>
        </w:rPr>
      </w:pPr>
      <w:bookmarkStart w:id="82" w:name="_Ref125551128"/>
      <w:r w:rsidRPr="009D2A21">
        <w:rPr>
          <w:rFonts w:ascii="Times New Roman" w:hAnsi="Times New Roman"/>
          <w:b/>
          <w:sz w:val="24"/>
          <w:szCs w:val="20"/>
          <w:lang w:val="en-CA"/>
        </w:rPr>
        <w:t>cssslsetup</w:t>
      </w:r>
      <w:r w:rsidRPr="00440202">
        <w:rPr>
          <w:rFonts w:ascii="Times New Roman" w:hAnsi="Times New Roman"/>
          <w:b/>
          <w:sz w:val="24"/>
          <w:szCs w:val="20"/>
          <w:lang w:val="en-CA"/>
        </w:rPr>
        <w:t>_</w:t>
      </w:r>
      <w:r w:rsidRPr="00440202">
        <w:rPr>
          <w:rFonts w:ascii="Times New Roman" w:hAnsi="Times New Roman"/>
          <w:b/>
          <w:i/>
          <w:iCs/>
          <w:sz w:val="24"/>
          <w:szCs w:val="20"/>
          <w:lang w:val="en-CA"/>
        </w:rPr>
        <w:t>year-month-day-hour-minute-second</w:t>
      </w:r>
      <w:r w:rsidRPr="00440202">
        <w:rPr>
          <w:rFonts w:ascii="Times New Roman" w:hAnsi="Times New Roman"/>
          <w:b/>
          <w:sz w:val="24"/>
          <w:szCs w:val="20"/>
          <w:lang w:val="en-CA"/>
        </w:rPr>
        <w:t>.log</w:t>
      </w:r>
      <w:bookmarkEnd w:id="82"/>
    </w:p>
    <w:p w14:paraId="6B222902" w14:textId="6155DB2D" w:rsidR="009D2A21" w:rsidRPr="00440202" w:rsidRDefault="009D2A21" w:rsidP="009D2A21">
      <w:pPr>
        <w:ind w:leftChars="200" w:left="420" w:firstLineChars="100" w:firstLine="210"/>
        <w:jc w:val="left"/>
        <w:rPr>
          <w:rFonts w:ascii="Times New Roman" w:hAnsi="Times New Roman"/>
          <w:szCs w:val="20"/>
        </w:rPr>
      </w:pPr>
      <w:r w:rsidRPr="00440202">
        <w:rPr>
          <w:rFonts w:ascii="Times New Roman" w:hAnsi="Times New Roman"/>
          <w:szCs w:val="20"/>
        </w:rPr>
        <w:t xml:space="preserve">This log file </w:t>
      </w:r>
      <w:r>
        <w:rPr>
          <w:rFonts w:ascii="Times New Roman" w:hAnsi="Times New Roman"/>
          <w:szCs w:val="20"/>
        </w:rPr>
        <w:t>indicates</w:t>
      </w:r>
      <w:r w:rsidRPr="00440202">
        <w:rPr>
          <w:rFonts w:ascii="Times New Roman" w:hAnsi="Times New Roman"/>
          <w:szCs w:val="20"/>
        </w:rPr>
        <w:t xml:space="preserve"> information when the cs</w:t>
      </w:r>
      <w:r w:rsidR="009B7F33">
        <w:rPr>
          <w:rFonts w:ascii="Times New Roman" w:hAnsi="Times New Roman"/>
          <w:szCs w:val="20"/>
        </w:rPr>
        <w:t>sslsetup</w:t>
      </w:r>
      <w:r w:rsidRPr="00440202">
        <w:rPr>
          <w:rFonts w:ascii="Times New Roman" w:hAnsi="Times New Roman"/>
          <w:szCs w:val="20"/>
        </w:rPr>
        <w:t xml:space="preserve"> command is executed.</w:t>
      </w:r>
    </w:p>
    <w:p w14:paraId="188C17DB" w14:textId="77777777" w:rsidR="009D2A21" w:rsidRPr="00440202" w:rsidRDefault="009D2A21" w:rsidP="009D2A21">
      <w:pPr>
        <w:ind w:leftChars="200" w:left="420" w:firstLineChars="100" w:firstLine="210"/>
        <w:jc w:val="left"/>
        <w:rPr>
          <w:rFonts w:ascii="Times New Roman" w:hAnsi="Times New Roman"/>
          <w:szCs w:val="20"/>
        </w:rPr>
      </w:pPr>
      <w:r w:rsidRPr="00440202">
        <w:rPr>
          <w:rFonts w:ascii="Times New Roman" w:hAnsi="Times New Roman"/>
          <w:szCs w:val="20"/>
        </w:rPr>
        <w:t xml:space="preserve">Refer to </w:t>
      </w:r>
      <w:r w:rsidRPr="00440202">
        <w:rPr>
          <w:rFonts w:ascii="Times New Roman" w:hAnsi="Times New Roman"/>
          <w:szCs w:val="20"/>
        </w:rPr>
        <w:fldChar w:fldCharType="begin"/>
      </w:r>
      <w:r w:rsidRPr="00440202">
        <w:rPr>
          <w:rFonts w:ascii="Times New Roman" w:hAnsi="Times New Roman"/>
          <w:szCs w:val="20"/>
        </w:rPr>
        <w:instrText xml:space="preserve"> REF _Ref21528989 \n \h  \* MERGEFORMAT </w:instrText>
      </w:r>
      <w:r w:rsidRPr="00440202">
        <w:rPr>
          <w:rFonts w:ascii="Times New Roman" w:hAnsi="Times New Roman"/>
          <w:szCs w:val="20"/>
        </w:rPr>
      </w:r>
      <w:r w:rsidRPr="00440202">
        <w:rPr>
          <w:rFonts w:ascii="Times New Roman" w:hAnsi="Times New Roman"/>
          <w:szCs w:val="20"/>
        </w:rPr>
        <w:fldChar w:fldCharType="separate"/>
      </w:r>
      <w:r>
        <w:rPr>
          <w:rFonts w:ascii="Times New Roman" w:hAnsi="Times New Roman"/>
          <w:szCs w:val="20"/>
        </w:rPr>
        <w:t>(2)</w:t>
      </w:r>
      <w:r w:rsidRPr="00440202">
        <w:rPr>
          <w:rFonts w:ascii="Times New Roman" w:hAnsi="Times New Roman"/>
          <w:szCs w:val="20"/>
        </w:rPr>
        <w:fldChar w:fldCharType="end"/>
      </w:r>
      <w:r w:rsidRPr="00440202">
        <w:rPr>
          <w:rFonts w:ascii="Times New Roman" w:hAnsi="Times New Roman"/>
          <w:szCs w:val="20"/>
        </w:rPr>
        <w:t xml:space="preserve"> for output format and description.</w:t>
      </w:r>
    </w:p>
    <w:p w14:paraId="517BF636" w14:textId="77777777" w:rsidR="009D2A21" w:rsidRPr="00440202" w:rsidRDefault="009D2A21" w:rsidP="009D2A21">
      <w:pPr>
        <w:jc w:val="left"/>
        <w:rPr>
          <w:rFonts w:ascii="Times New Roman" w:hAnsi="Times New Roman"/>
          <w:szCs w:val="20"/>
        </w:rPr>
      </w:pPr>
    </w:p>
    <w:p w14:paraId="1BA164AA" w14:textId="0DD80AEB" w:rsidR="009D2A21" w:rsidRPr="00440202" w:rsidRDefault="009D2A21" w:rsidP="009D2A21">
      <w:pPr>
        <w:ind w:firstLine="630"/>
        <w:jc w:val="left"/>
        <w:rPr>
          <w:rFonts w:ascii="Times New Roman" w:hAnsi="Times New Roman"/>
          <w:szCs w:val="20"/>
        </w:rPr>
      </w:pPr>
      <w:r w:rsidRPr="00440202">
        <w:rPr>
          <w:rFonts w:ascii="Times New Roman" w:hAnsi="Times New Roman"/>
          <w:szCs w:val="20"/>
        </w:rPr>
        <w:t xml:space="preserve">File location: </w:t>
      </w:r>
      <w:r w:rsidRPr="00440202">
        <w:rPr>
          <w:rFonts w:ascii="Times New Roman" w:hAnsi="Times New Roman"/>
          <w:i/>
          <w:iCs/>
          <w:szCs w:val="20"/>
        </w:rPr>
        <w:t>&lt;log-directory&gt;</w:t>
      </w:r>
      <w:r w:rsidRPr="00440202">
        <w:rPr>
          <w:rFonts w:ascii="Times New Roman" w:hAnsi="Times New Roman"/>
          <w:szCs w:val="20"/>
        </w:rPr>
        <w:t>/utility/</w:t>
      </w:r>
      <w:r w:rsidRPr="009D2A21">
        <w:rPr>
          <w:rFonts w:ascii="Times New Roman" w:hAnsi="Times New Roman"/>
          <w:szCs w:val="20"/>
        </w:rPr>
        <w:t>cssslsetup_</w:t>
      </w:r>
      <w:r w:rsidRPr="009D2A21">
        <w:rPr>
          <w:rFonts w:ascii="Times New Roman" w:hAnsi="Times New Roman"/>
          <w:i/>
          <w:iCs/>
          <w:szCs w:val="20"/>
        </w:rPr>
        <w:t>year-month-day-hour-minute-second</w:t>
      </w:r>
      <w:r w:rsidRPr="009D2A21">
        <w:rPr>
          <w:rFonts w:ascii="Times New Roman" w:hAnsi="Times New Roman"/>
          <w:szCs w:val="20"/>
        </w:rPr>
        <w:t>.log</w:t>
      </w:r>
    </w:p>
    <w:p w14:paraId="199F8894" w14:textId="77777777" w:rsidR="009D2A21" w:rsidRPr="00440202" w:rsidRDefault="009D2A21" w:rsidP="009D2A21">
      <w:pPr>
        <w:ind w:firstLine="630"/>
        <w:jc w:val="left"/>
        <w:rPr>
          <w:rFonts w:ascii="Times New Roman" w:hAnsi="Times New Roman"/>
          <w:szCs w:val="20"/>
        </w:rPr>
      </w:pPr>
      <w:r w:rsidRPr="00440202">
        <w:rPr>
          <w:rFonts w:ascii="Times New Roman" w:hAnsi="Times New Roman"/>
          <w:szCs w:val="20"/>
        </w:rPr>
        <w:t>Examples:</w:t>
      </w:r>
    </w:p>
    <w:p w14:paraId="18475FCC" w14:textId="718387B7" w:rsidR="009D2A21" w:rsidRPr="00440202" w:rsidRDefault="009D2A21" w:rsidP="009D2A21">
      <w:pPr>
        <w:ind w:left="420" w:firstLineChars="400" w:firstLine="840"/>
        <w:jc w:val="left"/>
        <w:rPr>
          <w:rFonts w:ascii="Times New Roman" w:hAnsi="Times New Roman"/>
          <w:szCs w:val="20"/>
        </w:rPr>
      </w:pPr>
      <w:r w:rsidRPr="00440202">
        <w:rPr>
          <w:rFonts w:ascii="Times New Roman" w:hAnsi="Times New Roman"/>
          <w:szCs w:val="20"/>
        </w:rPr>
        <w:t>[</w:t>
      </w:r>
      <w:r>
        <w:rPr>
          <w:rFonts w:ascii="Times New Roman" w:hAnsi="Times New Roman"/>
        </w:rPr>
        <w:t>Hitachi</w:t>
      </w:r>
      <w:r w:rsidRPr="00440202">
        <w:rPr>
          <w:rFonts w:ascii="Times New Roman" w:hAnsi="Times New Roman"/>
          <w:szCs w:val="20"/>
        </w:rPr>
        <w:t xml:space="preserve"> Edition] [Linux]</w:t>
      </w:r>
      <w:r w:rsidRPr="00440202">
        <w:rPr>
          <w:rFonts w:ascii="Times New Roman" w:hAnsi="Times New Roman"/>
        </w:rPr>
        <w:t xml:space="preserve"> </w:t>
      </w:r>
      <w:r w:rsidRPr="00440202">
        <w:rPr>
          <w:rFonts w:ascii="Times New Roman" w:hAnsi="Times New Roman"/>
          <w:szCs w:val="20"/>
        </w:rPr>
        <w:t>/var/log/hitachi/CommonService/utility/</w:t>
      </w:r>
      <w:r w:rsidR="007C3C43" w:rsidRPr="006E682E">
        <w:rPr>
          <w:rFonts w:hint="eastAsia"/>
          <w:szCs w:val="20"/>
        </w:rPr>
        <w:t>cssslsetup</w:t>
      </w:r>
      <w:r w:rsidR="007C3C43" w:rsidRPr="008A34F6">
        <w:rPr>
          <w:rFonts w:asciiTheme="minorHAnsi" w:hAnsiTheme="minorHAnsi"/>
          <w:szCs w:val="20"/>
        </w:rPr>
        <w:t>_20</w:t>
      </w:r>
      <w:r w:rsidR="007C3C43">
        <w:rPr>
          <w:rFonts w:asciiTheme="minorHAnsi" w:hAnsiTheme="minorHAnsi"/>
          <w:szCs w:val="20"/>
        </w:rPr>
        <w:t>20</w:t>
      </w:r>
      <w:r w:rsidR="007C3C43" w:rsidRPr="008A34F6">
        <w:rPr>
          <w:rFonts w:asciiTheme="minorHAnsi" w:hAnsiTheme="minorHAnsi"/>
          <w:szCs w:val="20"/>
        </w:rPr>
        <w:t>-</w:t>
      </w:r>
      <w:r w:rsidR="007C3C43">
        <w:rPr>
          <w:rFonts w:asciiTheme="minorHAnsi" w:hAnsiTheme="minorHAnsi"/>
          <w:szCs w:val="20"/>
        </w:rPr>
        <w:t>09</w:t>
      </w:r>
      <w:r w:rsidR="007C3C43" w:rsidRPr="008A34F6">
        <w:rPr>
          <w:rFonts w:asciiTheme="minorHAnsi" w:hAnsiTheme="minorHAnsi"/>
          <w:szCs w:val="20"/>
        </w:rPr>
        <w:t>-</w:t>
      </w:r>
      <w:r w:rsidR="007C3C43">
        <w:rPr>
          <w:rFonts w:asciiTheme="minorHAnsi" w:hAnsiTheme="minorHAnsi"/>
          <w:szCs w:val="20"/>
        </w:rPr>
        <w:t>2</w:t>
      </w:r>
      <w:r w:rsidR="007C3C43" w:rsidRPr="008A34F6">
        <w:rPr>
          <w:rFonts w:asciiTheme="minorHAnsi" w:hAnsiTheme="minorHAnsi"/>
          <w:szCs w:val="20"/>
        </w:rPr>
        <w:t>9-1</w:t>
      </w:r>
      <w:r w:rsidR="007C3C43">
        <w:rPr>
          <w:rFonts w:asciiTheme="minorHAnsi" w:hAnsiTheme="minorHAnsi"/>
          <w:szCs w:val="20"/>
        </w:rPr>
        <w:t>9</w:t>
      </w:r>
      <w:r w:rsidR="007C3C43" w:rsidRPr="008A34F6">
        <w:rPr>
          <w:rFonts w:asciiTheme="minorHAnsi" w:hAnsiTheme="minorHAnsi"/>
          <w:szCs w:val="20"/>
        </w:rPr>
        <w:t>-</w:t>
      </w:r>
      <w:r w:rsidR="007C3C43">
        <w:rPr>
          <w:rFonts w:asciiTheme="minorHAnsi" w:hAnsiTheme="minorHAnsi"/>
          <w:szCs w:val="20"/>
        </w:rPr>
        <w:t>55</w:t>
      </w:r>
      <w:r w:rsidR="007C3C43" w:rsidRPr="008A34F6">
        <w:rPr>
          <w:rFonts w:asciiTheme="minorHAnsi" w:hAnsiTheme="minorHAnsi"/>
          <w:szCs w:val="20"/>
        </w:rPr>
        <w:t>-2</w:t>
      </w:r>
      <w:r w:rsidR="007C3C43">
        <w:rPr>
          <w:rFonts w:asciiTheme="minorHAnsi" w:hAnsiTheme="minorHAnsi"/>
          <w:szCs w:val="20"/>
        </w:rPr>
        <w:t>1</w:t>
      </w:r>
      <w:r w:rsidR="007C3C43" w:rsidRPr="008A34F6">
        <w:rPr>
          <w:rFonts w:asciiTheme="minorHAnsi" w:hAnsiTheme="minorHAnsi"/>
          <w:szCs w:val="20"/>
        </w:rPr>
        <w:t>.log</w:t>
      </w:r>
    </w:p>
    <w:p w14:paraId="32BBDCF1" w14:textId="25F1FC03" w:rsidR="009D2A21" w:rsidRDefault="009D2A21" w:rsidP="006857BF">
      <w:pPr>
        <w:ind w:left="420" w:firstLineChars="400" w:firstLine="840"/>
        <w:jc w:val="left"/>
        <w:rPr>
          <w:rFonts w:asciiTheme="minorHAnsi" w:hAnsiTheme="minorHAnsi"/>
          <w:szCs w:val="20"/>
        </w:rPr>
      </w:pPr>
      <w:r w:rsidRPr="00440202">
        <w:rPr>
          <w:rFonts w:ascii="Times New Roman" w:hAnsi="Times New Roman"/>
          <w:szCs w:val="20"/>
        </w:rPr>
        <w:t>[HPE Edition]</w:t>
      </w:r>
      <w:r w:rsidRPr="00440202">
        <w:rPr>
          <w:rFonts w:ascii="Times New Roman" w:hAnsi="Times New Roman"/>
        </w:rPr>
        <w:t xml:space="preserve"> </w:t>
      </w:r>
      <w:r w:rsidRPr="00440202">
        <w:rPr>
          <w:rFonts w:ascii="Times New Roman" w:hAnsi="Times New Roman"/>
          <w:szCs w:val="20"/>
        </w:rPr>
        <w:t>[Linux]</w:t>
      </w:r>
      <w:r w:rsidRPr="00440202">
        <w:rPr>
          <w:rFonts w:ascii="Times New Roman" w:hAnsi="Times New Roman"/>
        </w:rPr>
        <w:t xml:space="preserve"> </w:t>
      </w:r>
      <w:r w:rsidRPr="00440202">
        <w:rPr>
          <w:rFonts w:ascii="Times New Roman" w:hAnsi="Times New Roman"/>
          <w:szCs w:val="20"/>
        </w:rPr>
        <w:t>/var/log/CVXPAE/CommonService/utility/</w:t>
      </w:r>
      <w:r w:rsidR="007C3C43" w:rsidRPr="006E682E">
        <w:rPr>
          <w:rFonts w:hint="eastAsia"/>
          <w:szCs w:val="20"/>
        </w:rPr>
        <w:t>cssslsetup</w:t>
      </w:r>
      <w:r w:rsidR="007C3C43" w:rsidRPr="008A34F6">
        <w:rPr>
          <w:rFonts w:asciiTheme="minorHAnsi" w:hAnsiTheme="minorHAnsi"/>
          <w:szCs w:val="20"/>
        </w:rPr>
        <w:t>_20</w:t>
      </w:r>
      <w:r w:rsidR="007C3C43">
        <w:rPr>
          <w:rFonts w:asciiTheme="minorHAnsi" w:hAnsiTheme="minorHAnsi"/>
          <w:szCs w:val="20"/>
        </w:rPr>
        <w:t>20</w:t>
      </w:r>
      <w:r w:rsidR="007C3C43" w:rsidRPr="008A34F6">
        <w:rPr>
          <w:rFonts w:asciiTheme="minorHAnsi" w:hAnsiTheme="minorHAnsi"/>
          <w:szCs w:val="20"/>
        </w:rPr>
        <w:t>-</w:t>
      </w:r>
      <w:r w:rsidR="007C3C43">
        <w:rPr>
          <w:rFonts w:asciiTheme="minorHAnsi" w:hAnsiTheme="minorHAnsi"/>
          <w:szCs w:val="20"/>
        </w:rPr>
        <w:t>09</w:t>
      </w:r>
      <w:r w:rsidR="007C3C43" w:rsidRPr="008A34F6">
        <w:rPr>
          <w:rFonts w:asciiTheme="minorHAnsi" w:hAnsiTheme="minorHAnsi"/>
          <w:szCs w:val="20"/>
        </w:rPr>
        <w:t>-</w:t>
      </w:r>
      <w:r w:rsidR="007C3C43">
        <w:rPr>
          <w:rFonts w:asciiTheme="minorHAnsi" w:hAnsiTheme="minorHAnsi"/>
          <w:szCs w:val="20"/>
        </w:rPr>
        <w:t>2</w:t>
      </w:r>
      <w:r w:rsidR="007C3C43" w:rsidRPr="008A34F6">
        <w:rPr>
          <w:rFonts w:asciiTheme="minorHAnsi" w:hAnsiTheme="minorHAnsi"/>
          <w:szCs w:val="20"/>
        </w:rPr>
        <w:t>9-1</w:t>
      </w:r>
      <w:r w:rsidR="007C3C43">
        <w:rPr>
          <w:rFonts w:asciiTheme="minorHAnsi" w:hAnsiTheme="minorHAnsi"/>
          <w:szCs w:val="20"/>
        </w:rPr>
        <w:t>9</w:t>
      </w:r>
      <w:r w:rsidR="007C3C43" w:rsidRPr="008A34F6">
        <w:rPr>
          <w:rFonts w:asciiTheme="minorHAnsi" w:hAnsiTheme="minorHAnsi"/>
          <w:szCs w:val="20"/>
        </w:rPr>
        <w:t>-</w:t>
      </w:r>
      <w:r w:rsidR="007C3C43">
        <w:rPr>
          <w:rFonts w:asciiTheme="minorHAnsi" w:hAnsiTheme="minorHAnsi"/>
          <w:szCs w:val="20"/>
        </w:rPr>
        <w:t>55</w:t>
      </w:r>
      <w:r w:rsidR="007C3C43" w:rsidRPr="008A34F6">
        <w:rPr>
          <w:rFonts w:asciiTheme="minorHAnsi" w:hAnsiTheme="minorHAnsi"/>
          <w:szCs w:val="20"/>
        </w:rPr>
        <w:t>-2</w:t>
      </w:r>
      <w:r w:rsidR="007C3C43">
        <w:rPr>
          <w:rFonts w:asciiTheme="minorHAnsi" w:hAnsiTheme="minorHAnsi"/>
          <w:szCs w:val="20"/>
        </w:rPr>
        <w:t>1</w:t>
      </w:r>
      <w:r w:rsidR="007C3C43" w:rsidRPr="008A34F6">
        <w:rPr>
          <w:rFonts w:asciiTheme="minorHAnsi" w:hAnsiTheme="minorHAnsi"/>
          <w:szCs w:val="20"/>
        </w:rPr>
        <w:t>.log</w:t>
      </w:r>
    </w:p>
    <w:p w14:paraId="5F75063D" w14:textId="19235BEA" w:rsidR="00A82301" w:rsidRDefault="00D0556D" w:rsidP="00471051">
      <w:pPr>
        <w:ind w:firstLine="630"/>
        <w:jc w:val="left"/>
        <w:rPr>
          <w:rFonts w:ascii="Times New Roman" w:hAnsi="Times New Roman"/>
          <w:szCs w:val="20"/>
        </w:rPr>
      </w:pPr>
      <w:r>
        <w:rPr>
          <w:rFonts w:ascii="Times New Roman" w:hAnsi="Times New Roman" w:hint="eastAsia"/>
          <w:szCs w:val="20"/>
        </w:rPr>
        <w:t>(*)</w:t>
      </w:r>
      <w:r w:rsidR="006479AB" w:rsidRPr="006479AB">
        <w:rPr>
          <w:rFonts w:ascii="Times New Roman" w:hAnsi="Times New Roman"/>
          <w:szCs w:val="20"/>
        </w:rPr>
        <w:t>When using the cssslsetup command in utility.tar</w:t>
      </w:r>
      <w:r w:rsidR="006479AB">
        <w:rPr>
          <w:rFonts w:ascii="Times New Roman" w:hAnsi="Times New Roman" w:hint="eastAsia"/>
          <w:szCs w:val="20"/>
        </w:rPr>
        <w:t>.</w:t>
      </w:r>
    </w:p>
    <w:p w14:paraId="56CE79C3" w14:textId="681BC792" w:rsidR="00471051" w:rsidRPr="00440202" w:rsidRDefault="00653672" w:rsidP="00471051">
      <w:pPr>
        <w:ind w:firstLine="630"/>
        <w:jc w:val="left"/>
        <w:rPr>
          <w:rFonts w:ascii="Times New Roman" w:hAnsi="Times New Roman"/>
          <w:szCs w:val="20"/>
        </w:rPr>
      </w:pPr>
      <w:r w:rsidRPr="00440202">
        <w:rPr>
          <w:rFonts w:ascii="Times New Roman" w:hAnsi="Times New Roman"/>
          <w:szCs w:val="20"/>
        </w:rPr>
        <w:t xml:space="preserve">File location: </w:t>
      </w:r>
      <w:r w:rsidR="00F240EE" w:rsidRPr="00440202">
        <w:rPr>
          <w:rFonts w:ascii="Times New Roman" w:hAnsi="Times New Roman"/>
          <w:szCs w:val="20"/>
        </w:rPr>
        <w:t>/</w:t>
      </w:r>
      <w:r w:rsidR="00A515DE">
        <w:rPr>
          <w:rFonts w:ascii="Times New Roman" w:hAnsi="Times New Roman"/>
          <w:szCs w:val="20"/>
        </w:rPr>
        <w:t>tmp</w:t>
      </w:r>
      <w:r w:rsidRPr="00440202">
        <w:rPr>
          <w:rFonts w:ascii="Times New Roman" w:hAnsi="Times New Roman"/>
          <w:szCs w:val="20"/>
        </w:rPr>
        <w:t>/</w:t>
      </w:r>
      <w:r w:rsidRPr="009D2A21">
        <w:rPr>
          <w:rFonts w:ascii="Times New Roman" w:hAnsi="Times New Roman"/>
          <w:szCs w:val="20"/>
        </w:rPr>
        <w:t>cssslsetup_</w:t>
      </w:r>
      <w:r w:rsidRPr="009D2A21">
        <w:rPr>
          <w:rFonts w:ascii="Times New Roman" w:hAnsi="Times New Roman"/>
          <w:i/>
          <w:iCs/>
          <w:szCs w:val="20"/>
        </w:rPr>
        <w:t>year-month-day-hour-minute-second</w:t>
      </w:r>
      <w:r w:rsidRPr="009D2A21">
        <w:rPr>
          <w:rFonts w:ascii="Times New Roman" w:hAnsi="Times New Roman"/>
          <w:szCs w:val="20"/>
        </w:rPr>
        <w:t>.log</w:t>
      </w:r>
    </w:p>
    <w:p w14:paraId="261DF843" w14:textId="77777777" w:rsidR="0094795D" w:rsidRDefault="0094795D" w:rsidP="006857BF">
      <w:pPr>
        <w:ind w:left="420" w:firstLineChars="400" w:firstLine="840"/>
        <w:jc w:val="left"/>
        <w:rPr>
          <w:rFonts w:ascii="Times New Roman" w:hAnsi="Times New Roman"/>
          <w:szCs w:val="20"/>
          <w:lang w:val="en-CA"/>
        </w:rPr>
      </w:pPr>
    </w:p>
    <w:p w14:paraId="66B5EDB8" w14:textId="008FDA2B" w:rsidR="0094795D" w:rsidRPr="00440202" w:rsidRDefault="0094795D" w:rsidP="0094795D">
      <w:pPr>
        <w:numPr>
          <w:ilvl w:val="0"/>
          <w:numId w:val="54"/>
        </w:numPr>
        <w:jc w:val="left"/>
        <w:outlineLvl w:val="4"/>
        <w:rPr>
          <w:rFonts w:ascii="Times New Roman" w:hAnsi="Times New Roman"/>
          <w:b/>
          <w:sz w:val="24"/>
          <w:szCs w:val="20"/>
        </w:rPr>
      </w:pPr>
      <w:bookmarkStart w:id="83" w:name="_Ref125547508"/>
      <w:r>
        <w:rPr>
          <w:rFonts w:ascii="Times New Roman" w:hAnsi="Times New Roman"/>
          <w:b/>
          <w:sz w:val="24"/>
          <w:szCs w:val="20"/>
          <w:lang w:val="en-CA"/>
        </w:rPr>
        <w:t>cschgsc</w:t>
      </w:r>
      <w:r w:rsidR="00670105">
        <w:rPr>
          <w:rFonts w:ascii="Times New Roman" w:hAnsi="Times New Roman"/>
          <w:b/>
          <w:sz w:val="24"/>
          <w:szCs w:val="20"/>
          <w:lang w:val="en-CA"/>
        </w:rPr>
        <w:t>ale</w:t>
      </w:r>
      <w:r w:rsidRPr="00440202">
        <w:rPr>
          <w:rFonts w:ascii="Times New Roman" w:hAnsi="Times New Roman"/>
          <w:b/>
          <w:sz w:val="24"/>
          <w:szCs w:val="20"/>
          <w:lang w:val="en-CA"/>
        </w:rPr>
        <w:t>_</w:t>
      </w:r>
      <w:r w:rsidRPr="00440202">
        <w:rPr>
          <w:rFonts w:ascii="Times New Roman" w:hAnsi="Times New Roman"/>
          <w:b/>
          <w:i/>
          <w:iCs/>
          <w:sz w:val="24"/>
          <w:szCs w:val="20"/>
          <w:lang w:val="en-CA"/>
        </w:rPr>
        <w:t>year-month-day-hour-minute-second</w:t>
      </w:r>
      <w:r w:rsidRPr="00440202">
        <w:rPr>
          <w:rFonts w:ascii="Times New Roman" w:hAnsi="Times New Roman"/>
          <w:b/>
          <w:sz w:val="24"/>
          <w:szCs w:val="20"/>
          <w:lang w:val="en-CA"/>
        </w:rPr>
        <w:t>.log</w:t>
      </w:r>
      <w:bookmarkEnd w:id="83"/>
    </w:p>
    <w:p w14:paraId="6C6DA69D" w14:textId="74E1360A" w:rsidR="0094795D" w:rsidRPr="00440202" w:rsidRDefault="0094795D" w:rsidP="0094795D">
      <w:pPr>
        <w:ind w:leftChars="200" w:left="420" w:firstLineChars="100" w:firstLine="210"/>
        <w:jc w:val="left"/>
        <w:rPr>
          <w:rFonts w:ascii="Times New Roman" w:hAnsi="Times New Roman"/>
          <w:szCs w:val="20"/>
        </w:rPr>
      </w:pPr>
      <w:r w:rsidRPr="00440202">
        <w:rPr>
          <w:rFonts w:ascii="Times New Roman" w:hAnsi="Times New Roman"/>
          <w:szCs w:val="20"/>
        </w:rPr>
        <w:t xml:space="preserve">This log file </w:t>
      </w:r>
      <w:r>
        <w:rPr>
          <w:rFonts w:ascii="Times New Roman" w:hAnsi="Times New Roman"/>
          <w:szCs w:val="20"/>
        </w:rPr>
        <w:t>indicates</w:t>
      </w:r>
      <w:r w:rsidRPr="00440202">
        <w:rPr>
          <w:rFonts w:ascii="Times New Roman" w:hAnsi="Times New Roman"/>
          <w:szCs w:val="20"/>
        </w:rPr>
        <w:t xml:space="preserve"> information when the cs</w:t>
      </w:r>
      <w:r w:rsidR="00F54C39">
        <w:rPr>
          <w:rFonts w:ascii="Times New Roman" w:hAnsi="Times New Roman"/>
          <w:szCs w:val="20"/>
        </w:rPr>
        <w:t>chgscale</w:t>
      </w:r>
      <w:r w:rsidRPr="00440202">
        <w:rPr>
          <w:rFonts w:ascii="Times New Roman" w:hAnsi="Times New Roman"/>
          <w:szCs w:val="20"/>
        </w:rPr>
        <w:t xml:space="preserve"> command is executed.</w:t>
      </w:r>
    </w:p>
    <w:p w14:paraId="459DB372" w14:textId="77777777" w:rsidR="0094795D" w:rsidRPr="00440202" w:rsidRDefault="0094795D" w:rsidP="0094795D">
      <w:pPr>
        <w:ind w:leftChars="200" w:left="420" w:firstLineChars="100" w:firstLine="210"/>
        <w:jc w:val="left"/>
        <w:rPr>
          <w:rFonts w:ascii="Times New Roman" w:hAnsi="Times New Roman"/>
          <w:szCs w:val="20"/>
        </w:rPr>
      </w:pPr>
      <w:r w:rsidRPr="00440202">
        <w:rPr>
          <w:rFonts w:ascii="Times New Roman" w:hAnsi="Times New Roman"/>
          <w:szCs w:val="20"/>
        </w:rPr>
        <w:t xml:space="preserve">Refer to </w:t>
      </w:r>
      <w:r w:rsidRPr="00440202">
        <w:rPr>
          <w:rFonts w:ascii="Times New Roman" w:hAnsi="Times New Roman"/>
          <w:szCs w:val="20"/>
        </w:rPr>
        <w:fldChar w:fldCharType="begin"/>
      </w:r>
      <w:r w:rsidRPr="00440202">
        <w:rPr>
          <w:rFonts w:ascii="Times New Roman" w:hAnsi="Times New Roman"/>
          <w:szCs w:val="20"/>
        </w:rPr>
        <w:instrText xml:space="preserve"> REF _Ref21528989 \n \h  \* MERGEFORMAT </w:instrText>
      </w:r>
      <w:r w:rsidRPr="00440202">
        <w:rPr>
          <w:rFonts w:ascii="Times New Roman" w:hAnsi="Times New Roman"/>
          <w:szCs w:val="20"/>
        </w:rPr>
      </w:r>
      <w:r w:rsidRPr="00440202">
        <w:rPr>
          <w:rFonts w:ascii="Times New Roman" w:hAnsi="Times New Roman"/>
          <w:szCs w:val="20"/>
        </w:rPr>
        <w:fldChar w:fldCharType="separate"/>
      </w:r>
      <w:r>
        <w:rPr>
          <w:rFonts w:ascii="Times New Roman" w:hAnsi="Times New Roman"/>
          <w:szCs w:val="20"/>
        </w:rPr>
        <w:t>(2)</w:t>
      </w:r>
      <w:r w:rsidRPr="00440202">
        <w:rPr>
          <w:rFonts w:ascii="Times New Roman" w:hAnsi="Times New Roman"/>
          <w:szCs w:val="20"/>
        </w:rPr>
        <w:fldChar w:fldCharType="end"/>
      </w:r>
      <w:r w:rsidRPr="00440202">
        <w:rPr>
          <w:rFonts w:ascii="Times New Roman" w:hAnsi="Times New Roman"/>
          <w:szCs w:val="20"/>
        </w:rPr>
        <w:t xml:space="preserve"> for output format and description.</w:t>
      </w:r>
    </w:p>
    <w:p w14:paraId="4DF9F128" w14:textId="77777777" w:rsidR="0094795D" w:rsidRPr="00440202" w:rsidRDefault="0094795D" w:rsidP="0094795D">
      <w:pPr>
        <w:jc w:val="left"/>
        <w:rPr>
          <w:rFonts w:ascii="Times New Roman" w:hAnsi="Times New Roman"/>
          <w:szCs w:val="20"/>
        </w:rPr>
      </w:pPr>
    </w:p>
    <w:p w14:paraId="08A57615" w14:textId="3B8EF466" w:rsidR="0094795D" w:rsidRPr="00440202" w:rsidRDefault="0094795D" w:rsidP="0094795D">
      <w:pPr>
        <w:ind w:firstLine="630"/>
        <w:jc w:val="left"/>
        <w:rPr>
          <w:rFonts w:ascii="Times New Roman" w:hAnsi="Times New Roman"/>
          <w:szCs w:val="20"/>
        </w:rPr>
      </w:pPr>
      <w:r w:rsidRPr="00440202">
        <w:rPr>
          <w:rFonts w:ascii="Times New Roman" w:hAnsi="Times New Roman"/>
          <w:szCs w:val="20"/>
        </w:rPr>
        <w:t xml:space="preserve">File location: </w:t>
      </w:r>
      <w:r w:rsidRPr="00440202">
        <w:rPr>
          <w:rFonts w:ascii="Times New Roman" w:hAnsi="Times New Roman"/>
          <w:i/>
          <w:iCs/>
          <w:szCs w:val="20"/>
        </w:rPr>
        <w:t>&lt;log-directory&gt;</w:t>
      </w:r>
      <w:r w:rsidRPr="00440202">
        <w:rPr>
          <w:rFonts w:ascii="Times New Roman" w:hAnsi="Times New Roman"/>
          <w:szCs w:val="20"/>
        </w:rPr>
        <w:t>/utility/</w:t>
      </w:r>
      <w:r w:rsidRPr="009D2A21">
        <w:rPr>
          <w:rFonts w:ascii="Times New Roman" w:hAnsi="Times New Roman"/>
          <w:szCs w:val="20"/>
        </w:rPr>
        <w:t>cs</w:t>
      </w:r>
      <w:r w:rsidR="00F54C39">
        <w:rPr>
          <w:rFonts w:ascii="Times New Roman" w:hAnsi="Times New Roman"/>
          <w:szCs w:val="20"/>
        </w:rPr>
        <w:t>chgscale</w:t>
      </w:r>
      <w:r w:rsidRPr="009D2A21">
        <w:rPr>
          <w:rFonts w:ascii="Times New Roman" w:hAnsi="Times New Roman"/>
          <w:szCs w:val="20"/>
        </w:rPr>
        <w:t>_</w:t>
      </w:r>
      <w:r w:rsidRPr="009D2A21">
        <w:rPr>
          <w:rFonts w:ascii="Times New Roman" w:hAnsi="Times New Roman"/>
          <w:i/>
          <w:iCs/>
          <w:szCs w:val="20"/>
        </w:rPr>
        <w:t>year-month-day-hour-minute-second</w:t>
      </w:r>
      <w:r w:rsidRPr="009D2A21">
        <w:rPr>
          <w:rFonts w:ascii="Times New Roman" w:hAnsi="Times New Roman"/>
          <w:szCs w:val="20"/>
        </w:rPr>
        <w:t>.log</w:t>
      </w:r>
    </w:p>
    <w:p w14:paraId="4EAFC258" w14:textId="77777777" w:rsidR="0094795D" w:rsidRPr="00440202" w:rsidRDefault="0094795D" w:rsidP="0094795D">
      <w:pPr>
        <w:ind w:firstLine="630"/>
        <w:jc w:val="left"/>
        <w:rPr>
          <w:rFonts w:ascii="Times New Roman" w:hAnsi="Times New Roman"/>
          <w:szCs w:val="20"/>
        </w:rPr>
      </w:pPr>
      <w:r w:rsidRPr="00440202">
        <w:rPr>
          <w:rFonts w:ascii="Times New Roman" w:hAnsi="Times New Roman"/>
          <w:szCs w:val="20"/>
        </w:rPr>
        <w:t>Examples:</w:t>
      </w:r>
    </w:p>
    <w:p w14:paraId="47BF8515" w14:textId="0D92EDEA" w:rsidR="0094795D" w:rsidRPr="00440202" w:rsidRDefault="0094795D" w:rsidP="0094795D">
      <w:pPr>
        <w:ind w:left="420" w:firstLineChars="400" w:firstLine="840"/>
        <w:jc w:val="left"/>
        <w:rPr>
          <w:rFonts w:ascii="Times New Roman" w:hAnsi="Times New Roman"/>
          <w:szCs w:val="20"/>
        </w:rPr>
      </w:pPr>
      <w:r w:rsidRPr="00440202">
        <w:rPr>
          <w:rFonts w:ascii="Times New Roman" w:hAnsi="Times New Roman"/>
          <w:szCs w:val="20"/>
        </w:rPr>
        <w:t>[</w:t>
      </w:r>
      <w:r>
        <w:rPr>
          <w:rFonts w:ascii="Times New Roman" w:hAnsi="Times New Roman"/>
        </w:rPr>
        <w:t>Hitachi</w:t>
      </w:r>
      <w:r w:rsidRPr="00440202">
        <w:rPr>
          <w:rFonts w:ascii="Times New Roman" w:hAnsi="Times New Roman"/>
          <w:szCs w:val="20"/>
        </w:rPr>
        <w:t xml:space="preserve"> Edition] [Linux]</w:t>
      </w:r>
      <w:r w:rsidRPr="00440202">
        <w:rPr>
          <w:rFonts w:ascii="Times New Roman" w:hAnsi="Times New Roman"/>
        </w:rPr>
        <w:t xml:space="preserve"> </w:t>
      </w:r>
      <w:r w:rsidRPr="00440202">
        <w:rPr>
          <w:rFonts w:ascii="Times New Roman" w:hAnsi="Times New Roman"/>
          <w:szCs w:val="20"/>
        </w:rPr>
        <w:t>/var/log/hitachi/CommonService/utility/</w:t>
      </w:r>
      <w:r w:rsidRPr="006E682E">
        <w:rPr>
          <w:rFonts w:hint="eastAsia"/>
          <w:szCs w:val="20"/>
        </w:rPr>
        <w:t>cs</w:t>
      </w:r>
      <w:r w:rsidR="007153E1">
        <w:rPr>
          <w:szCs w:val="20"/>
        </w:rPr>
        <w:t>chgscale</w:t>
      </w:r>
      <w:r w:rsidRPr="008A34F6">
        <w:rPr>
          <w:rFonts w:asciiTheme="minorHAnsi" w:hAnsiTheme="minorHAnsi"/>
          <w:szCs w:val="20"/>
        </w:rPr>
        <w:t>_</w:t>
      </w:r>
      <w:r w:rsidR="00195F4C" w:rsidRPr="00284B3B">
        <w:rPr>
          <w:szCs w:val="20"/>
        </w:rPr>
        <w:t>2022-12-08-16-17-20</w:t>
      </w:r>
      <w:r w:rsidRPr="008A34F6">
        <w:rPr>
          <w:rFonts w:asciiTheme="minorHAnsi" w:hAnsiTheme="minorHAnsi"/>
          <w:szCs w:val="20"/>
        </w:rPr>
        <w:t>.log</w:t>
      </w:r>
    </w:p>
    <w:p w14:paraId="6E9CD321" w14:textId="7C89D9C6" w:rsidR="0094795D" w:rsidRDefault="003A276F" w:rsidP="00F4199D">
      <w:pPr>
        <w:ind w:leftChars="200" w:left="420"/>
        <w:jc w:val="left"/>
        <w:rPr>
          <w:szCs w:val="20"/>
        </w:rPr>
      </w:pPr>
      <w:r>
        <w:rPr>
          <w:rFonts w:ascii="Times New Roman" w:hAnsi="Times New Roman" w:hint="eastAsia"/>
          <w:szCs w:val="20"/>
        </w:rPr>
        <w:t xml:space="preserve">(*) </w:t>
      </w:r>
      <w:r w:rsidR="00F4199D" w:rsidRPr="00F4199D">
        <w:rPr>
          <w:rFonts w:ascii="Times New Roman" w:hAnsi="Times New Roman"/>
          <w:szCs w:val="20"/>
        </w:rPr>
        <w:t>When the cschgscale command is executed by the Express installer</w:t>
      </w:r>
      <w:r w:rsidR="00F4199D">
        <w:rPr>
          <w:rFonts w:ascii="Times New Roman" w:hAnsi="Times New Roman"/>
          <w:szCs w:val="20"/>
        </w:rPr>
        <w:br/>
      </w:r>
      <w:r w:rsidR="00F4199D" w:rsidRPr="00440202">
        <w:rPr>
          <w:rFonts w:ascii="Times New Roman" w:hAnsi="Times New Roman"/>
          <w:szCs w:val="20"/>
        </w:rPr>
        <w:t>File location: /</w:t>
      </w:r>
      <w:r w:rsidR="00F4199D">
        <w:rPr>
          <w:rFonts w:ascii="Times New Roman" w:hAnsi="Times New Roman"/>
          <w:szCs w:val="20"/>
        </w:rPr>
        <w:t>tmp</w:t>
      </w:r>
      <w:r w:rsidR="00212A8F" w:rsidRPr="008A34F6">
        <w:rPr>
          <w:szCs w:val="20"/>
        </w:rPr>
        <w:t>/</w:t>
      </w:r>
      <w:r w:rsidR="00212A8F" w:rsidRPr="00A723C1">
        <w:rPr>
          <w:szCs w:val="20"/>
        </w:rPr>
        <w:t>ExpressInstaller_</w:t>
      </w:r>
      <w:r w:rsidR="00212A8F" w:rsidRPr="00A14E19">
        <w:rPr>
          <w:i/>
          <w:iCs/>
          <w:szCs w:val="20"/>
        </w:rPr>
        <w:t>&lt;version&gt;</w:t>
      </w:r>
      <w:r w:rsidR="00212A8F" w:rsidRPr="00A723C1">
        <w:rPr>
          <w:szCs w:val="20"/>
        </w:rPr>
        <w:t>.</w:t>
      </w:r>
      <w:r w:rsidR="00212A8F" w:rsidRPr="00A14E19">
        <w:rPr>
          <w:szCs w:val="20"/>
        </w:rPr>
        <w:t>cschgscale</w:t>
      </w:r>
      <w:r w:rsidR="00212A8F" w:rsidRPr="00A723C1">
        <w:rPr>
          <w:szCs w:val="20"/>
        </w:rPr>
        <w:t>_</w:t>
      </w:r>
      <w:r w:rsidR="00212A8F" w:rsidRPr="00A14E19">
        <w:rPr>
          <w:i/>
          <w:iCs/>
          <w:szCs w:val="20"/>
        </w:rPr>
        <w:t>&lt;yyyymmdd-hhmmss&gt;</w:t>
      </w:r>
      <w:r w:rsidR="00212A8F" w:rsidRPr="00A723C1">
        <w:rPr>
          <w:szCs w:val="20"/>
        </w:rPr>
        <w:t>.log</w:t>
      </w:r>
    </w:p>
    <w:p w14:paraId="2E90C0B6" w14:textId="77777777" w:rsidR="00CE26B2" w:rsidRDefault="00CE26B2" w:rsidP="00F4199D">
      <w:pPr>
        <w:ind w:leftChars="200" w:left="420"/>
        <w:jc w:val="left"/>
        <w:rPr>
          <w:rFonts w:ascii="Times New Roman" w:hAnsi="Times New Roman"/>
          <w:szCs w:val="20"/>
        </w:rPr>
      </w:pPr>
    </w:p>
    <w:p w14:paraId="1A65E5EB" w14:textId="073639E6" w:rsidR="00CE26B2" w:rsidRPr="00440202" w:rsidRDefault="0053480B" w:rsidP="00CE26B2">
      <w:pPr>
        <w:numPr>
          <w:ilvl w:val="0"/>
          <w:numId w:val="54"/>
        </w:numPr>
        <w:jc w:val="left"/>
        <w:outlineLvl w:val="4"/>
        <w:rPr>
          <w:rFonts w:ascii="Times New Roman" w:hAnsi="Times New Roman"/>
          <w:b/>
          <w:sz w:val="24"/>
          <w:szCs w:val="20"/>
        </w:rPr>
      </w:pPr>
      <w:bookmarkStart w:id="84" w:name="_Ref132724797"/>
      <w:r w:rsidRPr="008A34F6">
        <w:rPr>
          <w:b/>
          <w:sz w:val="24"/>
          <w:szCs w:val="20"/>
          <w:lang w:val="en-CA"/>
        </w:rPr>
        <w:t>cs</w:t>
      </w:r>
      <w:r>
        <w:rPr>
          <w:b/>
          <w:sz w:val="24"/>
          <w:szCs w:val="20"/>
          <w:lang w:val="en-CA"/>
        </w:rPr>
        <w:t>backupprescript</w:t>
      </w:r>
      <w:r w:rsidRPr="008A34F6">
        <w:rPr>
          <w:rFonts w:hint="eastAsia"/>
          <w:b/>
          <w:sz w:val="24"/>
          <w:szCs w:val="20"/>
          <w:lang w:val="en-CA"/>
        </w:rPr>
        <w:t>.log</w:t>
      </w:r>
      <w:bookmarkEnd w:id="84"/>
    </w:p>
    <w:p w14:paraId="19E00CB8" w14:textId="77777777" w:rsidR="002B5069" w:rsidRPr="00440202" w:rsidRDefault="000538C0" w:rsidP="002B5069">
      <w:pPr>
        <w:ind w:leftChars="200" w:left="420" w:firstLineChars="100" w:firstLine="210"/>
        <w:jc w:val="left"/>
        <w:rPr>
          <w:rFonts w:ascii="Times New Roman" w:hAnsi="Times New Roman"/>
          <w:szCs w:val="20"/>
        </w:rPr>
      </w:pPr>
      <w:r w:rsidRPr="000538C0">
        <w:rPr>
          <w:rFonts w:ascii="Times New Roman" w:hAnsi="Times New Roman"/>
          <w:szCs w:val="20"/>
        </w:rPr>
        <w:t>This log file indicates information when the cs</w:t>
      </w:r>
      <w:r>
        <w:rPr>
          <w:rFonts w:ascii="Times New Roman" w:hAnsi="Times New Roman"/>
          <w:szCs w:val="20"/>
        </w:rPr>
        <w:t>backupprescript</w:t>
      </w:r>
      <w:r w:rsidRPr="000538C0">
        <w:rPr>
          <w:rFonts w:ascii="Times New Roman" w:hAnsi="Times New Roman"/>
          <w:szCs w:val="20"/>
        </w:rPr>
        <w:t xml:space="preserve"> command is executed.</w:t>
      </w:r>
    </w:p>
    <w:p w14:paraId="58773C10" w14:textId="77777777" w:rsidR="002B5069" w:rsidRPr="00440202" w:rsidRDefault="000538C0" w:rsidP="002B5069">
      <w:pPr>
        <w:ind w:leftChars="200" w:left="420" w:firstLineChars="100" w:firstLine="210"/>
        <w:jc w:val="left"/>
        <w:rPr>
          <w:rFonts w:ascii="Times New Roman" w:hAnsi="Times New Roman"/>
          <w:szCs w:val="20"/>
        </w:rPr>
      </w:pPr>
      <w:r w:rsidRPr="000538C0">
        <w:rPr>
          <w:rFonts w:ascii="Times New Roman" w:hAnsi="Times New Roman"/>
          <w:szCs w:val="20"/>
        </w:rPr>
        <w:t>Refer to</w:t>
      </w:r>
      <w:r w:rsidRPr="00440202">
        <w:rPr>
          <w:rFonts w:ascii="Times New Roman" w:hAnsi="Times New Roman"/>
          <w:szCs w:val="20"/>
        </w:rPr>
        <w:t xml:space="preserve"> </w:t>
      </w:r>
      <w:r w:rsidRPr="00440202">
        <w:rPr>
          <w:rFonts w:ascii="Times New Roman" w:hAnsi="Times New Roman"/>
          <w:szCs w:val="20"/>
        </w:rPr>
        <w:fldChar w:fldCharType="begin"/>
      </w:r>
      <w:r w:rsidRPr="00440202">
        <w:rPr>
          <w:rFonts w:ascii="Times New Roman" w:hAnsi="Times New Roman"/>
          <w:szCs w:val="20"/>
        </w:rPr>
        <w:instrText xml:space="preserve"> REF _Ref21528989 \n \h  \* MERGEFORMAT </w:instrText>
      </w:r>
      <w:r w:rsidRPr="00440202">
        <w:rPr>
          <w:rFonts w:ascii="Times New Roman" w:hAnsi="Times New Roman"/>
          <w:szCs w:val="20"/>
        </w:rPr>
      </w:r>
      <w:r w:rsidRPr="00440202">
        <w:rPr>
          <w:rFonts w:ascii="Times New Roman" w:hAnsi="Times New Roman"/>
          <w:szCs w:val="20"/>
        </w:rPr>
        <w:fldChar w:fldCharType="separate"/>
      </w:r>
      <w:r>
        <w:rPr>
          <w:rFonts w:ascii="Times New Roman" w:hAnsi="Times New Roman"/>
          <w:szCs w:val="20"/>
        </w:rPr>
        <w:t>(2)</w:t>
      </w:r>
      <w:r w:rsidRPr="00440202">
        <w:rPr>
          <w:rFonts w:ascii="Times New Roman" w:hAnsi="Times New Roman"/>
          <w:szCs w:val="20"/>
        </w:rPr>
        <w:fldChar w:fldCharType="end"/>
      </w:r>
      <w:r w:rsidRPr="00440202">
        <w:rPr>
          <w:rFonts w:ascii="Times New Roman" w:hAnsi="Times New Roman"/>
          <w:szCs w:val="20"/>
        </w:rPr>
        <w:t xml:space="preserve"> </w:t>
      </w:r>
      <w:r w:rsidRPr="000538C0">
        <w:rPr>
          <w:rFonts w:ascii="Times New Roman" w:hAnsi="Times New Roman"/>
          <w:szCs w:val="20"/>
        </w:rPr>
        <w:t>for output format and description.</w:t>
      </w:r>
    </w:p>
    <w:p w14:paraId="21E81583" w14:textId="714829EB" w:rsidR="000538C0" w:rsidRDefault="000538C0" w:rsidP="00F4199D">
      <w:pPr>
        <w:ind w:leftChars="200" w:left="420"/>
        <w:jc w:val="left"/>
        <w:rPr>
          <w:rFonts w:ascii="Times New Roman" w:hAnsi="Times New Roman"/>
          <w:szCs w:val="20"/>
        </w:rPr>
      </w:pPr>
    </w:p>
    <w:p w14:paraId="1F8409F6" w14:textId="035E6869" w:rsidR="00BB39EE" w:rsidRPr="00440202" w:rsidRDefault="00BB39EE" w:rsidP="00BB39EE">
      <w:pPr>
        <w:ind w:firstLine="630"/>
        <w:jc w:val="left"/>
        <w:rPr>
          <w:rFonts w:ascii="Times New Roman" w:hAnsi="Times New Roman"/>
          <w:szCs w:val="20"/>
        </w:rPr>
      </w:pPr>
      <w:r w:rsidRPr="00440202">
        <w:rPr>
          <w:rFonts w:ascii="Times New Roman" w:hAnsi="Times New Roman"/>
          <w:szCs w:val="20"/>
        </w:rPr>
        <w:t xml:space="preserve">File location: </w:t>
      </w:r>
      <w:r w:rsidRPr="00440202">
        <w:rPr>
          <w:rFonts w:ascii="Times New Roman" w:hAnsi="Times New Roman"/>
          <w:i/>
          <w:iCs/>
          <w:szCs w:val="20"/>
        </w:rPr>
        <w:t>&lt;log-directory&gt;</w:t>
      </w:r>
      <w:r w:rsidRPr="00440202">
        <w:rPr>
          <w:rFonts w:ascii="Times New Roman" w:hAnsi="Times New Roman"/>
          <w:szCs w:val="20"/>
        </w:rPr>
        <w:t>/u</w:t>
      </w:r>
      <w:r w:rsidR="00A550CD">
        <w:rPr>
          <w:rFonts w:ascii="Times New Roman" w:hAnsi="Times New Roman"/>
          <w:szCs w:val="20"/>
        </w:rPr>
        <w:t>bi</w:t>
      </w:r>
      <w:r w:rsidRPr="00440202">
        <w:rPr>
          <w:rFonts w:ascii="Times New Roman" w:hAnsi="Times New Roman"/>
          <w:szCs w:val="20"/>
        </w:rPr>
        <w:t>/</w:t>
      </w:r>
      <w:r w:rsidRPr="009D2A21">
        <w:rPr>
          <w:rFonts w:ascii="Times New Roman" w:hAnsi="Times New Roman"/>
          <w:szCs w:val="20"/>
        </w:rPr>
        <w:t>cs</w:t>
      </w:r>
      <w:r w:rsidR="00132C01">
        <w:rPr>
          <w:rFonts w:ascii="Times New Roman" w:hAnsi="Times New Roman"/>
          <w:szCs w:val="20"/>
        </w:rPr>
        <w:t>backupprescript.</w:t>
      </w:r>
      <w:r w:rsidRPr="009D2A21">
        <w:rPr>
          <w:rFonts w:ascii="Times New Roman" w:hAnsi="Times New Roman"/>
          <w:szCs w:val="20"/>
        </w:rPr>
        <w:t>log</w:t>
      </w:r>
    </w:p>
    <w:p w14:paraId="277EF83D" w14:textId="77777777" w:rsidR="00BB39EE" w:rsidRPr="00440202" w:rsidRDefault="00BB39EE" w:rsidP="00BB39EE">
      <w:pPr>
        <w:ind w:firstLine="630"/>
        <w:jc w:val="left"/>
        <w:rPr>
          <w:rFonts w:ascii="Times New Roman" w:hAnsi="Times New Roman"/>
          <w:szCs w:val="20"/>
        </w:rPr>
      </w:pPr>
      <w:r w:rsidRPr="00440202">
        <w:rPr>
          <w:rFonts w:ascii="Times New Roman" w:hAnsi="Times New Roman"/>
          <w:szCs w:val="20"/>
        </w:rPr>
        <w:t>Examples:</w:t>
      </w:r>
    </w:p>
    <w:p w14:paraId="4D05F5C8" w14:textId="5B8CB988" w:rsidR="00BB39EE" w:rsidRPr="00440202" w:rsidRDefault="00BB39EE" w:rsidP="00BB39EE">
      <w:pPr>
        <w:ind w:left="420" w:firstLineChars="400" w:firstLine="840"/>
        <w:jc w:val="left"/>
        <w:rPr>
          <w:rFonts w:ascii="Times New Roman" w:hAnsi="Times New Roman"/>
          <w:szCs w:val="20"/>
        </w:rPr>
      </w:pPr>
      <w:r w:rsidRPr="00440202">
        <w:rPr>
          <w:rFonts w:ascii="Times New Roman" w:hAnsi="Times New Roman"/>
          <w:szCs w:val="20"/>
        </w:rPr>
        <w:t>[</w:t>
      </w:r>
      <w:r>
        <w:rPr>
          <w:rFonts w:ascii="Times New Roman" w:hAnsi="Times New Roman"/>
        </w:rPr>
        <w:t>Hitachi</w:t>
      </w:r>
      <w:r w:rsidRPr="00440202">
        <w:rPr>
          <w:rFonts w:ascii="Times New Roman" w:hAnsi="Times New Roman"/>
          <w:szCs w:val="20"/>
        </w:rPr>
        <w:t xml:space="preserve"> Edition] [Linux]</w:t>
      </w:r>
      <w:r w:rsidRPr="00440202">
        <w:rPr>
          <w:rFonts w:ascii="Times New Roman" w:hAnsi="Times New Roman"/>
        </w:rPr>
        <w:t xml:space="preserve"> </w:t>
      </w:r>
      <w:r w:rsidRPr="00440202">
        <w:rPr>
          <w:rFonts w:ascii="Times New Roman" w:hAnsi="Times New Roman"/>
          <w:szCs w:val="20"/>
        </w:rPr>
        <w:t>/var/log/hitachi/CommonService/</w:t>
      </w:r>
      <w:r w:rsidR="004D360C" w:rsidRPr="00440202">
        <w:rPr>
          <w:rFonts w:ascii="Times New Roman" w:hAnsi="Times New Roman"/>
          <w:szCs w:val="20"/>
        </w:rPr>
        <w:t>u</w:t>
      </w:r>
      <w:r w:rsidR="004D360C">
        <w:rPr>
          <w:rFonts w:ascii="Times New Roman" w:hAnsi="Times New Roman"/>
          <w:szCs w:val="20"/>
        </w:rPr>
        <w:t>bi</w:t>
      </w:r>
      <w:r w:rsidR="004D360C" w:rsidRPr="00440202">
        <w:rPr>
          <w:rFonts w:ascii="Times New Roman" w:hAnsi="Times New Roman"/>
          <w:szCs w:val="20"/>
        </w:rPr>
        <w:t>/</w:t>
      </w:r>
      <w:r w:rsidR="004D360C" w:rsidRPr="009D2A21">
        <w:rPr>
          <w:rFonts w:ascii="Times New Roman" w:hAnsi="Times New Roman"/>
          <w:szCs w:val="20"/>
        </w:rPr>
        <w:t>cs</w:t>
      </w:r>
      <w:r w:rsidR="004D360C">
        <w:rPr>
          <w:rFonts w:ascii="Times New Roman" w:hAnsi="Times New Roman"/>
          <w:szCs w:val="20"/>
        </w:rPr>
        <w:t>backupprescript.</w:t>
      </w:r>
      <w:r w:rsidR="004D360C" w:rsidRPr="009D2A21">
        <w:rPr>
          <w:rFonts w:ascii="Times New Roman" w:hAnsi="Times New Roman"/>
          <w:szCs w:val="20"/>
        </w:rPr>
        <w:t>log</w:t>
      </w:r>
    </w:p>
    <w:p w14:paraId="78B2C747" w14:textId="0846F25C" w:rsidR="00BB39EE" w:rsidRDefault="00BB39EE" w:rsidP="00BB39EE">
      <w:pPr>
        <w:ind w:left="420" w:firstLineChars="400" w:firstLine="840"/>
        <w:jc w:val="left"/>
        <w:rPr>
          <w:rFonts w:asciiTheme="minorHAnsi" w:hAnsiTheme="minorHAnsi"/>
          <w:szCs w:val="20"/>
        </w:rPr>
      </w:pPr>
      <w:r w:rsidRPr="00440202">
        <w:rPr>
          <w:rFonts w:ascii="Times New Roman" w:hAnsi="Times New Roman"/>
          <w:szCs w:val="20"/>
        </w:rPr>
        <w:t>[HPE Edition]</w:t>
      </w:r>
      <w:r w:rsidRPr="00440202">
        <w:rPr>
          <w:rFonts w:ascii="Times New Roman" w:hAnsi="Times New Roman"/>
        </w:rPr>
        <w:t xml:space="preserve"> </w:t>
      </w:r>
      <w:r w:rsidRPr="00440202">
        <w:rPr>
          <w:rFonts w:ascii="Times New Roman" w:hAnsi="Times New Roman"/>
          <w:szCs w:val="20"/>
        </w:rPr>
        <w:t>[Linux]</w:t>
      </w:r>
      <w:r w:rsidRPr="00440202">
        <w:rPr>
          <w:rFonts w:ascii="Times New Roman" w:hAnsi="Times New Roman"/>
        </w:rPr>
        <w:t xml:space="preserve"> </w:t>
      </w:r>
      <w:r w:rsidRPr="00440202">
        <w:rPr>
          <w:rFonts w:ascii="Times New Roman" w:hAnsi="Times New Roman"/>
          <w:szCs w:val="20"/>
        </w:rPr>
        <w:t>/var/log/CVXPAE/CommonService/</w:t>
      </w:r>
      <w:r w:rsidR="004D360C" w:rsidRPr="00440202">
        <w:rPr>
          <w:rFonts w:ascii="Times New Roman" w:hAnsi="Times New Roman"/>
          <w:szCs w:val="20"/>
        </w:rPr>
        <w:t>u</w:t>
      </w:r>
      <w:r w:rsidR="004D360C">
        <w:rPr>
          <w:rFonts w:ascii="Times New Roman" w:hAnsi="Times New Roman"/>
          <w:szCs w:val="20"/>
        </w:rPr>
        <w:t>bi</w:t>
      </w:r>
      <w:r w:rsidR="004D360C" w:rsidRPr="00440202">
        <w:rPr>
          <w:rFonts w:ascii="Times New Roman" w:hAnsi="Times New Roman"/>
          <w:szCs w:val="20"/>
        </w:rPr>
        <w:t>/</w:t>
      </w:r>
      <w:r w:rsidR="004D360C" w:rsidRPr="009D2A21">
        <w:rPr>
          <w:rFonts w:ascii="Times New Roman" w:hAnsi="Times New Roman"/>
          <w:szCs w:val="20"/>
        </w:rPr>
        <w:t>cs</w:t>
      </w:r>
      <w:r w:rsidR="004D360C">
        <w:rPr>
          <w:rFonts w:ascii="Times New Roman" w:hAnsi="Times New Roman"/>
          <w:szCs w:val="20"/>
        </w:rPr>
        <w:t>backupprescript.</w:t>
      </w:r>
      <w:r w:rsidR="004D360C" w:rsidRPr="009D2A21">
        <w:rPr>
          <w:rFonts w:ascii="Times New Roman" w:hAnsi="Times New Roman"/>
          <w:szCs w:val="20"/>
        </w:rPr>
        <w:t>log</w:t>
      </w:r>
    </w:p>
    <w:p w14:paraId="00ABE3DB" w14:textId="77777777" w:rsidR="00BB39EE" w:rsidRDefault="00BB39EE" w:rsidP="00A250EF">
      <w:pPr>
        <w:ind w:leftChars="200" w:left="420"/>
        <w:jc w:val="left"/>
        <w:rPr>
          <w:rFonts w:ascii="Times New Roman" w:hAnsi="Times New Roman"/>
          <w:szCs w:val="20"/>
        </w:rPr>
      </w:pPr>
    </w:p>
    <w:p w14:paraId="26B14AA2" w14:textId="144C2462" w:rsidR="0007483D" w:rsidRPr="00440202" w:rsidRDefault="0007483D" w:rsidP="0007483D">
      <w:pPr>
        <w:numPr>
          <w:ilvl w:val="0"/>
          <w:numId w:val="54"/>
        </w:numPr>
        <w:jc w:val="left"/>
        <w:outlineLvl w:val="4"/>
        <w:rPr>
          <w:rFonts w:ascii="Times New Roman" w:hAnsi="Times New Roman"/>
          <w:b/>
          <w:sz w:val="24"/>
          <w:szCs w:val="20"/>
        </w:rPr>
      </w:pPr>
      <w:bookmarkStart w:id="85" w:name="_Ref142482490"/>
      <w:r w:rsidRPr="0007483D">
        <w:rPr>
          <w:rFonts w:ascii="Times New Roman" w:hAnsi="Times New Roman"/>
          <w:b/>
          <w:sz w:val="24"/>
          <w:szCs w:val="20"/>
          <w:lang w:val="en-CA"/>
        </w:rPr>
        <w:lastRenderedPageBreak/>
        <w:t>csdbmigration_csidp</w:t>
      </w:r>
      <w:r w:rsidRPr="00440202">
        <w:rPr>
          <w:rFonts w:ascii="Times New Roman" w:hAnsi="Times New Roman"/>
          <w:b/>
          <w:sz w:val="24"/>
          <w:szCs w:val="20"/>
          <w:lang w:val="en-CA"/>
        </w:rPr>
        <w:t>_</w:t>
      </w:r>
      <w:r w:rsidRPr="00440202">
        <w:rPr>
          <w:rFonts w:ascii="Times New Roman" w:hAnsi="Times New Roman"/>
          <w:b/>
          <w:i/>
          <w:iCs/>
          <w:sz w:val="24"/>
          <w:szCs w:val="20"/>
          <w:lang w:val="en-CA"/>
        </w:rPr>
        <w:t>year-month-day-hour-minute-second</w:t>
      </w:r>
      <w:r w:rsidRPr="00440202">
        <w:rPr>
          <w:rFonts w:ascii="Times New Roman" w:hAnsi="Times New Roman"/>
          <w:b/>
          <w:sz w:val="24"/>
          <w:szCs w:val="20"/>
          <w:lang w:val="en-CA"/>
        </w:rPr>
        <w:t>.log</w:t>
      </w:r>
      <w:r w:rsidRPr="0007483D">
        <w:rPr>
          <w:rFonts w:ascii="Times New Roman" w:hAnsi="Times New Roman"/>
          <w:b/>
          <w:sz w:val="24"/>
          <w:szCs w:val="20"/>
          <w:lang w:val="en-CA"/>
        </w:rPr>
        <w:t xml:space="preserve"> / csdbmigration_csportal_</w:t>
      </w:r>
      <w:r w:rsidRPr="00440202">
        <w:rPr>
          <w:rFonts w:ascii="Times New Roman" w:hAnsi="Times New Roman"/>
          <w:b/>
          <w:i/>
          <w:iCs/>
          <w:sz w:val="24"/>
          <w:szCs w:val="20"/>
          <w:lang w:val="en-CA"/>
        </w:rPr>
        <w:t>year-month-day-hour-minute-second</w:t>
      </w:r>
      <w:r w:rsidRPr="00440202">
        <w:rPr>
          <w:rFonts w:ascii="Times New Roman" w:hAnsi="Times New Roman"/>
          <w:b/>
          <w:sz w:val="24"/>
          <w:szCs w:val="20"/>
          <w:lang w:val="en-CA"/>
        </w:rPr>
        <w:t>.log</w:t>
      </w:r>
      <w:bookmarkEnd w:id="85"/>
    </w:p>
    <w:p w14:paraId="6365C89A" w14:textId="25C9BE6A" w:rsidR="0007483D" w:rsidRPr="00440202" w:rsidRDefault="0007483D" w:rsidP="0007483D">
      <w:pPr>
        <w:ind w:leftChars="200" w:left="420" w:firstLineChars="100" w:firstLine="210"/>
        <w:jc w:val="left"/>
        <w:rPr>
          <w:rFonts w:ascii="Times New Roman" w:hAnsi="Times New Roman"/>
          <w:szCs w:val="20"/>
        </w:rPr>
      </w:pPr>
      <w:r w:rsidRPr="00440202">
        <w:rPr>
          <w:rFonts w:ascii="Times New Roman" w:hAnsi="Times New Roman"/>
          <w:szCs w:val="20"/>
        </w:rPr>
        <w:t xml:space="preserve">This log file </w:t>
      </w:r>
      <w:r>
        <w:rPr>
          <w:rFonts w:ascii="Times New Roman" w:hAnsi="Times New Roman"/>
          <w:szCs w:val="20"/>
        </w:rPr>
        <w:t>indicates</w:t>
      </w:r>
      <w:r w:rsidRPr="00440202">
        <w:rPr>
          <w:rFonts w:ascii="Times New Roman" w:hAnsi="Times New Roman"/>
          <w:szCs w:val="20"/>
        </w:rPr>
        <w:t xml:space="preserve"> information when the </w:t>
      </w:r>
      <w:r>
        <w:rPr>
          <w:rFonts w:ascii="Times New Roman" w:hAnsi="Times New Roman"/>
          <w:szCs w:val="20"/>
        </w:rPr>
        <w:t>csdbmigration</w:t>
      </w:r>
      <w:r w:rsidRPr="00440202">
        <w:rPr>
          <w:rFonts w:ascii="Times New Roman" w:hAnsi="Times New Roman"/>
          <w:szCs w:val="20"/>
        </w:rPr>
        <w:t xml:space="preserve"> command is executed.</w:t>
      </w:r>
    </w:p>
    <w:p w14:paraId="52CDBADF" w14:textId="77777777" w:rsidR="0007483D" w:rsidRPr="00440202" w:rsidRDefault="0007483D" w:rsidP="0007483D">
      <w:pPr>
        <w:ind w:leftChars="200" w:left="420" w:firstLineChars="100" w:firstLine="210"/>
        <w:jc w:val="left"/>
        <w:rPr>
          <w:rFonts w:ascii="Times New Roman" w:hAnsi="Times New Roman"/>
          <w:szCs w:val="20"/>
        </w:rPr>
      </w:pPr>
      <w:r w:rsidRPr="00440202">
        <w:rPr>
          <w:rFonts w:ascii="Times New Roman" w:hAnsi="Times New Roman"/>
          <w:szCs w:val="20"/>
        </w:rPr>
        <w:t xml:space="preserve">Refer to </w:t>
      </w:r>
      <w:r w:rsidRPr="00440202">
        <w:rPr>
          <w:rFonts w:ascii="Times New Roman" w:hAnsi="Times New Roman"/>
          <w:szCs w:val="20"/>
        </w:rPr>
        <w:fldChar w:fldCharType="begin"/>
      </w:r>
      <w:r w:rsidRPr="00440202">
        <w:rPr>
          <w:rFonts w:ascii="Times New Roman" w:hAnsi="Times New Roman"/>
          <w:szCs w:val="20"/>
        </w:rPr>
        <w:instrText xml:space="preserve"> REF _Ref21528989 \n \h  \* MERGEFORMAT </w:instrText>
      </w:r>
      <w:r w:rsidRPr="00440202">
        <w:rPr>
          <w:rFonts w:ascii="Times New Roman" w:hAnsi="Times New Roman"/>
          <w:szCs w:val="20"/>
        </w:rPr>
      </w:r>
      <w:r w:rsidRPr="00440202">
        <w:rPr>
          <w:rFonts w:ascii="Times New Roman" w:hAnsi="Times New Roman"/>
          <w:szCs w:val="20"/>
        </w:rPr>
        <w:fldChar w:fldCharType="separate"/>
      </w:r>
      <w:r>
        <w:rPr>
          <w:rFonts w:ascii="Times New Roman" w:hAnsi="Times New Roman"/>
          <w:szCs w:val="20"/>
        </w:rPr>
        <w:t>(2)</w:t>
      </w:r>
      <w:r w:rsidRPr="00440202">
        <w:rPr>
          <w:rFonts w:ascii="Times New Roman" w:hAnsi="Times New Roman"/>
          <w:szCs w:val="20"/>
        </w:rPr>
        <w:fldChar w:fldCharType="end"/>
      </w:r>
      <w:r w:rsidRPr="00440202">
        <w:rPr>
          <w:rFonts w:ascii="Times New Roman" w:hAnsi="Times New Roman"/>
          <w:szCs w:val="20"/>
        </w:rPr>
        <w:t xml:space="preserve"> for output format and description.</w:t>
      </w:r>
    </w:p>
    <w:p w14:paraId="07D0DC02" w14:textId="77777777" w:rsidR="0007483D" w:rsidRDefault="0007483D" w:rsidP="00A250EF">
      <w:pPr>
        <w:ind w:leftChars="200" w:left="420"/>
        <w:jc w:val="left"/>
        <w:rPr>
          <w:rFonts w:ascii="Times New Roman" w:hAnsi="Times New Roman"/>
          <w:szCs w:val="20"/>
        </w:rPr>
      </w:pPr>
    </w:p>
    <w:p w14:paraId="673CFAC2" w14:textId="359EF2F1" w:rsidR="0007483D" w:rsidRPr="00440202" w:rsidRDefault="0007483D" w:rsidP="0007483D">
      <w:pPr>
        <w:ind w:firstLine="630"/>
        <w:jc w:val="left"/>
        <w:rPr>
          <w:rFonts w:ascii="Times New Roman" w:hAnsi="Times New Roman"/>
          <w:szCs w:val="20"/>
        </w:rPr>
      </w:pPr>
      <w:r w:rsidRPr="00440202">
        <w:rPr>
          <w:rFonts w:ascii="Times New Roman" w:hAnsi="Times New Roman"/>
          <w:szCs w:val="20"/>
        </w:rPr>
        <w:t xml:space="preserve">File location: </w:t>
      </w:r>
      <w:r w:rsidRPr="00440202">
        <w:rPr>
          <w:rFonts w:ascii="Times New Roman" w:hAnsi="Times New Roman"/>
          <w:i/>
          <w:iCs/>
          <w:szCs w:val="20"/>
        </w:rPr>
        <w:t>&lt;log-directory&gt;</w:t>
      </w:r>
      <w:r w:rsidRPr="00440202">
        <w:rPr>
          <w:rFonts w:ascii="Times New Roman" w:hAnsi="Times New Roman"/>
          <w:szCs w:val="20"/>
        </w:rPr>
        <w:t>/utility/</w:t>
      </w:r>
      <w:r>
        <w:rPr>
          <w:rFonts w:ascii="Times New Roman" w:hAnsi="Times New Roman"/>
          <w:szCs w:val="20"/>
        </w:rPr>
        <w:t>csdbmigration</w:t>
      </w:r>
      <w:r w:rsidRPr="00440202">
        <w:rPr>
          <w:rFonts w:ascii="Times New Roman" w:hAnsi="Times New Roman"/>
          <w:szCs w:val="20"/>
        </w:rPr>
        <w:t>_</w:t>
      </w:r>
      <w:r w:rsidRPr="00440202">
        <w:rPr>
          <w:rFonts w:ascii="Times New Roman" w:hAnsi="Times New Roman"/>
          <w:i/>
          <w:iCs/>
          <w:szCs w:val="20"/>
        </w:rPr>
        <w:t>year-month-day-hour-minute-second</w:t>
      </w:r>
      <w:r w:rsidRPr="00440202">
        <w:rPr>
          <w:rFonts w:ascii="Times New Roman" w:hAnsi="Times New Roman"/>
          <w:szCs w:val="20"/>
        </w:rPr>
        <w:t>.log</w:t>
      </w:r>
    </w:p>
    <w:p w14:paraId="296CCB0E" w14:textId="77777777" w:rsidR="0007483D" w:rsidRPr="00440202" w:rsidRDefault="0007483D" w:rsidP="0007483D">
      <w:pPr>
        <w:ind w:firstLine="630"/>
        <w:jc w:val="left"/>
        <w:rPr>
          <w:rFonts w:ascii="Times New Roman" w:hAnsi="Times New Roman"/>
          <w:szCs w:val="20"/>
        </w:rPr>
      </w:pPr>
      <w:r w:rsidRPr="00440202">
        <w:rPr>
          <w:rFonts w:ascii="Times New Roman" w:hAnsi="Times New Roman"/>
          <w:szCs w:val="20"/>
        </w:rPr>
        <w:t>Examples:</w:t>
      </w:r>
    </w:p>
    <w:p w14:paraId="4DB6A51D" w14:textId="78D2F61C" w:rsidR="0007483D" w:rsidRPr="00440202" w:rsidRDefault="0007483D" w:rsidP="0007483D">
      <w:pPr>
        <w:ind w:left="420" w:firstLineChars="400" w:firstLine="840"/>
        <w:jc w:val="left"/>
        <w:rPr>
          <w:rFonts w:ascii="Times New Roman" w:hAnsi="Times New Roman"/>
          <w:szCs w:val="20"/>
        </w:rPr>
      </w:pPr>
      <w:r w:rsidRPr="00440202">
        <w:rPr>
          <w:rFonts w:ascii="Times New Roman" w:hAnsi="Times New Roman"/>
          <w:szCs w:val="20"/>
        </w:rPr>
        <w:t>[</w:t>
      </w:r>
      <w:r>
        <w:rPr>
          <w:rFonts w:ascii="Times New Roman" w:hAnsi="Times New Roman"/>
        </w:rPr>
        <w:t>Hitachi</w:t>
      </w:r>
      <w:r w:rsidRPr="00440202">
        <w:rPr>
          <w:rFonts w:ascii="Times New Roman" w:hAnsi="Times New Roman"/>
          <w:szCs w:val="20"/>
        </w:rPr>
        <w:t xml:space="preserve"> Edition] [Linux]</w:t>
      </w:r>
      <w:r w:rsidRPr="00440202">
        <w:rPr>
          <w:rFonts w:ascii="Times New Roman" w:hAnsi="Times New Roman"/>
        </w:rPr>
        <w:t xml:space="preserve"> </w:t>
      </w:r>
      <w:r w:rsidRPr="00440202">
        <w:rPr>
          <w:rFonts w:ascii="Times New Roman" w:hAnsi="Times New Roman"/>
          <w:szCs w:val="20"/>
        </w:rPr>
        <w:t>/var/log/hitachi/CommonService/utility/</w:t>
      </w:r>
      <w:r w:rsidR="009D6287" w:rsidRPr="006B06A2">
        <w:rPr>
          <w:szCs w:val="20"/>
        </w:rPr>
        <w:t>csdbmigration_csidp_2023-08-04-07-17-57.log</w:t>
      </w:r>
    </w:p>
    <w:p w14:paraId="72E918E2" w14:textId="1BDC25F1" w:rsidR="0007483D" w:rsidRPr="00440202" w:rsidRDefault="0007483D" w:rsidP="0007483D">
      <w:pPr>
        <w:ind w:left="420" w:firstLineChars="400" w:firstLine="840"/>
        <w:jc w:val="left"/>
        <w:rPr>
          <w:rFonts w:ascii="Times New Roman" w:hAnsi="Times New Roman"/>
          <w:szCs w:val="20"/>
          <w:lang w:val="en-CA"/>
        </w:rPr>
      </w:pPr>
      <w:r w:rsidRPr="00440202">
        <w:rPr>
          <w:rFonts w:ascii="Times New Roman" w:hAnsi="Times New Roman"/>
          <w:szCs w:val="20"/>
        </w:rPr>
        <w:t>[HPE Edition]</w:t>
      </w:r>
      <w:r w:rsidRPr="00440202">
        <w:rPr>
          <w:rFonts w:ascii="Times New Roman" w:hAnsi="Times New Roman"/>
        </w:rPr>
        <w:t xml:space="preserve"> </w:t>
      </w:r>
      <w:r w:rsidRPr="00440202">
        <w:rPr>
          <w:rFonts w:ascii="Times New Roman" w:hAnsi="Times New Roman"/>
          <w:szCs w:val="20"/>
        </w:rPr>
        <w:t>[Linux]</w:t>
      </w:r>
      <w:r w:rsidRPr="00440202">
        <w:rPr>
          <w:rFonts w:ascii="Times New Roman" w:hAnsi="Times New Roman"/>
        </w:rPr>
        <w:t xml:space="preserve"> </w:t>
      </w:r>
      <w:r w:rsidRPr="00440202">
        <w:rPr>
          <w:rFonts w:ascii="Times New Roman" w:hAnsi="Times New Roman"/>
          <w:szCs w:val="20"/>
        </w:rPr>
        <w:t>/var/log/CVXPAE/CommonService/utility/</w:t>
      </w:r>
      <w:r w:rsidR="009D6287" w:rsidRPr="006B06A2">
        <w:rPr>
          <w:szCs w:val="20"/>
        </w:rPr>
        <w:t>csdbmigration_csidp_2023-08-04-07-17-57.log</w:t>
      </w:r>
    </w:p>
    <w:p w14:paraId="0366F2CA" w14:textId="77777777" w:rsidR="0007483D" w:rsidRDefault="0007483D" w:rsidP="0007483D">
      <w:pPr>
        <w:ind w:leftChars="200" w:left="420"/>
        <w:jc w:val="left"/>
        <w:rPr>
          <w:rFonts w:ascii="Times New Roman" w:hAnsi="Times New Roman"/>
          <w:szCs w:val="20"/>
        </w:rPr>
      </w:pPr>
    </w:p>
    <w:p w14:paraId="55646A6A" w14:textId="74F5500C" w:rsidR="009D6287" w:rsidRPr="00440202" w:rsidRDefault="009D6287" w:rsidP="009D6287">
      <w:pPr>
        <w:numPr>
          <w:ilvl w:val="0"/>
          <w:numId w:val="54"/>
        </w:numPr>
        <w:jc w:val="left"/>
        <w:outlineLvl w:val="4"/>
        <w:rPr>
          <w:rFonts w:ascii="Times New Roman" w:hAnsi="Times New Roman"/>
          <w:b/>
          <w:sz w:val="24"/>
          <w:szCs w:val="20"/>
        </w:rPr>
      </w:pPr>
      <w:bookmarkStart w:id="86" w:name="_Ref142482498"/>
      <w:r w:rsidRPr="0007483D">
        <w:rPr>
          <w:rFonts w:ascii="Times New Roman" w:hAnsi="Times New Roman"/>
          <w:b/>
          <w:sz w:val="24"/>
          <w:szCs w:val="20"/>
          <w:lang w:val="en-CA"/>
        </w:rPr>
        <w:t>cs</w:t>
      </w:r>
      <w:r>
        <w:rPr>
          <w:rFonts w:ascii="Times New Roman" w:hAnsi="Times New Roman"/>
          <w:b/>
          <w:sz w:val="24"/>
          <w:szCs w:val="20"/>
          <w:lang w:val="en-CA"/>
        </w:rPr>
        <w:t>post</w:t>
      </w:r>
      <w:r w:rsidRPr="0007483D">
        <w:rPr>
          <w:rFonts w:ascii="Times New Roman" w:hAnsi="Times New Roman"/>
          <w:b/>
          <w:sz w:val="24"/>
          <w:szCs w:val="20"/>
          <w:lang w:val="en-CA"/>
        </w:rPr>
        <w:t>dbmigration_csidp</w:t>
      </w:r>
      <w:r w:rsidRPr="00440202">
        <w:rPr>
          <w:rFonts w:ascii="Times New Roman" w:hAnsi="Times New Roman"/>
          <w:b/>
          <w:sz w:val="24"/>
          <w:szCs w:val="20"/>
          <w:lang w:val="en-CA"/>
        </w:rPr>
        <w:t>_</w:t>
      </w:r>
      <w:r w:rsidRPr="00440202">
        <w:rPr>
          <w:rFonts w:ascii="Times New Roman" w:hAnsi="Times New Roman"/>
          <w:b/>
          <w:i/>
          <w:iCs/>
          <w:sz w:val="24"/>
          <w:szCs w:val="20"/>
          <w:lang w:val="en-CA"/>
        </w:rPr>
        <w:t>year-month-day-hour-minute-second</w:t>
      </w:r>
      <w:r w:rsidRPr="00440202">
        <w:rPr>
          <w:rFonts w:ascii="Times New Roman" w:hAnsi="Times New Roman"/>
          <w:b/>
          <w:sz w:val="24"/>
          <w:szCs w:val="20"/>
          <w:lang w:val="en-CA"/>
        </w:rPr>
        <w:t>.log</w:t>
      </w:r>
      <w:r w:rsidRPr="0007483D">
        <w:rPr>
          <w:rFonts w:ascii="Times New Roman" w:hAnsi="Times New Roman"/>
          <w:b/>
          <w:sz w:val="24"/>
          <w:szCs w:val="20"/>
          <w:lang w:val="en-CA"/>
        </w:rPr>
        <w:t xml:space="preserve"> / cs</w:t>
      </w:r>
      <w:r>
        <w:rPr>
          <w:rFonts w:ascii="Times New Roman" w:hAnsi="Times New Roman"/>
          <w:b/>
          <w:sz w:val="24"/>
          <w:szCs w:val="20"/>
          <w:lang w:val="en-CA"/>
        </w:rPr>
        <w:t>post</w:t>
      </w:r>
      <w:r w:rsidRPr="0007483D">
        <w:rPr>
          <w:rFonts w:ascii="Times New Roman" w:hAnsi="Times New Roman"/>
          <w:b/>
          <w:sz w:val="24"/>
          <w:szCs w:val="20"/>
          <w:lang w:val="en-CA"/>
        </w:rPr>
        <w:t>dbmigration_csportal_</w:t>
      </w:r>
      <w:r w:rsidRPr="00440202">
        <w:rPr>
          <w:rFonts w:ascii="Times New Roman" w:hAnsi="Times New Roman"/>
          <w:b/>
          <w:i/>
          <w:iCs/>
          <w:sz w:val="24"/>
          <w:szCs w:val="20"/>
          <w:lang w:val="en-CA"/>
        </w:rPr>
        <w:t>year-month-day-hour-minute-second</w:t>
      </w:r>
      <w:r w:rsidRPr="00440202">
        <w:rPr>
          <w:rFonts w:ascii="Times New Roman" w:hAnsi="Times New Roman"/>
          <w:b/>
          <w:sz w:val="24"/>
          <w:szCs w:val="20"/>
          <w:lang w:val="en-CA"/>
        </w:rPr>
        <w:t>.log</w:t>
      </w:r>
      <w:bookmarkEnd w:id="86"/>
    </w:p>
    <w:p w14:paraId="085344B8" w14:textId="5E0686C2" w:rsidR="009D6287" w:rsidRPr="00440202" w:rsidRDefault="009D6287" w:rsidP="009D6287">
      <w:pPr>
        <w:ind w:leftChars="200" w:left="420" w:firstLineChars="100" w:firstLine="210"/>
        <w:jc w:val="left"/>
        <w:rPr>
          <w:rFonts w:ascii="Times New Roman" w:hAnsi="Times New Roman"/>
          <w:szCs w:val="20"/>
        </w:rPr>
      </w:pPr>
      <w:r w:rsidRPr="00440202">
        <w:rPr>
          <w:rFonts w:ascii="Times New Roman" w:hAnsi="Times New Roman"/>
          <w:szCs w:val="20"/>
        </w:rPr>
        <w:t xml:space="preserve">This log file </w:t>
      </w:r>
      <w:r>
        <w:rPr>
          <w:rFonts w:ascii="Times New Roman" w:hAnsi="Times New Roman"/>
          <w:szCs w:val="20"/>
        </w:rPr>
        <w:t>indicates</w:t>
      </w:r>
      <w:r w:rsidRPr="00440202">
        <w:rPr>
          <w:rFonts w:ascii="Times New Roman" w:hAnsi="Times New Roman"/>
          <w:szCs w:val="20"/>
        </w:rPr>
        <w:t xml:space="preserve"> information when the </w:t>
      </w:r>
      <w:r>
        <w:rPr>
          <w:rFonts w:ascii="Times New Roman" w:hAnsi="Times New Roman"/>
          <w:szCs w:val="20"/>
        </w:rPr>
        <w:t>cspostdbmigration</w:t>
      </w:r>
      <w:r w:rsidRPr="00440202">
        <w:rPr>
          <w:rFonts w:ascii="Times New Roman" w:hAnsi="Times New Roman"/>
          <w:szCs w:val="20"/>
        </w:rPr>
        <w:t xml:space="preserve"> command is executed.</w:t>
      </w:r>
    </w:p>
    <w:p w14:paraId="7D800302" w14:textId="77777777" w:rsidR="009D6287" w:rsidRPr="00440202" w:rsidRDefault="009D6287" w:rsidP="009D6287">
      <w:pPr>
        <w:ind w:leftChars="200" w:left="420" w:firstLineChars="100" w:firstLine="210"/>
        <w:jc w:val="left"/>
        <w:rPr>
          <w:rFonts w:ascii="Times New Roman" w:hAnsi="Times New Roman"/>
          <w:szCs w:val="20"/>
        </w:rPr>
      </w:pPr>
      <w:r w:rsidRPr="00440202">
        <w:rPr>
          <w:rFonts w:ascii="Times New Roman" w:hAnsi="Times New Roman"/>
          <w:szCs w:val="20"/>
        </w:rPr>
        <w:t xml:space="preserve">Refer to </w:t>
      </w:r>
      <w:r w:rsidRPr="00440202">
        <w:rPr>
          <w:rFonts w:ascii="Times New Roman" w:hAnsi="Times New Roman"/>
          <w:szCs w:val="20"/>
        </w:rPr>
        <w:fldChar w:fldCharType="begin"/>
      </w:r>
      <w:r w:rsidRPr="00440202">
        <w:rPr>
          <w:rFonts w:ascii="Times New Roman" w:hAnsi="Times New Roman"/>
          <w:szCs w:val="20"/>
        </w:rPr>
        <w:instrText xml:space="preserve"> REF _Ref21528989 \n \h  \* MERGEFORMAT </w:instrText>
      </w:r>
      <w:r w:rsidRPr="00440202">
        <w:rPr>
          <w:rFonts w:ascii="Times New Roman" w:hAnsi="Times New Roman"/>
          <w:szCs w:val="20"/>
        </w:rPr>
      </w:r>
      <w:r w:rsidRPr="00440202">
        <w:rPr>
          <w:rFonts w:ascii="Times New Roman" w:hAnsi="Times New Roman"/>
          <w:szCs w:val="20"/>
        </w:rPr>
        <w:fldChar w:fldCharType="separate"/>
      </w:r>
      <w:r>
        <w:rPr>
          <w:rFonts w:ascii="Times New Roman" w:hAnsi="Times New Roman"/>
          <w:szCs w:val="20"/>
        </w:rPr>
        <w:t>(2)</w:t>
      </w:r>
      <w:r w:rsidRPr="00440202">
        <w:rPr>
          <w:rFonts w:ascii="Times New Roman" w:hAnsi="Times New Roman"/>
          <w:szCs w:val="20"/>
        </w:rPr>
        <w:fldChar w:fldCharType="end"/>
      </w:r>
      <w:r w:rsidRPr="00440202">
        <w:rPr>
          <w:rFonts w:ascii="Times New Roman" w:hAnsi="Times New Roman"/>
          <w:szCs w:val="20"/>
        </w:rPr>
        <w:t xml:space="preserve"> for output format and description.</w:t>
      </w:r>
    </w:p>
    <w:p w14:paraId="33005E76" w14:textId="77777777" w:rsidR="009D6287" w:rsidRDefault="009D6287" w:rsidP="009D6287">
      <w:pPr>
        <w:ind w:leftChars="200" w:left="420"/>
        <w:jc w:val="left"/>
        <w:rPr>
          <w:rFonts w:ascii="Times New Roman" w:hAnsi="Times New Roman"/>
          <w:szCs w:val="20"/>
        </w:rPr>
      </w:pPr>
    </w:p>
    <w:p w14:paraId="30349CBA" w14:textId="16491FD1" w:rsidR="009D6287" w:rsidRPr="00440202" w:rsidRDefault="009D6287" w:rsidP="009D6287">
      <w:pPr>
        <w:ind w:firstLine="630"/>
        <w:jc w:val="left"/>
        <w:rPr>
          <w:rFonts w:ascii="Times New Roman" w:hAnsi="Times New Roman"/>
          <w:szCs w:val="20"/>
        </w:rPr>
      </w:pPr>
      <w:r w:rsidRPr="00440202">
        <w:rPr>
          <w:rFonts w:ascii="Times New Roman" w:hAnsi="Times New Roman"/>
          <w:szCs w:val="20"/>
        </w:rPr>
        <w:t xml:space="preserve">File location: </w:t>
      </w:r>
      <w:r w:rsidRPr="00440202">
        <w:rPr>
          <w:rFonts w:ascii="Times New Roman" w:hAnsi="Times New Roman"/>
          <w:i/>
          <w:iCs/>
          <w:szCs w:val="20"/>
        </w:rPr>
        <w:t>&lt;log-directory&gt;</w:t>
      </w:r>
      <w:r w:rsidRPr="00440202">
        <w:rPr>
          <w:rFonts w:ascii="Times New Roman" w:hAnsi="Times New Roman"/>
          <w:szCs w:val="20"/>
        </w:rPr>
        <w:t>/utility/</w:t>
      </w:r>
      <w:r>
        <w:rPr>
          <w:rFonts w:ascii="Times New Roman" w:hAnsi="Times New Roman"/>
          <w:szCs w:val="20"/>
        </w:rPr>
        <w:t>cspostdbmigration</w:t>
      </w:r>
      <w:r w:rsidRPr="00440202">
        <w:rPr>
          <w:rFonts w:ascii="Times New Roman" w:hAnsi="Times New Roman"/>
          <w:szCs w:val="20"/>
        </w:rPr>
        <w:t>_</w:t>
      </w:r>
      <w:r w:rsidRPr="00440202">
        <w:rPr>
          <w:rFonts w:ascii="Times New Roman" w:hAnsi="Times New Roman"/>
          <w:i/>
          <w:iCs/>
          <w:szCs w:val="20"/>
        </w:rPr>
        <w:t>year-month-day-hour-minute-second</w:t>
      </w:r>
      <w:r w:rsidRPr="00440202">
        <w:rPr>
          <w:rFonts w:ascii="Times New Roman" w:hAnsi="Times New Roman"/>
          <w:szCs w:val="20"/>
        </w:rPr>
        <w:t>.log</w:t>
      </w:r>
    </w:p>
    <w:p w14:paraId="6D6D4676" w14:textId="77777777" w:rsidR="009D6287" w:rsidRPr="00440202" w:rsidRDefault="009D6287" w:rsidP="009D6287">
      <w:pPr>
        <w:ind w:firstLine="630"/>
        <w:jc w:val="left"/>
        <w:rPr>
          <w:rFonts w:ascii="Times New Roman" w:hAnsi="Times New Roman"/>
          <w:szCs w:val="20"/>
        </w:rPr>
      </w:pPr>
      <w:r w:rsidRPr="00440202">
        <w:rPr>
          <w:rFonts w:ascii="Times New Roman" w:hAnsi="Times New Roman"/>
          <w:szCs w:val="20"/>
        </w:rPr>
        <w:t>Examples:</w:t>
      </w:r>
    </w:p>
    <w:p w14:paraId="1435143B" w14:textId="45382C2F" w:rsidR="009D6287" w:rsidRPr="00440202" w:rsidRDefault="009D6287" w:rsidP="009D6287">
      <w:pPr>
        <w:ind w:left="420" w:firstLineChars="400" w:firstLine="840"/>
        <w:jc w:val="left"/>
        <w:rPr>
          <w:rFonts w:ascii="Times New Roman" w:hAnsi="Times New Roman"/>
          <w:szCs w:val="20"/>
        </w:rPr>
      </w:pPr>
      <w:r w:rsidRPr="00440202">
        <w:rPr>
          <w:rFonts w:ascii="Times New Roman" w:hAnsi="Times New Roman"/>
          <w:szCs w:val="20"/>
        </w:rPr>
        <w:t>[</w:t>
      </w:r>
      <w:r>
        <w:rPr>
          <w:rFonts w:ascii="Times New Roman" w:hAnsi="Times New Roman"/>
        </w:rPr>
        <w:t>Hitachi</w:t>
      </w:r>
      <w:r w:rsidRPr="00440202">
        <w:rPr>
          <w:rFonts w:ascii="Times New Roman" w:hAnsi="Times New Roman"/>
          <w:szCs w:val="20"/>
        </w:rPr>
        <w:t xml:space="preserve"> Edition] [Linux]</w:t>
      </w:r>
      <w:r w:rsidRPr="00440202">
        <w:rPr>
          <w:rFonts w:ascii="Times New Roman" w:hAnsi="Times New Roman"/>
        </w:rPr>
        <w:t xml:space="preserve"> </w:t>
      </w:r>
      <w:r w:rsidRPr="00440202">
        <w:rPr>
          <w:rFonts w:ascii="Times New Roman" w:hAnsi="Times New Roman"/>
          <w:szCs w:val="20"/>
        </w:rPr>
        <w:t>/var/log/hitachi/CommonService/utility/</w:t>
      </w:r>
      <w:r w:rsidRPr="006B06A2">
        <w:rPr>
          <w:szCs w:val="20"/>
        </w:rPr>
        <w:t>cs</w:t>
      </w:r>
      <w:r>
        <w:rPr>
          <w:szCs w:val="20"/>
        </w:rPr>
        <w:t>post</w:t>
      </w:r>
      <w:r w:rsidRPr="006B06A2">
        <w:rPr>
          <w:szCs w:val="20"/>
        </w:rPr>
        <w:t>dbmigration_csidp_2023-08-04-07-17-57.log</w:t>
      </w:r>
    </w:p>
    <w:p w14:paraId="5355DC8C" w14:textId="4B2FF001" w:rsidR="009D6287" w:rsidRPr="00440202" w:rsidRDefault="009D6287" w:rsidP="009D6287">
      <w:pPr>
        <w:ind w:left="420" w:firstLineChars="400" w:firstLine="840"/>
        <w:jc w:val="left"/>
        <w:rPr>
          <w:rFonts w:ascii="Times New Roman" w:hAnsi="Times New Roman"/>
          <w:szCs w:val="20"/>
          <w:lang w:val="en-CA"/>
        </w:rPr>
      </w:pPr>
      <w:r w:rsidRPr="00440202">
        <w:rPr>
          <w:rFonts w:ascii="Times New Roman" w:hAnsi="Times New Roman"/>
          <w:szCs w:val="20"/>
        </w:rPr>
        <w:t>[HPE Edition]</w:t>
      </w:r>
      <w:r w:rsidRPr="00440202">
        <w:rPr>
          <w:rFonts w:ascii="Times New Roman" w:hAnsi="Times New Roman"/>
        </w:rPr>
        <w:t xml:space="preserve"> </w:t>
      </w:r>
      <w:r w:rsidRPr="00440202">
        <w:rPr>
          <w:rFonts w:ascii="Times New Roman" w:hAnsi="Times New Roman"/>
          <w:szCs w:val="20"/>
        </w:rPr>
        <w:t>[Linux]</w:t>
      </w:r>
      <w:r w:rsidRPr="00440202">
        <w:rPr>
          <w:rFonts w:ascii="Times New Roman" w:hAnsi="Times New Roman"/>
        </w:rPr>
        <w:t xml:space="preserve"> </w:t>
      </w:r>
      <w:r w:rsidRPr="00440202">
        <w:rPr>
          <w:rFonts w:ascii="Times New Roman" w:hAnsi="Times New Roman"/>
          <w:szCs w:val="20"/>
        </w:rPr>
        <w:t>/var/log/CVXPAE/CommonService/utility/</w:t>
      </w:r>
      <w:r w:rsidRPr="006B06A2">
        <w:rPr>
          <w:szCs w:val="20"/>
        </w:rPr>
        <w:t>cs</w:t>
      </w:r>
      <w:r>
        <w:rPr>
          <w:szCs w:val="20"/>
        </w:rPr>
        <w:t>post</w:t>
      </w:r>
      <w:r w:rsidRPr="006B06A2">
        <w:rPr>
          <w:szCs w:val="20"/>
        </w:rPr>
        <w:t>dbmigration_csidp_2023-08-04-07-17-57.log</w:t>
      </w:r>
    </w:p>
    <w:p w14:paraId="0E24B2E7" w14:textId="77777777" w:rsidR="009D6287" w:rsidRDefault="009D6287" w:rsidP="009D6287">
      <w:pPr>
        <w:ind w:leftChars="200" w:left="420"/>
        <w:jc w:val="left"/>
        <w:rPr>
          <w:rFonts w:ascii="Times New Roman" w:hAnsi="Times New Roman"/>
          <w:szCs w:val="20"/>
        </w:rPr>
      </w:pPr>
    </w:p>
    <w:p w14:paraId="52616DB2" w14:textId="7FDE61C3" w:rsidR="002F7CE4" w:rsidRDefault="002F7CE4" w:rsidP="00665B2A">
      <w:pPr>
        <w:ind w:leftChars="-5" w:hangingChars="5" w:hanging="10"/>
        <w:jc w:val="left"/>
        <w:rPr>
          <w:rFonts w:ascii="Times New Roman" w:hAnsi="Times New Roman"/>
          <w:szCs w:val="20"/>
        </w:rPr>
      </w:pPr>
      <w:r w:rsidRPr="00440202" w:rsidDel="002F7CE4">
        <w:rPr>
          <w:rFonts w:ascii="Times New Roman" w:hAnsi="Times New Roman"/>
          <w:szCs w:val="20"/>
        </w:rPr>
        <w:br w:type="page"/>
      </w:r>
    </w:p>
    <w:p w14:paraId="4F06A728" w14:textId="77777777" w:rsidR="00807791" w:rsidRPr="00440202" w:rsidRDefault="00807791" w:rsidP="00665B2A">
      <w:pPr>
        <w:ind w:leftChars="-5" w:hangingChars="5" w:hanging="10"/>
        <w:jc w:val="left"/>
        <w:rPr>
          <w:rFonts w:ascii="Times New Roman" w:hAnsi="Times New Roman"/>
          <w:szCs w:val="20"/>
        </w:rPr>
      </w:pPr>
    </w:p>
    <w:p w14:paraId="3FC04CF3" w14:textId="1F9368EB" w:rsidR="001F68B2" w:rsidRPr="00440202" w:rsidRDefault="00674F50" w:rsidP="001F68B2">
      <w:pPr>
        <w:pStyle w:val="2"/>
        <w:rPr>
          <w:rFonts w:ascii="Times New Roman" w:hAnsi="Times New Roman"/>
        </w:rPr>
      </w:pPr>
      <w:bookmarkStart w:id="87" w:name="_Toc41916579"/>
      <w:r w:rsidRPr="00440202">
        <w:rPr>
          <w:rFonts w:ascii="Times New Roman" w:hAnsi="Times New Roman"/>
        </w:rPr>
        <w:t>Log output by basic operation (GUI)</w:t>
      </w:r>
      <w:bookmarkEnd w:id="87"/>
    </w:p>
    <w:p w14:paraId="31C8CDE3" w14:textId="168F3A96" w:rsidR="001D685D" w:rsidRPr="00440202" w:rsidRDefault="009441A2">
      <w:pPr>
        <w:widowControl/>
        <w:jc w:val="left"/>
        <w:rPr>
          <w:rFonts w:ascii="Times New Roman" w:hAnsi="Times New Roman"/>
          <w:szCs w:val="20"/>
          <w:lang w:val="en-GB"/>
        </w:rPr>
      </w:pPr>
      <w:r w:rsidRPr="00440202">
        <w:rPr>
          <w:rFonts w:ascii="Times New Roman" w:hAnsi="Times New Roman"/>
          <w:szCs w:val="20"/>
          <w:lang w:val="en-GB"/>
        </w:rPr>
        <w:t>This section explains the output of log files when operating the GUI.</w:t>
      </w:r>
      <w:r w:rsidRPr="00440202" w:rsidDel="009441A2">
        <w:rPr>
          <w:rFonts w:ascii="Times New Roman" w:hAnsi="Times New Roman"/>
        </w:rPr>
        <w:t xml:space="preserve"> </w:t>
      </w:r>
    </w:p>
    <w:p w14:paraId="0B34C74B" w14:textId="77777777" w:rsidR="007E0E48" w:rsidRPr="00440202" w:rsidRDefault="007E0E48">
      <w:pPr>
        <w:widowControl/>
        <w:jc w:val="left"/>
        <w:rPr>
          <w:rFonts w:ascii="Times New Roman" w:hAnsi="Times New Roman"/>
          <w:szCs w:val="20"/>
          <w:lang w:val="en-GB"/>
        </w:rPr>
      </w:pPr>
    </w:p>
    <w:p w14:paraId="4D065073" w14:textId="6DCAB246" w:rsidR="00F760EB" w:rsidRPr="00440202" w:rsidRDefault="00A55BE1" w:rsidP="00F760EB">
      <w:pPr>
        <w:pStyle w:val="default"/>
        <w:numPr>
          <w:ilvl w:val="0"/>
          <w:numId w:val="5"/>
        </w:numPr>
        <w:rPr>
          <w:rFonts w:ascii="Times New Roman" w:hAnsi="Times New Roman"/>
          <w:b/>
          <w:lang w:val="en-GB"/>
        </w:rPr>
      </w:pPr>
      <w:r w:rsidRPr="00440202">
        <w:rPr>
          <w:rFonts w:ascii="Times New Roman" w:hAnsi="Times New Roman"/>
          <w:b/>
          <w:lang w:val="en-GB" w:eastAsia="ja-JP"/>
        </w:rPr>
        <w:t>API</w:t>
      </w:r>
      <w:r w:rsidR="00FE03F7" w:rsidRPr="00440202">
        <w:rPr>
          <w:rFonts w:ascii="Times New Roman" w:hAnsi="Times New Roman"/>
        </w:rPr>
        <w:t xml:space="preserve"> </w:t>
      </w:r>
      <w:r w:rsidR="00FE03F7" w:rsidRPr="00440202">
        <w:rPr>
          <w:rFonts w:ascii="Times New Roman" w:hAnsi="Times New Roman"/>
          <w:b/>
          <w:lang w:val="en-GB" w:eastAsia="ja-JP"/>
        </w:rPr>
        <w:t>start log</w:t>
      </w:r>
    </w:p>
    <w:p w14:paraId="2A584090" w14:textId="77777777" w:rsidR="00B76D81" w:rsidRPr="00440202" w:rsidRDefault="00B76D81" w:rsidP="00B76D81">
      <w:pPr>
        <w:pStyle w:val="default"/>
        <w:ind w:left="420"/>
        <w:rPr>
          <w:rFonts w:ascii="Times New Roman" w:hAnsi="Times New Roman"/>
          <w:bCs/>
          <w:lang w:val="en-US"/>
        </w:rPr>
      </w:pPr>
      <w:bookmarkStart w:id="88" w:name="_Hlk21683772"/>
      <w:r w:rsidRPr="00440202">
        <w:rPr>
          <w:rFonts w:ascii="Times New Roman" w:hAnsi="Times New Roman"/>
          <w:bCs/>
          <w:lang w:val="en-US"/>
        </w:rPr>
        <w:t xml:space="preserve">The following is an output example when the </w:t>
      </w:r>
      <w:r w:rsidRPr="00440202">
        <w:rPr>
          <w:rFonts w:ascii="Times New Roman" w:hAnsi="Times New Roman"/>
          <w:b/>
          <w:lang w:val="en-US"/>
        </w:rPr>
        <w:t>Submit</w:t>
      </w:r>
      <w:r w:rsidRPr="00440202">
        <w:rPr>
          <w:rFonts w:ascii="Times New Roman" w:hAnsi="Times New Roman"/>
          <w:bCs/>
          <w:lang w:val="en-US"/>
        </w:rPr>
        <w:t xml:space="preserve"> button on the CreateUser screen of Common Services is pressed to start the user addition API.</w:t>
      </w:r>
    </w:p>
    <w:p w14:paraId="33CA82F6" w14:textId="1C8516BB" w:rsidR="00846263" w:rsidRPr="00440202" w:rsidRDefault="00EE6666" w:rsidP="00846263">
      <w:pPr>
        <w:snapToGrid w:val="0"/>
        <w:rPr>
          <w:rFonts w:ascii="Times New Roman" w:hAnsi="Times New Roman"/>
          <w:szCs w:val="20"/>
        </w:rPr>
      </w:pPr>
      <w:r w:rsidRPr="00440202">
        <w:rPr>
          <w:rFonts w:ascii="Times New Roman" w:hAnsi="Times New Roman"/>
          <w:noProof/>
        </w:rPr>
        <mc:AlternateContent>
          <mc:Choice Requires="wps">
            <w:drawing>
              <wp:anchor distT="0" distB="0" distL="114300" distR="114300" simplePos="0" relativeHeight="251656195" behindDoc="0" locked="0" layoutInCell="1" allowOverlap="1" wp14:anchorId="622D3705" wp14:editId="576F585B">
                <wp:simplePos x="0" y="0"/>
                <wp:positionH relativeFrom="column">
                  <wp:posOffset>3538220</wp:posOffset>
                </wp:positionH>
                <wp:positionV relativeFrom="paragraph">
                  <wp:posOffset>62865</wp:posOffset>
                </wp:positionV>
                <wp:extent cx="685800" cy="123825"/>
                <wp:effectExtent l="0" t="0" r="19050" b="28575"/>
                <wp:wrapNone/>
                <wp:docPr id="8" name="AutoShape 36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123825"/>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77CF1F90" id="AutoShape 3625" o:spid="_x0000_s1026" style="position:absolute;left:0;text-align:left;margin-left:278.6pt;margin-top:4.95pt;width:54pt;height:9.75pt;z-index:2516561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" filled="f" strokecolor="red">
                <v:textbox inset="1mm,1mm,1mm,1mm"/>
              </v:roundrect>
            </w:pict>
          </mc:Fallback>
        </mc:AlternateContent>
      </w:r>
      <w:r w:rsidR="00846263" w:rsidRPr="00440202">
        <w:rPr>
          <w:rFonts w:ascii="Times New Roman" w:hAnsi="Times New Roman"/>
          <w:noProof/>
          <w:szCs w:val="20"/>
        </w:rPr>
        <mc:AlternateContent>
          <mc:Choice Requires="wps">
            <w:drawing>
              <wp:anchor distT="0" distB="0" distL="114300" distR="114300" simplePos="0" relativeHeight="251656194" behindDoc="0" locked="0" layoutInCell="1" allowOverlap="1" wp14:anchorId="74F0AED1" wp14:editId="659D7DD0">
                <wp:simplePos x="0" y="0"/>
                <wp:positionH relativeFrom="column">
                  <wp:posOffset>280670</wp:posOffset>
                </wp:positionH>
                <wp:positionV relativeFrom="paragraph">
                  <wp:posOffset>34291</wp:posOffset>
                </wp:positionV>
                <wp:extent cx="5650865" cy="590550"/>
                <wp:effectExtent l="0" t="0" r="26035" b="19050"/>
                <wp:wrapNone/>
                <wp:docPr id="6" name="Rectangle 52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50865" cy="590550"/>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8099CA0" w14:textId="4F7F71B8" w:rsidR="00D24948" w:rsidRDefault="00D24948" w:rsidP="00846263">
                            <w:pPr>
                              <w:snapToGrid w:val="0"/>
                              <w:jc w:val="left"/>
                            </w:pPr>
                            <w:r w:rsidRPr="00846263">
                              <w:rPr>
                                <w:sz w:val="16"/>
                              </w:rPr>
                              <w:t>2019-10-09 16:57:35.490   INFO  http-nio-127.0.0.1-20951-exec-2  KAOP00000-I Method start. (Class:InnerApiController, Method:innerCreateUser, Argument:[class User {n    id: nulln    username: namen    firstName: firstn    lastName: lastn    email: nulln    dn: nulln    description: descriptionn    enabled: truen    builtin: nulln}])</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F0AED1" id="Rectangle 5292" o:spid="_x0000_s1283" style="position:absolute;left:0;text-align:left;margin-left:22.1pt;margin-top:2.7pt;width:444.95pt;height:46.5pt;z-index:2516561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">
                <v:textbox inset="1mm,1mm,1mm,1mm">
                  <w:txbxContent>
                    <w:p w14:paraId="48099CA0" w14:textId="4F7F71B8" w:rsidR="00D24948" w:rsidRDefault="00D24948" w:rsidP="00846263">
                      <w:pPr>
                        <w:snapToGrid w:val="0"/>
                        <w:jc w:val="left"/>
                      </w:pPr>
                      <w:r w:rsidRPr="00846263">
                        <w:rPr>
                          <w:sz w:val="16"/>
                        </w:rPr>
                        <w:t>2019-10-09 16:57:35.490   INFO  http-nio-127.0.0.1-20951-exec-2  KAOP00000-I Method start. (Class:InnerApiController, Method:innerCreateUser, Argument:[class User {n    id: nulln    username: namen    firstName: firstn    lastName: lastn    email: nulln    dn: nulln    description: descriptionn    enabled: truen    builtin: nulln}])</w:t>
                      </w:r>
                    </w:p>
                  </w:txbxContent>
                </v:textbox>
              </v:rect>
            </w:pict>
          </mc:Fallback>
        </mc:AlternateContent>
      </w:r>
    </w:p>
    <w:p w14:paraId="7B0EF33A" w14:textId="7949C494" w:rsidR="00846263" w:rsidRPr="00440202" w:rsidRDefault="00EE6666" w:rsidP="00846263">
      <w:pPr>
        <w:tabs>
          <w:tab w:val="left" w:pos="7680"/>
        </w:tabs>
        <w:snapToGrid w:val="0"/>
        <w:spacing w:before="100" w:beforeAutospacing="1" w:after="100" w:afterAutospacing="1"/>
        <w:jc w:val="left"/>
        <w:rPr>
          <w:rFonts w:ascii="Times New Roman" w:hAnsi="Times New Roman"/>
          <w:b/>
          <w:sz w:val="20"/>
          <w:szCs w:val="20"/>
          <w:lang w:val="en-CA"/>
        </w:rPr>
      </w:pPr>
      <w:r w:rsidRPr="00440202">
        <w:rPr>
          <w:rFonts w:ascii="Times New Roman" w:hAnsi="Times New Roman"/>
          <w:noProof/>
        </w:rPr>
        <mc:AlternateContent>
          <mc:Choice Requires="wps">
            <w:drawing>
              <wp:anchor distT="0" distB="0" distL="114300" distR="114300" simplePos="0" relativeHeight="251656199" behindDoc="0" locked="0" layoutInCell="1" allowOverlap="1" wp14:anchorId="1E07609F" wp14:editId="65F07DD6">
                <wp:simplePos x="0" y="0"/>
                <wp:positionH relativeFrom="column">
                  <wp:posOffset>317325</wp:posOffset>
                </wp:positionH>
                <wp:positionV relativeFrom="paragraph">
                  <wp:posOffset>185841</wp:posOffset>
                </wp:positionV>
                <wp:extent cx="5404061" cy="221016"/>
                <wp:effectExtent l="0" t="0" r="25400" b="26670"/>
                <wp:wrapNone/>
                <wp:docPr id="13" name="AutoShape 36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04061" cy="221016"/>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28D2ED9F" id="AutoShape 3625" o:spid="_x0000_s1026" style="position:absolute;left:0;text-align:left;margin-left:25pt;margin-top:14.65pt;width:425.5pt;height:17.4pt;z-index:2516561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" filled="f" strokecolor="red">
                <v:textbox inset="1mm,1mm,1mm,1mm"/>
              </v:roundrect>
            </w:pict>
          </mc:Fallback>
        </mc:AlternateContent>
      </w:r>
      <w:r w:rsidRPr="00440202">
        <w:rPr>
          <w:rFonts w:ascii="Times New Roman" w:hAnsi="Times New Roman"/>
          <w:noProof/>
        </w:rPr>
        <mc:AlternateContent>
          <mc:Choice Requires="wps">
            <w:drawing>
              <wp:anchor distT="0" distB="0" distL="114300" distR="114300" simplePos="0" relativeHeight="251656198" behindDoc="0" locked="0" layoutInCell="1" allowOverlap="1" wp14:anchorId="62A2D705" wp14:editId="56185C73">
                <wp:simplePos x="0" y="0"/>
                <wp:positionH relativeFrom="column">
                  <wp:posOffset>2817840</wp:posOffset>
                </wp:positionH>
                <wp:positionV relativeFrom="paragraph">
                  <wp:posOffset>47165</wp:posOffset>
                </wp:positionV>
                <wp:extent cx="2877543" cy="123825"/>
                <wp:effectExtent l="0" t="0" r="18415" b="28575"/>
                <wp:wrapNone/>
                <wp:docPr id="12" name="AutoShape 36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77543" cy="123825"/>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1285BECA" id="AutoShape 3625" o:spid="_x0000_s1026" style="position:absolute;left:0;text-align:left;margin-left:221.9pt;margin-top:3.7pt;width:226.6pt;height:9.75pt;z-index:2516561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" filled="f" strokecolor="red">
                <v:textbox inset="1mm,1mm,1mm,1mm"/>
              </v:roundrect>
            </w:pict>
          </mc:Fallback>
        </mc:AlternateContent>
      </w:r>
      <w:r w:rsidRPr="00440202">
        <w:rPr>
          <w:rFonts w:ascii="Times New Roman" w:hAnsi="Times New Roman"/>
          <w:noProof/>
        </w:rPr>
        <mc:AlternateContent>
          <mc:Choice Requires="wps">
            <w:drawing>
              <wp:anchor distT="0" distB="0" distL="114300" distR="114300" simplePos="0" relativeHeight="251656197" behindDoc="0" locked="0" layoutInCell="1" allowOverlap="1" wp14:anchorId="16D89DB7" wp14:editId="7F9F7C38">
                <wp:simplePos x="0" y="0"/>
                <wp:positionH relativeFrom="column">
                  <wp:posOffset>1576070</wp:posOffset>
                </wp:positionH>
                <wp:positionV relativeFrom="paragraph">
                  <wp:posOffset>36195</wp:posOffset>
                </wp:positionV>
                <wp:extent cx="1219200" cy="123825"/>
                <wp:effectExtent l="0" t="0" r="19050" b="28575"/>
                <wp:wrapNone/>
                <wp:docPr id="10" name="AutoShape 36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123825"/>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5018BCE3" id="AutoShape 3625" o:spid="_x0000_s1026" style="position:absolute;left:0;text-align:left;margin-left:124.1pt;margin-top:2.85pt;width:96pt;height:9.75pt;z-index:25165619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" filled="f" strokecolor="red">
                <v:textbox inset="1mm,1mm,1mm,1mm"/>
              </v:roundrect>
            </w:pict>
          </mc:Fallback>
        </mc:AlternateContent>
      </w:r>
      <w:r w:rsidRPr="00440202">
        <w:rPr>
          <w:rFonts w:ascii="Times New Roman" w:hAnsi="Times New Roman"/>
          <w:noProof/>
        </w:rPr>
        <mc:AlternateContent>
          <mc:Choice Requires="wps">
            <w:drawing>
              <wp:anchor distT="0" distB="0" distL="114300" distR="114300" simplePos="0" relativeHeight="251656196" behindDoc="0" locked="0" layoutInCell="1" allowOverlap="1" wp14:anchorId="015CC991" wp14:editId="246D6562">
                <wp:simplePos x="0" y="0"/>
                <wp:positionH relativeFrom="column">
                  <wp:posOffset>328294</wp:posOffset>
                </wp:positionH>
                <wp:positionV relativeFrom="paragraph">
                  <wp:posOffset>36195</wp:posOffset>
                </wp:positionV>
                <wp:extent cx="1209675" cy="133350"/>
                <wp:effectExtent l="0" t="0" r="28575" b="19050"/>
                <wp:wrapNone/>
                <wp:docPr id="9" name="AutoShape 36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9675" cy="133350"/>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47602B6F" id="AutoShape 3625" o:spid="_x0000_s1026" style="position:absolute;left:0;text-align:left;margin-left:25.85pt;margin-top:2.85pt;width:95.25pt;height:10.5pt;z-index:2516561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" filled="f" strokecolor="red">
                <v:textbox inset="1mm,1mm,1mm,1mm"/>
              </v:roundrect>
            </w:pict>
          </mc:Fallback>
        </mc:AlternateContent>
      </w:r>
    </w:p>
    <w:p w14:paraId="010BCA44" w14:textId="59212FE8" w:rsidR="00F246B1" w:rsidRPr="00440202" w:rsidRDefault="00F246B1" w:rsidP="00031B53">
      <w:pPr>
        <w:pStyle w:val="a6"/>
        <w:rPr>
          <w:lang w:val="en-CA"/>
        </w:rPr>
      </w:pPr>
      <w:r w:rsidRPr="00440202">
        <w:t xml:space="preserve">Figure </w:t>
      </w:r>
      <w:r w:rsidR="00B84913" w:rsidRPr="00440202">
        <w:fldChar w:fldCharType="begin"/>
      </w:r>
      <w:r w:rsidR="00B84913" w:rsidRPr="00440202">
        <w:instrText xml:space="preserve"> STYLEREF 1 \s </w:instrText>
      </w:r>
      <w:r w:rsidR="00B84913" w:rsidRPr="00440202">
        <w:fldChar w:fldCharType="separate"/>
      </w:r>
      <w:r w:rsidR="00BF65A4">
        <w:rPr>
          <w:noProof/>
        </w:rPr>
        <w:t>4</w:t>
      </w:r>
      <w:r w:rsidR="00B84913" w:rsidRPr="00440202">
        <w:fldChar w:fldCharType="end"/>
      </w:r>
      <w:r w:rsidR="00B84913" w:rsidRPr="00440202">
        <w:noBreakHyphen/>
      </w:r>
      <w:r w:rsidR="00B84913" w:rsidRPr="00440202">
        <w:fldChar w:fldCharType="begin"/>
      </w:r>
      <w:r w:rsidR="00B84913" w:rsidRPr="00440202">
        <w:instrText xml:space="preserve"> SEQ Figure \* ARABIC \s 1 </w:instrText>
      </w:r>
      <w:r w:rsidR="00B84913" w:rsidRPr="00440202">
        <w:fldChar w:fldCharType="separate"/>
      </w:r>
      <w:r w:rsidR="00EA779B">
        <w:rPr>
          <w:noProof/>
        </w:rPr>
        <w:t>11</w:t>
      </w:r>
      <w:r w:rsidR="00B84913" w:rsidRPr="00440202">
        <w:fldChar w:fldCharType="end"/>
      </w:r>
      <w:r w:rsidRPr="00440202">
        <w:t xml:space="preserve"> </w:t>
      </w:r>
      <w:r w:rsidR="00D860F8" w:rsidRPr="00440202">
        <w:t>debug.log when starting the user addition API</w:t>
      </w:r>
    </w:p>
    <w:p w14:paraId="73DD0D4A" w14:textId="7A2B702D" w:rsidR="00D860F8" w:rsidRPr="00440202" w:rsidRDefault="00D860F8" w:rsidP="00D860F8">
      <w:pPr>
        <w:spacing w:beforeLines="50" w:before="180"/>
        <w:ind w:leftChars="200" w:left="420"/>
        <w:rPr>
          <w:rFonts w:ascii="Times New Roman" w:hAnsi="Times New Roman"/>
          <w:szCs w:val="20"/>
        </w:rPr>
      </w:pPr>
      <w:r w:rsidRPr="00440202">
        <w:rPr>
          <w:rFonts w:ascii="Times New Roman" w:hAnsi="Times New Roman"/>
          <w:szCs w:val="20"/>
        </w:rPr>
        <w:t>When to start the API:</w:t>
      </w:r>
    </w:p>
    <w:p w14:paraId="0253C41A" w14:textId="77777777" w:rsidR="00D860F8" w:rsidRPr="00440202" w:rsidRDefault="00D860F8" w:rsidP="00D860F8">
      <w:pPr>
        <w:ind w:leftChars="300" w:left="630"/>
        <w:rPr>
          <w:rFonts w:ascii="Times New Roman" w:hAnsi="Times New Roman"/>
          <w:szCs w:val="20"/>
        </w:rPr>
      </w:pPr>
      <w:r w:rsidRPr="00440202">
        <w:rPr>
          <w:rFonts w:ascii="Times New Roman" w:hAnsi="Times New Roman"/>
          <w:szCs w:val="20"/>
        </w:rPr>
        <w:t>(1) [debug.log] message ID is KAOP00000-I.</w:t>
      </w:r>
    </w:p>
    <w:p w14:paraId="6296C26E" w14:textId="0491DB7A" w:rsidR="00D860F8" w:rsidRPr="00440202" w:rsidRDefault="00D860F8" w:rsidP="00D860F8">
      <w:pPr>
        <w:ind w:leftChars="300" w:left="630"/>
        <w:rPr>
          <w:rFonts w:ascii="Times New Roman" w:hAnsi="Times New Roman"/>
          <w:szCs w:val="20"/>
        </w:rPr>
      </w:pPr>
      <w:r w:rsidRPr="00440202">
        <w:rPr>
          <w:rFonts w:ascii="Times New Roman" w:hAnsi="Times New Roman"/>
          <w:szCs w:val="20"/>
        </w:rPr>
        <w:t xml:space="preserve">(2) [debug.log] class is listed in </w:t>
      </w:r>
      <w:r w:rsidRPr="00440202">
        <w:rPr>
          <w:rFonts w:ascii="Times New Roman" w:hAnsi="Times New Roman"/>
          <w:szCs w:val="20"/>
        </w:rPr>
        <w:fldChar w:fldCharType="begin"/>
      </w:r>
      <w:r w:rsidRPr="00440202">
        <w:rPr>
          <w:rFonts w:ascii="Times New Roman" w:hAnsi="Times New Roman"/>
          <w:szCs w:val="20"/>
        </w:rPr>
        <w:instrText xml:space="preserve"> REF _Ref25002056 \h </w:instrText>
      </w:r>
      <w:r w:rsidR="005B0328" w:rsidRPr="00440202">
        <w:rPr>
          <w:rFonts w:ascii="Times New Roman" w:hAnsi="Times New Roman"/>
          <w:szCs w:val="20"/>
        </w:rPr>
        <w:instrText xml:space="preserve"> \* MERGEFORMAT </w:instrText>
      </w:r>
      <w:r w:rsidRPr="00440202">
        <w:rPr>
          <w:rFonts w:ascii="Times New Roman" w:hAnsi="Times New Roman"/>
          <w:szCs w:val="20"/>
        </w:rPr>
      </w:r>
      <w:r w:rsidRPr="00440202">
        <w:rPr>
          <w:rFonts w:ascii="Times New Roman" w:hAnsi="Times New Roman"/>
          <w:szCs w:val="20"/>
        </w:rPr>
        <w:fldChar w:fldCharType="separate"/>
      </w:r>
      <w:r w:rsidR="00EA779B" w:rsidRPr="00440202">
        <w:rPr>
          <w:rFonts w:ascii="Times New Roman" w:hAnsi="Times New Roman"/>
        </w:rPr>
        <w:t xml:space="preserve">Table </w:t>
      </w:r>
      <w:r w:rsidR="00EA779B">
        <w:rPr>
          <w:rFonts w:ascii="Times New Roman" w:hAnsi="Times New Roman"/>
          <w:noProof/>
        </w:rPr>
        <w:t>4</w:t>
      </w:r>
      <w:r w:rsidR="00EA779B" w:rsidRPr="00440202">
        <w:rPr>
          <w:rFonts w:ascii="Times New Roman" w:hAnsi="Times New Roman"/>
          <w:noProof/>
        </w:rPr>
        <w:noBreakHyphen/>
      </w:r>
      <w:r w:rsidR="00EA779B">
        <w:rPr>
          <w:rFonts w:ascii="Times New Roman" w:hAnsi="Times New Roman"/>
          <w:noProof/>
        </w:rPr>
        <w:t>11</w:t>
      </w:r>
      <w:r w:rsidRPr="00440202">
        <w:rPr>
          <w:rFonts w:ascii="Times New Roman" w:hAnsi="Times New Roman"/>
          <w:szCs w:val="20"/>
        </w:rPr>
        <w:fldChar w:fldCharType="end"/>
      </w:r>
      <w:r w:rsidRPr="00440202">
        <w:rPr>
          <w:rFonts w:ascii="Times New Roman" w:hAnsi="Times New Roman"/>
          <w:noProof/>
          <w:sz w:val="20"/>
          <w:szCs w:val="20"/>
          <w:lang w:val="en-CA"/>
        </w:rPr>
        <w:t>.</w:t>
      </w:r>
    </w:p>
    <w:p w14:paraId="4CADDD84" w14:textId="3F036DF4" w:rsidR="00D860F8" w:rsidRPr="00440202" w:rsidRDefault="00D860F8" w:rsidP="00D860F8">
      <w:pPr>
        <w:ind w:leftChars="300" w:left="630"/>
        <w:rPr>
          <w:rFonts w:ascii="Times New Roman" w:hAnsi="Times New Roman"/>
          <w:szCs w:val="20"/>
        </w:rPr>
      </w:pPr>
      <w:r w:rsidRPr="00440202">
        <w:rPr>
          <w:rFonts w:ascii="Times New Roman" w:hAnsi="Times New Roman"/>
          <w:szCs w:val="20"/>
        </w:rPr>
        <w:t xml:space="preserve">(3) [debug.log] method is listed in </w:t>
      </w:r>
      <w:r w:rsidRPr="00440202">
        <w:rPr>
          <w:rFonts w:ascii="Times New Roman" w:hAnsi="Times New Roman"/>
          <w:szCs w:val="20"/>
        </w:rPr>
        <w:fldChar w:fldCharType="begin"/>
      </w:r>
      <w:r w:rsidRPr="00440202">
        <w:rPr>
          <w:rFonts w:ascii="Times New Roman" w:hAnsi="Times New Roman"/>
          <w:szCs w:val="20"/>
        </w:rPr>
        <w:instrText xml:space="preserve"> REF _Ref25002056 \h </w:instrText>
      </w:r>
      <w:r w:rsidR="005B0328" w:rsidRPr="00440202">
        <w:rPr>
          <w:rFonts w:ascii="Times New Roman" w:hAnsi="Times New Roman"/>
          <w:szCs w:val="20"/>
        </w:rPr>
        <w:instrText xml:space="preserve"> \* MERGEFORMAT </w:instrText>
      </w:r>
      <w:r w:rsidRPr="00440202">
        <w:rPr>
          <w:rFonts w:ascii="Times New Roman" w:hAnsi="Times New Roman"/>
          <w:szCs w:val="20"/>
        </w:rPr>
      </w:r>
      <w:r w:rsidRPr="00440202">
        <w:rPr>
          <w:rFonts w:ascii="Times New Roman" w:hAnsi="Times New Roman"/>
          <w:szCs w:val="20"/>
        </w:rPr>
        <w:fldChar w:fldCharType="separate"/>
      </w:r>
      <w:r w:rsidR="00EA779B" w:rsidRPr="00440202">
        <w:rPr>
          <w:rFonts w:ascii="Times New Roman" w:hAnsi="Times New Roman"/>
        </w:rPr>
        <w:t xml:space="preserve">Table </w:t>
      </w:r>
      <w:r w:rsidR="00EA779B">
        <w:rPr>
          <w:rFonts w:ascii="Times New Roman" w:hAnsi="Times New Roman"/>
          <w:noProof/>
        </w:rPr>
        <w:t>4</w:t>
      </w:r>
      <w:r w:rsidR="00EA779B" w:rsidRPr="00440202">
        <w:rPr>
          <w:rFonts w:ascii="Times New Roman" w:hAnsi="Times New Roman"/>
          <w:noProof/>
        </w:rPr>
        <w:noBreakHyphen/>
      </w:r>
      <w:r w:rsidR="00EA779B">
        <w:rPr>
          <w:rFonts w:ascii="Times New Roman" w:hAnsi="Times New Roman"/>
          <w:noProof/>
        </w:rPr>
        <w:t>11</w:t>
      </w:r>
      <w:r w:rsidRPr="00440202">
        <w:rPr>
          <w:rFonts w:ascii="Times New Roman" w:hAnsi="Times New Roman"/>
          <w:szCs w:val="20"/>
        </w:rPr>
        <w:fldChar w:fldCharType="end"/>
      </w:r>
      <w:r w:rsidRPr="00440202">
        <w:rPr>
          <w:rFonts w:ascii="Times New Roman" w:hAnsi="Times New Roman"/>
          <w:noProof/>
          <w:sz w:val="20"/>
          <w:szCs w:val="20"/>
          <w:lang w:val="en-CA"/>
        </w:rPr>
        <w:t>.</w:t>
      </w:r>
    </w:p>
    <w:p w14:paraId="29F6664F" w14:textId="77777777" w:rsidR="00846263" w:rsidRPr="00440202" w:rsidRDefault="00846263" w:rsidP="00846263">
      <w:pPr>
        <w:rPr>
          <w:rFonts w:ascii="Times New Roman" w:hAnsi="Times New Roman"/>
          <w:szCs w:val="20"/>
        </w:rPr>
      </w:pPr>
    </w:p>
    <w:p w14:paraId="63E3539C" w14:textId="77777777" w:rsidR="00D860F8" w:rsidRPr="00440202" w:rsidRDefault="00D860F8" w:rsidP="00D860F8">
      <w:pPr>
        <w:ind w:leftChars="150" w:left="315"/>
        <w:rPr>
          <w:rFonts w:ascii="Times New Roman" w:hAnsi="Times New Roman"/>
          <w:szCs w:val="20"/>
        </w:rPr>
      </w:pPr>
      <w:r w:rsidRPr="00440202">
        <w:rPr>
          <w:rFonts w:ascii="Times New Roman" w:hAnsi="Times New Roman"/>
          <w:szCs w:val="20"/>
        </w:rPr>
        <w:t>Description:</w:t>
      </w:r>
    </w:p>
    <w:p w14:paraId="3181484F" w14:textId="77777777" w:rsidR="00D860F8" w:rsidRPr="00440202" w:rsidRDefault="00D860F8" w:rsidP="00D860F8">
      <w:pPr>
        <w:ind w:left="630"/>
        <w:rPr>
          <w:rFonts w:ascii="Times New Roman" w:hAnsi="Times New Roman"/>
          <w:szCs w:val="20"/>
        </w:rPr>
      </w:pPr>
      <w:r w:rsidRPr="00440202">
        <w:rPr>
          <w:rFonts w:ascii="Times New Roman" w:hAnsi="Times New Roman"/>
          <w:szCs w:val="20"/>
        </w:rPr>
        <w:t>The message ID KAOP00000-I indicates that the method has started.</w:t>
      </w:r>
    </w:p>
    <w:p w14:paraId="47BFDA90" w14:textId="2B6DC3F4" w:rsidR="00D860F8" w:rsidRPr="00440202" w:rsidRDefault="00D860F8" w:rsidP="00D860F8">
      <w:pPr>
        <w:ind w:left="630"/>
        <w:rPr>
          <w:rFonts w:ascii="Times New Roman" w:hAnsi="Times New Roman"/>
          <w:szCs w:val="20"/>
        </w:rPr>
      </w:pPr>
      <w:r w:rsidRPr="00440202">
        <w:rPr>
          <w:rFonts w:ascii="Times New Roman" w:hAnsi="Times New Roman"/>
          <w:szCs w:val="20"/>
        </w:rPr>
        <w:t xml:space="preserve">As the class is InnerApiController and the method is innerCreateUser, it can be determined from the correspondence table in </w:t>
      </w:r>
      <w:r w:rsidRPr="00440202">
        <w:rPr>
          <w:rFonts w:ascii="Times New Roman" w:hAnsi="Times New Roman"/>
          <w:szCs w:val="20"/>
        </w:rPr>
        <w:fldChar w:fldCharType="begin"/>
      </w:r>
      <w:r w:rsidRPr="00440202">
        <w:rPr>
          <w:rFonts w:ascii="Times New Roman" w:hAnsi="Times New Roman"/>
          <w:szCs w:val="20"/>
        </w:rPr>
        <w:instrText xml:space="preserve"> REF _Ref25002056 \h </w:instrText>
      </w:r>
      <w:r w:rsidR="005B0328" w:rsidRPr="00440202">
        <w:rPr>
          <w:rFonts w:ascii="Times New Roman" w:hAnsi="Times New Roman"/>
          <w:szCs w:val="20"/>
        </w:rPr>
        <w:instrText xml:space="preserve"> \* MERGEFORMAT </w:instrText>
      </w:r>
      <w:r w:rsidRPr="00440202">
        <w:rPr>
          <w:rFonts w:ascii="Times New Roman" w:hAnsi="Times New Roman"/>
          <w:szCs w:val="20"/>
        </w:rPr>
      </w:r>
      <w:r w:rsidRPr="00440202">
        <w:rPr>
          <w:rFonts w:ascii="Times New Roman" w:hAnsi="Times New Roman"/>
          <w:szCs w:val="20"/>
        </w:rPr>
        <w:fldChar w:fldCharType="separate"/>
      </w:r>
      <w:r w:rsidR="00EA779B" w:rsidRPr="00440202">
        <w:rPr>
          <w:rFonts w:ascii="Times New Roman" w:hAnsi="Times New Roman"/>
        </w:rPr>
        <w:t xml:space="preserve">Table </w:t>
      </w:r>
      <w:r w:rsidR="00EA779B">
        <w:rPr>
          <w:rFonts w:ascii="Times New Roman" w:hAnsi="Times New Roman"/>
          <w:noProof/>
        </w:rPr>
        <w:t>4</w:t>
      </w:r>
      <w:r w:rsidR="00EA779B" w:rsidRPr="00440202">
        <w:rPr>
          <w:rFonts w:ascii="Times New Roman" w:hAnsi="Times New Roman"/>
          <w:noProof/>
        </w:rPr>
        <w:noBreakHyphen/>
      </w:r>
      <w:r w:rsidR="00EA779B">
        <w:rPr>
          <w:rFonts w:ascii="Times New Roman" w:hAnsi="Times New Roman"/>
          <w:noProof/>
        </w:rPr>
        <w:t>11</w:t>
      </w:r>
      <w:r w:rsidRPr="00440202">
        <w:rPr>
          <w:rFonts w:ascii="Times New Roman" w:hAnsi="Times New Roman"/>
          <w:szCs w:val="20"/>
        </w:rPr>
        <w:fldChar w:fldCharType="end"/>
      </w:r>
      <w:r w:rsidRPr="00440202">
        <w:rPr>
          <w:rFonts w:ascii="Times New Roman" w:hAnsi="Times New Roman"/>
          <w:szCs w:val="20"/>
        </w:rPr>
        <w:t xml:space="preserve"> that this is the API start log when the </w:t>
      </w:r>
      <w:r w:rsidRPr="00440202">
        <w:rPr>
          <w:rFonts w:ascii="Times New Roman" w:hAnsi="Times New Roman"/>
          <w:b/>
          <w:bCs/>
          <w:szCs w:val="20"/>
        </w:rPr>
        <w:t>Submit</w:t>
      </w:r>
      <w:r w:rsidRPr="00440202">
        <w:rPr>
          <w:rFonts w:ascii="Times New Roman" w:hAnsi="Times New Roman"/>
          <w:szCs w:val="20"/>
        </w:rPr>
        <w:t xml:space="preserve"> button is pressed on the CreateUser screen.</w:t>
      </w:r>
    </w:p>
    <w:p w14:paraId="26309451" w14:textId="58DC820C" w:rsidR="00D860F8" w:rsidRPr="00440202" w:rsidRDefault="003B1D6A" w:rsidP="00D860F8">
      <w:pPr>
        <w:ind w:left="630"/>
        <w:rPr>
          <w:rFonts w:ascii="Times New Roman" w:hAnsi="Times New Roman"/>
          <w:szCs w:val="20"/>
        </w:rPr>
      </w:pPr>
      <w:r>
        <w:rPr>
          <w:rFonts w:ascii="Times New Roman" w:hAnsi="Times New Roman"/>
          <w:szCs w:val="20"/>
        </w:rPr>
        <w:t>"</w:t>
      </w:r>
      <w:r w:rsidR="00D860F8" w:rsidRPr="00440202">
        <w:rPr>
          <w:rFonts w:ascii="Times New Roman" w:hAnsi="Times New Roman"/>
          <w:szCs w:val="20"/>
        </w:rPr>
        <w:t>Argument:</w:t>
      </w:r>
      <w:r>
        <w:rPr>
          <w:rFonts w:ascii="Times New Roman" w:hAnsi="Times New Roman"/>
          <w:szCs w:val="20"/>
        </w:rPr>
        <w:t>"</w:t>
      </w:r>
      <w:r w:rsidR="00D860F8" w:rsidRPr="00440202">
        <w:rPr>
          <w:rFonts w:ascii="Times New Roman" w:hAnsi="Times New Roman"/>
          <w:szCs w:val="20"/>
        </w:rPr>
        <w:t xml:space="preserve"> indicates the method argument. In the case of API by GUI operation, the input value of the screen can be acquired from </w:t>
      </w:r>
      <w:r>
        <w:rPr>
          <w:rFonts w:ascii="Times New Roman" w:hAnsi="Times New Roman"/>
          <w:szCs w:val="20"/>
        </w:rPr>
        <w:t>"</w:t>
      </w:r>
      <w:r w:rsidR="00D860F8" w:rsidRPr="00440202">
        <w:rPr>
          <w:rFonts w:ascii="Times New Roman" w:hAnsi="Times New Roman"/>
          <w:szCs w:val="20"/>
        </w:rPr>
        <w:t>Argument:</w:t>
      </w:r>
      <w:r>
        <w:rPr>
          <w:rFonts w:ascii="Times New Roman" w:hAnsi="Times New Roman"/>
          <w:szCs w:val="20"/>
        </w:rPr>
        <w:t>"</w:t>
      </w:r>
      <w:r w:rsidR="00D860F8" w:rsidRPr="00440202">
        <w:rPr>
          <w:rFonts w:ascii="Times New Roman" w:hAnsi="Times New Roman"/>
          <w:szCs w:val="20"/>
        </w:rPr>
        <w:t>.</w:t>
      </w:r>
      <w:r w:rsidR="00D860F8" w:rsidRPr="00440202">
        <w:rPr>
          <w:rFonts w:ascii="Times New Roman" w:hAnsi="Times New Roman"/>
        </w:rPr>
        <w:t xml:space="preserve"> </w:t>
      </w:r>
      <w:r w:rsidR="00D860F8" w:rsidRPr="00440202">
        <w:rPr>
          <w:rFonts w:ascii="Times New Roman" w:hAnsi="Times New Roman"/>
          <w:szCs w:val="20"/>
        </w:rPr>
        <w:t>Information that is not appropriate to be output in the log, such as a password, is indicated by an asterisk. A linefeed character is output as n.</w:t>
      </w:r>
    </w:p>
    <w:bookmarkEnd w:id="88"/>
    <w:p w14:paraId="6279A54C" w14:textId="77777777" w:rsidR="00846263" w:rsidRPr="00440202" w:rsidRDefault="00846263" w:rsidP="000C178F">
      <w:pPr>
        <w:pStyle w:val="default"/>
        <w:rPr>
          <w:rFonts w:ascii="Times New Roman" w:hAnsi="Times New Roman"/>
          <w:bCs/>
          <w:lang w:val="en-CA"/>
        </w:rPr>
      </w:pPr>
    </w:p>
    <w:p w14:paraId="494F33A5" w14:textId="4227A49F" w:rsidR="00A55BE1" w:rsidRPr="00440202" w:rsidRDefault="00E836E1" w:rsidP="00F760EB">
      <w:pPr>
        <w:pStyle w:val="default"/>
        <w:numPr>
          <w:ilvl w:val="0"/>
          <w:numId w:val="5"/>
        </w:numPr>
        <w:rPr>
          <w:rFonts w:ascii="Times New Roman" w:hAnsi="Times New Roman"/>
          <w:b/>
          <w:lang w:val="en-GB"/>
        </w:rPr>
      </w:pPr>
      <w:r w:rsidRPr="00440202">
        <w:rPr>
          <w:rFonts w:ascii="Times New Roman" w:hAnsi="Times New Roman"/>
          <w:b/>
          <w:lang w:val="en-GB" w:eastAsia="ja-JP"/>
        </w:rPr>
        <w:t>API normal termination log</w:t>
      </w:r>
    </w:p>
    <w:p w14:paraId="5A0CAF34" w14:textId="77777777" w:rsidR="00A62686" w:rsidRPr="00440202" w:rsidRDefault="00A62686" w:rsidP="00A62686">
      <w:pPr>
        <w:pStyle w:val="default"/>
        <w:ind w:left="420"/>
        <w:rPr>
          <w:rFonts w:ascii="Times New Roman" w:hAnsi="Times New Roman"/>
          <w:bCs/>
          <w:lang w:val="en-US"/>
        </w:rPr>
      </w:pPr>
      <w:bookmarkStart w:id="89" w:name="_Hlk21684713"/>
      <w:r w:rsidRPr="00440202">
        <w:rPr>
          <w:rFonts w:ascii="Times New Roman" w:hAnsi="Times New Roman"/>
          <w:bCs/>
          <w:lang w:val="en-US"/>
        </w:rPr>
        <w:t xml:space="preserve">The following is an output example when the user addition API is completed successfully by pressing the </w:t>
      </w:r>
      <w:r w:rsidRPr="00440202">
        <w:rPr>
          <w:rFonts w:ascii="Times New Roman" w:hAnsi="Times New Roman"/>
          <w:b/>
          <w:lang w:val="en-US"/>
        </w:rPr>
        <w:t>Submit</w:t>
      </w:r>
      <w:r w:rsidRPr="00440202">
        <w:rPr>
          <w:rFonts w:ascii="Times New Roman" w:hAnsi="Times New Roman"/>
          <w:bCs/>
          <w:lang w:val="en-US"/>
        </w:rPr>
        <w:t xml:space="preserve"> button on the CreateUser screen of Common Services.</w:t>
      </w:r>
    </w:p>
    <w:p w14:paraId="2856BAC8" w14:textId="13154EA7" w:rsidR="00F90FAF" w:rsidRPr="00440202" w:rsidRDefault="00F90FAF" w:rsidP="00F90FAF">
      <w:pPr>
        <w:snapToGrid w:val="0"/>
        <w:rPr>
          <w:rFonts w:ascii="Times New Roman" w:hAnsi="Times New Roman"/>
          <w:szCs w:val="20"/>
        </w:rPr>
      </w:pPr>
      <w:r w:rsidRPr="00440202">
        <w:rPr>
          <w:rFonts w:ascii="Times New Roman" w:hAnsi="Times New Roman"/>
          <w:noProof/>
        </w:rPr>
        <mc:AlternateContent>
          <mc:Choice Requires="wps">
            <w:drawing>
              <wp:anchor distT="0" distB="0" distL="114300" distR="114300" simplePos="0" relativeHeight="251656201" behindDoc="0" locked="0" layoutInCell="1" allowOverlap="1" wp14:anchorId="52863A74" wp14:editId="13D72FF4">
                <wp:simplePos x="0" y="0"/>
                <wp:positionH relativeFrom="column">
                  <wp:posOffset>3538220</wp:posOffset>
                </wp:positionH>
                <wp:positionV relativeFrom="paragraph">
                  <wp:posOffset>62865</wp:posOffset>
                </wp:positionV>
                <wp:extent cx="685800" cy="123825"/>
                <wp:effectExtent l="0" t="0" r="19050" b="28575"/>
                <wp:wrapNone/>
                <wp:docPr id="20" name="AutoShape 36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123825"/>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5D826CA" id="AutoShape 3625" o:spid="_x0000_s1026" style="position:absolute;left:0;text-align:left;margin-left:278.6pt;margin-top:4.95pt;width:54pt;height:9.75pt;z-index:2516562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" filled="f" strokecolor="red">
                <v:textbox inset="1mm,1mm,1mm,1mm"/>
              </v:roundrect>
            </w:pict>
          </mc:Fallback>
        </mc:AlternateContent>
      </w:r>
      <w:r w:rsidRPr="00440202">
        <w:rPr>
          <w:rFonts w:ascii="Times New Roman" w:hAnsi="Times New Roman"/>
          <w:noProof/>
          <w:szCs w:val="20"/>
        </w:rPr>
        <mc:AlternateContent>
          <mc:Choice Requires="wps">
            <w:drawing>
              <wp:anchor distT="0" distB="0" distL="114300" distR="114300" simplePos="0" relativeHeight="251656200" behindDoc="0" locked="0" layoutInCell="1" allowOverlap="1" wp14:anchorId="1FD71D4F" wp14:editId="415764D4">
                <wp:simplePos x="0" y="0"/>
                <wp:positionH relativeFrom="column">
                  <wp:posOffset>280670</wp:posOffset>
                </wp:positionH>
                <wp:positionV relativeFrom="paragraph">
                  <wp:posOffset>34291</wp:posOffset>
                </wp:positionV>
                <wp:extent cx="5650865" cy="590550"/>
                <wp:effectExtent l="0" t="0" r="26035" b="19050"/>
                <wp:wrapNone/>
                <wp:docPr id="24" name="Rectangle 52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50865" cy="590550"/>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F15017E" w14:textId="7E926A67" w:rsidR="00D24948" w:rsidRDefault="00D24948" w:rsidP="00F90FAF">
                            <w:pPr>
                              <w:snapToGrid w:val="0"/>
                              <w:jc w:val="left"/>
                            </w:pPr>
                            <w:r w:rsidRPr="00F90FAF">
                              <w:rPr>
                                <w:sz w:val="16"/>
                              </w:rPr>
                              <w:t>2019-10-10 17:42:46.056   INFO  http-nio-127.0.0.1-20951-exec-2  KAOP00002-I Method end normally. (Class:InnerApiController, Method:innerCreateUser, Return:&lt;201 CREATED Created,{Location=[https://192.168.56.101/portal/inner/v1/security/users/aef8caa7-63b0-43f6-afc5-66756a00b26b]}&gt;)</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71D4F" id="_x0000_s1284" style="position:absolute;left:0;text-align:left;margin-left:22.1pt;margin-top:2.7pt;width:444.95pt;height:46.5pt;z-index:251656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">
                <v:textbox inset="1mm,1mm,1mm,1mm">
                  <w:txbxContent>
                    <w:p w14:paraId="6F15017E" w14:textId="7E926A67" w:rsidR="00D24948" w:rsidRDefault="00D24948" w:rsidP="00F90FAF">
                      <w:pPr>
                        <w:snapToGrid w:val="0"/>
                        <w:jc w:val="left"/>
                      </w:pPr>
                      <w:r w:rsidRPr="00F90FAF">
                        <w:rPr>
                          <w:sz w:val="16"/>
                        </w:rPr>
                        <w:t>2019-10-10 17:42:46.056   INFO  http-nio-127.0.0.1-20951-exec-2  KAOP00002-I Method end normally. (Class:InnerApiController, Method:innerCreateUser, Return:&lt;201 CREATED Created,{Location=[https://192.168.56.101/portal/inner/v1/security/users/aef8caa7-63b0-43f6-afc5-66756a00b26b]}&gt;)</w:t>
                      </w:r>
                    </w:p>
                  </w:txbxContent>
                </v:textbox>
              </v:rect>
            </w:pict>
          </mc:Fallback>
        </mc:AlternateContent>
      </w:r>
    </w:p>
    <w:p w14:paraId="2248458D" w14:textId="23429D19" w:rsidR="00F90FAF" w:rsidRPr="00440202" w:rsidRDefault="00F90FAF" w:rsidP="00F90FAF">
      <w:pPr>
        <w:tabs>
          <w:tab w:val="left" w:pos="7680"/>
        </w:tabs>
        <w:snapToGrid w:val="0"/>
        <w:spacing w:before="100" w:beforeAutospacing="1" w:after="100" w:afterAutospacing="1"/>
        <w:jc w:val="left"/>
        <w:rPr>
          <w:rFonts w:ascii="Times New Roman" w:hAnsi="Times New Roman"/>
          <w:b/>
          <w:sz w:val="20"/>
          <w:szCs w:val="20"/>
          <w:lang w:val="en-CA"/>
        </w:rPr>
      </w:pPr>
      <w:r w:rsidRPr="00440202">
        <w:rPr>
          <w:rFonts w:ascii="Times New Roman" w:hAnsi="Times New Roman"/>
          <w:noProof/>
        </w:rPr>
        <mc:AlternateContent>
          <mc:Choice Requires="wps">
            <w:drawing>
              <wp:anchor distT="0" distB="0" distL="114300" distR="114300" simplePos="0" relativeHeight="251656205" behindDoc="0" locked="0" layoutInCell="1" allowOverlap="1" wp14:anchorId="0E800338" wp14:editId="50C3F3E7">
                <wp:simplePos x="0" y="0"/>
                <wp:positionH relativeFrom="column">
                  <wp:posOffset>316120</wp:posOffset>
                </wp:positionH>
                <wp:positionV relativeFrom="paragraph">
                  <wp:posOffset>181803</wp:posOffset>
                </wp:positionV>
                <wp:extent cx="5478448" cy="220980"/>
                <wp:effectExtent l="0" t="0" r="27305" b="26670"/>
                <wp:wrapNone/>
                <wp:docPr id="25" name="AutoShape 36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78448" cy="220980"/>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3D1ED874" id="AutoShape 3625" o:spid="_x0000_s1026" style="position:absolute;left:0;text-align:left;margin-left:24.9pt;margin-top:14.3pt;width:431.35pt;height:17.4pt;z-index:25165620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" filled="f" strokecolor="red">
                <v:textbox inset="1mm,1mm,1mm,1mm"/>
              </v:roundrect>
            </w:pict>
          </mc:Fallback>
        </mc:AlternateContent>
      </w:r>
      <w:r w:rsidRPr="00440202">
        <w:rPr>
          <w:rFonts w:ascii="Times New Roman" w:hAnsi="Times New Roman"/>
          <w:noProof/>
        </w:rPr>
        <mc:AlternateContent>
          <mc:Choice Requires="wps">
            <w:drawing>
              <wp:anchor distT="0" distB="0" distL="114300" distR="114300" simplePos="0" relativeHeight="251656204" behindDoc="0" locked="0" layoutInCell="1" allowOverlap="1" wp14:anchorId="36187307" wp14:editId="0870CB6C">
                <wp:simplePos x="0" y="0"/>
                <wp:positionH relativeFrom="column">
                  <wp:posOffset>2820780</wp:posOffset>
                </wp:positionH>
                <wp:positionV relativeFrom="paragraph">
                  <wp:posOffset>38681</wp:posOffset>
                </wp:positionV>
                <wp:extent cx="1176793" cy="131776"/>
                <wp:effectExtent l="0" t="0" r="23495" b="20955"/>
                <wp:wrapNone/>
                <wp:docPr id="26" name="AutoShape 36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6793" cy="131776"/>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52382918" id="AutoShape 3625" o:spid="_x0000_s1026" style="position:absolute;left:0;text-align:left;margin-left:222.1pt;margin-top:3.05pt;width:92.65pt;height:10.4pt;z-index:2516562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" filled="f" strokecolor="red">
                <v:textbox inset="1mm,1mm,1mm,1mm"/>
              </v:roundrect>
            </w:pict>
          </mc:Fallback>
        </mc:AlternateContent>
      </w:r>
      <w:r w:rsidRPr="00440202">
        <w:rPr>
          <w:rFonts w:ascii="Times New Roman" w:hAnsi="Times New Roman"/>
          <w:noProof/>
        </w:rPr>
        <mc:AlternateContent>
          <mc:Choice Requires="wps">
            <w:drawing>
              <wp:anchor distT="0" distB="0" distL="114300" distR="114300" simplePos="0" relativeHeight="251656203" behindDoc="0" locked="0" layoutInCell="1" allowOverlap="1" wp14:anchorId="53CF89FA" wp14:editId="6A38B44A">
                <wp:simplePos x="0" y="0"/>
                <wp:positionH relativeFrom="column">
                  <wp:posOffset>1576070</wp:posOffset>
                </wp:positionH>
                <wp:positionV relativeFrom="paragraph">
                  <wp:posOffset>36195</wp:posOffset>
                </wp:positionV>
                <wp:extent cx="1219200" cy="123825"/>
                <wp:effectExtent l="0" t="0" r="19050" b="28575"/>
                <wp:wrapNone/>
                <wp:docPr id="27" name="AutoShape 36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123825"/>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235239B4" id="AutoShape 3625" o:spid="_x0000_s1026" style="position:absolute;left:0;text-align:left;margin-left:124.1pt;margin-top:2.85pt;width:96pt;height:9.75pt;z-index:2516562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" filled="f" strokecolor="red">
                <v:textbox inset="1mm,1mm,1mm,1mm"/>
              </v:roundrect>
            </w:pict>
          </mc:Fallback>
        </mc:AlternateContent>
      </w:r>
      <w:r w:rsidRPr="00440202">
        <w:rPr>
          <w:rFonts w:ascii="Times New Roman" w:hAnsi="Times New Roman"/>
          <w:noProof/>
        </w:rPr>
        <mc:AlternateContent>
          <mc:Choice Requires="wps">
            <w:drawing>
              <wp:anchor distT="0" distB="0" distL="114300" distR="114300" simplePos="0" relativeHeight="251656202" behindDoc="0" locked="0" layoutInCell="1" allowOverlap="1" wp14:anchorId="33FFA810" wp14:editId="1C6974B8">
                <wp:simplePos x="0" y="0"/>
                <wp:positionH relativeFrom="column">
                  <wp:posOffset>328294</wp:posOffset>
                </wp:positionH>
                <wp:positionV relativeFrom="paragraph">
                  <wp:posOffset>36195</wp:posOffset>
                </wp:positionV>
                <wp:extent cx="1209675" cy="133350"/>
                <wp:effectExtent l="0" t="0" r="28575" b="19050"/>
                <wp:wrapNone/>
                <wp:docPr id="28" name="AutoShape 36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9675" cy="133350"/>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2298CB15" id="AutoShape 3625" o:spid="_x0000_s1026" style="position:absolute;left:0;text-align:left;margin-left:25.85pt;margin-top:2.85pt;width:95.25pt;height:10.5pt;z-index:25165620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" filled="f" strokecolor="red">
                <v:textbox inset="1mm,1mm,1mm,1mm"/>
              </v:roundrect>
            </w:pict>
          </mc:Fallback>
        </mc:AlternateContent>
      </w:r>
    </w:p>
    <w:p w14:paraId="55AF3335" w14:textId="558FF057" w:rsidR="005C746D" w:rsidRPr="00440202" w:rsidRDefault="005C746D" w:rsidP="00031B53">
      <w:pPr>
        <w:pStyle w:val="a6"/>
        <w:rPr>
          <w:lang w:val="en-CA"/>
        </w:rPr>
      </w:pPr>
      <w:r w:rsidRPr="00440202">
        <w:t xml:space="preserve">Figure </w:t>
      </w:r>
      <w:r w:rsidR="00B84913" w:rsidRPr="00440202">
        <w:fldChar w:fldCharType="begin"/>
      </w:r>
      <w:r w:rsidR="00B84913" w:rsidRPr="00440202">
        <w:instrText xml:space="preserve"> STYLEREF 1 \s </w:instrText>
      </w:r>
      <w:r w:rsidR="00B84913" w:rsidRPr="00440202">
        <w:fldChar w:fldCharType="separate"/>
      </w:r>
      <w:r w:rsidR="00BF65A4">
        <w:rPr>
          <w:noProof/>
        </w:rPr>
        <w:t>4</w:t>
      </w:r>
      <w:r w:rsidR="00B84913" w:rsidRPr="00440202">
        <w:fldChar w:fldCharType="end"/>
      </w:r>
      <w:r w:rsidR="00B84913" w:rsidRPr="00440202">
        <w:noBreakHyphen/>
      </w:r>
      <w:r w:rsidR="00B84913" w:rsidRPr="00440202">
        <w:fldChar w:fldCharType="begin"/>
      </w:r>
      <w:r w:rsidR="00B84913" w:rsidRPr="00440202">
        <w:instrText xml:space="preserve"> SEQ Figure \* ARABIC \s 1 </w:instrText>
      </w:r>
      <w:r w:rsidR="00B84913" w:rsidRPr="00440202">
        <w:fldChar w:fldCharType="separate"/>
      </w:r>
      <w:r w:rsidR="00EA779B">
        <w:rPr>
          <w:noProof/>
        </w:rPr>
        <w:t>12</w:t>
      </w:r>
      <w:r w:rsidR="00B84913" w:rsidRPr="00440202">
        <w:fldChar w:fldCharType="end"/>
      </w:r>
      <w:r w:rsidRPr="00440202">
        <w:t xml:space="preserve"> </w:t>
      </w:r>
      <w:r w:rsidR="00A62686" w:rsidRPr="00440202">
        <w:t>debug.log when user addition API ends normally</w:t>
      </w:r>
    </w:p>
    <w:p w14:paraId="4B0A683A" w14:textId="77777777" w:rsidR="00F539AB" w:rsidRPr="00440202" w:rsidRDefault="00F539AB" w:rsidP="00F539AB">
      <w:pPr>
        <w:spacing w:beforeLines="50" w:before="180"/>
        <w:ind w:leftChars="200" w:left="420"/>
        <w:rPr>
          <w:rFonts w:ascii="Times New Roman" w:hAnsi="Times New Roman"/>
          <w:szCs w:val="20"/>
        </w:rPr>
      </w:pPr>
      <w:r w:rsidRPr="00440202">
        <w:rPr>
          <w:rFonts w:ascii="Times New Roman" w:hAnsi="Times New Roman"/>
          <w:szCs w:val="20"/>
        </w:rPr>
        <w:t>When the API ends normally:</w:t>
      </w:r>
    </w:p>
    <w:p w14:paraId="694D5455" w14:textId="77777777" w:rsidR="00F539AB" w:rsidRPr="00440202" w:rsidRDefault="00F539AB" w:rsidP="00F539AB">
      <w:pPr>
        <w:ind w:leftChars="300" w:left="630"/>
        <w:rPr>
          <w:rFonts w:ascii="Times New Roman" w:hAnsi="Times New Roman"/>
          <w:szCs w:val="20"/>
        </w:rPr>
      </w:pPr>
      <w:r w:rsidRPr="00440202">
        <w:rPr>
          <w:rFonts w:ascii="Times New Roman" w:hAnsi="Times New Roman"/>
          <w:szCs w:val="20"/>
        </w:rPr>
        <w:t>(1) [debug.log] message ID is KAOP00002-I.</w:t>
      </w:r>
    </w:p>
    <w:p w14:paraId="56A923DC" w14:textId="069639D8" w:rsidR="00F539AB" w:rsidRPr="00440202" w:rsidRDefault="00F539AB" w:rsidP="00F539AB">
      <w:pPr>
        <w:ind w:leftChars="300" w:left="630"/>
        <w:rPr>
          <w:rFonts w:ascii="Times New Roman" w:hAnsi="Times New Roman"/>
          <w:szCs w:val="20"/>
        </w:rPr>
      </w:pPr>
      <w:r w:rsidRPr="00440202">
        <w:rPr>
          <w:rFonts w:ascii="Times New Roman" w:hAnsi="Times New Roman"/>
          <w:szCs w:val="20"/>
        </w:rPr>
        <w:t xml:space="preserve">(2) [debug.log] class is listed in </w:t>
      </w:r>
      <w:r w:rsidRPr="00440202">
        <w:rPr>
          <w:rFonts w:ascii="Times New Roman" w:hAnsi="Times New Roman"/>
          <w:szCs w:val="20"/>
        </w:rPr>
        <w:fldChar w:fldCharType="begin"/>
      </w:r>
      <w:r w:rsidRPr="00440202">
        <w:rPr>
          <w:rFonts w:ascii="Times New Roman" w:hAnsi="Times New Roman"/>
          <w:szCs w:val="20"/>
        </w:rPr>
        <w:instrText xml:space="preserve"> REF _Ref25002056 \h </w:instrText>
      </w:r>
      <w:r w:rsidR="005B0328" w:rsidRPr="00440202">
        <w:rPr>
          <w:rFonts w:ascii="Times New Roman" w:hAnsi="Times New Roman"/>
          <w:szCs w:val="20"/>
        </w:rPr>
        <w:instrText xml:space="preserve"> \* MERGEFORMAT </w:instrText>
      </w:r>
      <w:r w:rsidRPr="00440202">
        <w:rPr>
          <w:rFonts w:ascii="Times New Roman" w:hAnsi="Times New Roman"/>
          <w:szCs w:val="20"/>
        </w:rPr>
      </w:r>
      <w:r w:rsidRPr="00440202">
        <w:rPr>
          <w:rFonts w:ascii="Times New Roman" w:hAnsi="Times New Roman"/>
          <w:szCs w:val="20"/>
        </w:rPr>
        <w:fldChar w:fldCharType="separate"/>
      </w:r>
      <w:r w:rsidR="00EA779B" w:rsidRPr="00440202">
        <w:rPr>
          <w:rFonts w:ascii="Times New Roman" w:hAnsi="Times New Roman"/>
        </w:rPr>
        <w:t xml:space="preserve">Table </w:t>
      </w:r>
      <w:r w:rsidR="00EA779B">
        <w:rPr>
          <w:rFonts w:ascii="Times New Roman" w:hAnsi="Times New Roman"/>
          <w:noProof/>
        </w:rPr>
        <w:t>4</w:t>
      </w:r>
      <w:r w:rsidR="00EA779B" w:rsidRPr="00440202">
        <w:rPr>
          <w:rFonts w:ascii="Times New Roman" w:hAnsi="Times New Roman"/>
          <w:noProof/>
        </w:rPr>
        <w:noBreakHyphen/>
      </w:r>
      <w:r w:rsidR="00EA779B">
        <w:rPr>
          <w:rFonts w:ascii="Times New Roman" w:hAnsi="Times New Roman"/>
          <w:noProof/>
        </w:rPr>
        <w:t>11</w:t>
      </w:r>
      <w:r w:rsidRPr="00440202">
        <w:rPr>
          <w:rFonts w:ascii="Times New Roman" w:hAnsi="Times New Roman"/>
          <w:szCs w:val="20"/>
        </w:rPr>
        <w:fldChar w:fldCharType="end"/>
      </w:r>
      <w:r w:rsidRPr="00440202">
        <w:rPr>
          <w:rFonts w:ascii="Times New Roman" w:hAnsi="Times New Roman"/>
          <w:szCs w:val="20"/>
        </w:rPr>
        <w:t>.</w:t>
      </w:r>
    </w:p>
    <w:p w14:paraId="31D186BD" w14:textId="54DDE8AF" w:rsidR="00F539AB" w:rsidRPr="00440202" w:rsidRDefault="00F539AB" w:rsidP="00F539AB">
      <w:pPr>
        <w:ind w:leftChars="300" w:left="630"/>
        <w:rPr>
          <w:rFonts w:ascii="Times New Roman" w:hAnsi="Times New Roman"/>
          <w:szCs w:val="20"/>
        </w:rPr>
      </w:pPr>
      <w:r w:rsidRPr="00440202">
        <w:rPr>
          <w:rFonts w:ascii="Times New Roman" w:hAnsi="Times New Roman"/>
          <w:szCs w:val="20"/>
        </w:rPr>
        <w:t xml:space="preserve">(3) [debug.log] method is listed in </w:t>
      </w:r>
      <w:r w:rsidRPr="00440202">
        <w:rPr>
          <w:rFonts w:ascii="Times New Roman" w:hAnsi="Times New Roman"/>
          <w:szCs w:val="20"/>
        </w:rPr>
        <w:fldChar w:fldCharType="begin"/>
      </w:r>
      <w:r w:rsidRPr="00440202">
        <w:rPr>
          <w:rFonts w:ascii="Times New Roman" w:hAnsi="Times New Roman"/>
          <w:szCs w:val="20"/>
        </w:rPr>
        <w:instrText xml:space="preserve"> REF _Ref25002056 \h </w:instrText>
      </w:r>
      <w:r w:rsidR="005B0328" w:rsidRPr="00440202">
        <w:rPr>
          <w:rFonts w:ascii="Times New Roman" w:hAnsi="Times New Roman"/>
          <w:szCs w:val="20"/>
        </w:rPr>
        <w:instrText xml:space="preserve"> \* MERGEFORMAT </w:instrText>
      </w:r>
      <w:r w:rsidRPr="00440202">
        <w:rPr>
          <w:rFonts w:ascii="Times New Roman" w:hAnsi="Times New Roman"/>
          <w:szCs w:val="20"/>
        </w:rPr>
      </w:r>
      <w:r w:rsidRPr="00440202">
        <w:rPr>
          <w:rFonts w:ascii="Times New Roman" w:hAnsi="Times New Roman"/>
          <w:szCs w:val="20"/>
        </w:rPr>
        <w:fldChar w:fldCharType="separate"/>
      </w:r>
      <w:r w:rsidR="00EA779B" w:rsidRPr="00440202">
        <w:rPr>
          <w:rFonts w:ascii="Times New Roman" w:hAnsi="Times New Roman"/>
        </w:rPr>
        <w:t xml:space="preserve">Table </w:t>
      </w:r>
      <w:r w:rsidR="00EA779B">
        <w:rPr>
          <w:rFonts w:ascii="Times New Roman" w:hAnsi="Times New Roman"/>
          <w:noProof/>
        </w:rPr>
        <w:t>4</w:t>
      </w:r>
      <w:r w:rsidR="00EA779B" w:rsidRPr="00440202">
        <w:rPr>
          <w:rFonts w:ascii="Times New Roman" w:hAnsi="Times New Roman"/>
          <w:noProof/>
        </w:rPr>
        <w:noBreakHyphen/>
      </w:r>
      <w:r w:rsidR="00EA779B">
        <w:rPr>
          <w:rFonts w:ascii="Times New Roman" w:hAnsi="Times New Roman"/>
          <w:noProof/>
        </w:rPr>
        <w:t>11</w:t>
      </w:r>
      <w:r w:rsidRPr="00440202">
        <w:rPr>
          <w:rFonts w:ascii="Times New Roman" w:hAnsi="Times New Roman"/>
          <w:szCs w:val="20"/>
        </w:rPr>
        <w:fldChar w:fldCharType="end"/>
      </w:r>
      <w:r w:rsidRPr="00440202">
        <w:rPr>
          <w:rFonts w:ascii="Times New Roman" w:hAnsi="Times New Roman"/>
          <w:szCs w:val="20"/>
        </w:rPr>
        <w:t>.</w:t>
      </w:r>
    </w:p>
    <w:p w14:paraId="300D08DC" w14:textId="77777777" w:rsidR="00F90FAF" w:rsidRPr="00440202" w:rsidRDefault="00F90FAF" w:rsidP="00F90FAF">
      <w:pPr>
        <w:rPr>
          <w:rFonts w:ascii="Times New Roman" w:hAnsi="Times New Roman"/>
          <w:szCs w:val="20"/>
        </w:rPr>
      </w:pPr>
    </w:p>
    <w:p w14:paraId="1D336ABC" w14:textId="77777777" w:rsidR="00F539AB" w:rsidRPr="00440202" w:rsidRDefault="00F539AB" w:rsidP="00F539AB">
      <w:pPr>
        <w:ind w:leftChars="150" w:left="315"/>
        <w:rPr>
          <w:rFonts w:ascii="Times New Roman" w:hAnsi="Times New Roman"/>
          <w:szCs w:val="20"/>
        </w:rPr>
      </w:pPr>
      <w:r w:rsidRPr="00440202">
        <w:rPr>
          <w:rFonts w:ascii="Times New Roman" w:hAnsi="Times New Roman"/>
          <w:szCs w:val="20"/>
        </w:rPr>
        <w:t>Description:</w:t>
      </w:r>
    </w:p>
    <w:p w14:paraId="589274E1" w14:textId="77777777" w:rsidR="00F539AB" w:rsidRPr="00440202" w:rsidRDefault="00F539AB" w:rsidP="00F539AB">
      <w:pPr>
        <w:ind w:left="630"/>
        <w:rPr>
          <w:rFonts w:ascii="Times New Roman" w:hAnsi="Times New Roman"/>
          <w:szCs w:val="20"/>
        </w:rPr>
      </w:pPr>
      <w:r w:rsidRPr="00440202">
        <w:rPr>
          <w:rFonts w:ascii="Times New Roman" w:hAnsi="Times New Roman"/>
          <w:szCs w:val="20"/>
        </w:rPr>
        <w:t>The message ID KAOP00002-I indicates that the method ended normally.</w:t>
      </w:r>
    </w:p>
    <w:p w14:paraId="059AB9A1" w14:textId="0BB3FD44" w:rsidR="00F539AB" w:rsidRPr="00440202" w:rsidRDefault="00F539AB" w:rsidP="00F539AB">
      <w:pPr>
        <w:ind w:left="630"/>
        <w:rPr>
          <w:rFonts w:ascii="Times New Roman" w:hAnsi="Times New Roman"/>
          <w:szCs w:val="20"/>
        </w:rPr>
      </w:pPr>
      <w:r w:rsidRPr="00440202">
        <w:rPr>
          <w:rFonts w:ascii="Times New Roman" w:hAnsi="Times New Roman"/>
          <w:szCs w:val="20"/>
        </w:rPr>
        <w:lastRenderedPageBreak/>
        <w:t xml:space="preserve">As the class is InnerApiController and the method is innerCreateUser, it can be determined from the correspondence table in </w:t>
      </w:r>
      <w:r w:rsidRPr="00440202">
        <w:rPr>
          <w:rFonts w:ascii="Times New Roman" w:hAnsi="Times New Roman"/>
          <w:szCs w:val="20"/>
        </w:rPr>
        <w:fldChar w:fldCharType="begin"/>
      </w:r>
      <w:r w:rsidRPr="00440202">
        <w:rPr>
          <w:rFonts w:ascii="Times New Roman" w:hAnsi="Times New Roman"/>
          <w:szCs w:val="20"/>
        </w:rPr>
        <w:instrText xml:space="preserve"> REF _Ref25002056 \h </w:instrText>
      </w:r>
      <w:r w:rsidR="005B0328" w:rsidRPr="00440202">
        <w:rPr>
          <w:rFonts w:ascii="Times New Roman" w:hAnsi="Times New Roman"/>
          <w:szCs w:val="20"/>
        </w:rPr>
        <w:instrText xml:space="preserve"> \* MERGEFORMAT </w:instrText>
      </w:r>
      <w:r w:rsidRPr="00440202">
        <w:rPr>
          <w:rFonts w:ascii="Times New Roman" w:hAnsi="Times New Roman"/>
          <w:szCs w:val="20"/>
        </w:rPr>
      </w:r>
      <w:r w:rsidRPr="00440202">
        <w:rPr>
          <w:rFonts w:ascii="Times New Roman" w:hAnsi="Times New Roman"/>
          <w:szCs w:val="20"/>
        </w:rPr>
        <w:fldChar w:fldCharType="separate"/>
      </w:r>
      <w:r w:rsidR="00EA779B" w:rsidRPr="00440202">
        <w:rPr>
          <w:rFonts w:ascii="Times New Roman" w:hAnsi="Times New Roman"/>
        </w:rPr>
        <w:t xml:space="preserve">Table </w:t>
      </w:r>
      <w:r w:rsidR="00EA779B">
        <w:rPr>
          <w:rFonts w:ascii="Times New Roman" w:hAnsi="Times New Roman"/>
          <w:noProof/>
        </w:rPr>
        <w:t>4</w:t>
      </w:r>
      <w:r w:rsidR="00EA779B" w:rsidRPr="00440202">
        <w:rPr>
          <w:rFonts w:ascii="Times New Roman" w:hAnsi="Times New Roman"/>
          <w:noProof/>
        </w:rPr>
        <w:noBreakHyphen/>
      </w:r>
      <w:r w:rsidR="00EA779B">
        <w:rPr>
          <w:rFonts w:ascii="Times New Roman" w:hAnsi="Times New Roman"/>
          <w:noProof/>
        </w:rPr>
        <w:t>11</w:t>
      </w:r>
      <w:r w:rsidRPr="00440202">
        <w:rPr>
          <w:rFonts w:ascii="Times New Roman" w:hAnsi="Times New Roman"/>
          <w:szCs w:val="20"/>
        </w:rPr>
        <w:fldChar w:fldCharType="end"/>
      </w:r>
      <w:r w:rsidRPr="00440202">
        <w:rPr>
          <w:rFonts w:ascii="Times New Roman" w:hAnsi="Times New Roman"/>
          <w:szCs w:val="20"/>
        </w:rPr>
        <w:t xml:space="preserve"> that this is the API normal end log when the </w:t>
      </w:r>
      <w:r w:rsidRPr="00440202">
        <w:rPr>
          <w:rFonts w:ascii="Times New Roman" w:hAnsi="Times New Roman"/>
          <w:b/>
          <w:bCs/>
          <w:szCs w:val="20"/>
        </w:rPr>
        <w:t>Submit</w:t>
      </w:r>
      <w:r w:rsidRPr="00440202">
        <w:rPr>
          <w:rFonts w:ascii="Times New Roman" w:hAnsi="Times New Roman"/>
          <w:szCs w:val="20"/>
        </w:rPr>
        <w:t xml:space="preserve"> button is pressed on the CreateUser screen.</w:t>
      </w:r>
    </w:p>
    <w:p w14:paraId="1BCFF975" w14:textId="3176BFE1" w:rsidR="00F539AB" w:rsidRPr="00440202" w:rsidRDefault="003B1D6A" w:rsidP="00F539AB">
      <w:pPr>
        <w:ind w:left="630"/>
        <w:rPr>
          <w:rFonts w:ascii="Times New Roman" w:hAnsi="Times New Roman"/>
          <w:szCs w:val="20"/>
        </w:rPr>
      </w:pPr>
      <w:r>
        <w:rPr>
          <w:rFonts w:ascii="Times New Roman" w:hAnsi="Times New Roman"/>
          <w:szCs w:val="20"/>
        </w:rPr>
        <w:t>"</w:t>
      </w:r>
      <w:r w:rsidR="00F539AB" w:rsidRPr="00440202">
        <w:rPr>
          <w:rFonts w:ascii="Times New Roman" w:hAnsi="Times New Roman"/>
          <w:szCs w:val="20"/>
        </w:rPr>
        <w:t>Return:</w:t>
      </w:r>
      <w:r>
        <w:rPr>
          <w:rFonts w:ascii="Times New Roman" w:hAnsi="Times New Roman"/>
          <w:szCs w:val="20"/>
        </w:rPr>
        <w:t>"</w:t>
      </w:r>
      <w:r w:rsidR="00F539AB" w:rsidRPr="00440202">
        <w:rPr>
          <w:rFonts w:ascii="Times New Roman" w:hAnsi="Times New Roman"/>
          <w:szCs w:val="20"/>
        </w:rPr>
        <w:t xml:space="preserve"> indicates the return value of the method. HTTP status, response body, and response header are output.</w:t>
      </w:r>
    </w:p>
    <w:bookmarkEnd w:id="89"/>
    <w:p w14:paraId="6EED68BA" w14:textId="77777777" w:rsidR="00A55BE1" w:rsidRPr="00440202" w:rsidRDefault="00A55BE1" w:rsidP="00A55BE1">
      <w:pPr>
        <w:pStyle w:val="default"/>
        <w:rPr>
          <w:rFonts w:ascii="Times New Roman" w:hAnsi="Times New Roman"/>
          <w:b/>
          <w:lang w:val="en-US"/>
        </w:rPr>
      </w:pPr>
    </w:p>
    <w:p w14:paraId="78439D69" w14:textId="45D4CFD1" w:rsidR="00A55BE1" w:rsidRPr="00440202" w:rsidRDefault="009438A3" w:rsidP="00F760EB">
      <w:pPr>
        <w:pStyle w:val="default"/>
        <w:numPr>
          <w:ilvl w:val="0"/>
          <w:numId w:val="5"/>
        </w:numPr>
        <w:rPr>
          <w:rFonts w:ascii="Times New Roman" w:hAnsi="Times New Roman"/>
          <w:b/>
          <w:lang w:val="en-GB"/>
        </w:rPr>
      </w:pPr>
      <w:r w:rsidRPr="00440202">
        <w:rPr>
          <w:rFonts w:ascii="Times New Roman" w:hAnsi="Times New Roman"/>
          <w:b/>
          <w:lang w:val="en-GB" w:eastAsia="ja-JP"/>
        </w:rPr>
        <w:t>API abnormal termination log</w:t>
      </w:r>
    </w:p>
    <w:p w14:paraId="5FE13140" w14:textId="77777777" w:rsidR="009438A3" w:rsidRPr="00440202" w:rsidRDefault="009438A3" w:rsidP="009438A3">
      <w:pPr>
        <w:pStyle w:val="default"/>
        <w:ind w:left="420"/>
        <w:rPr>
          <w:rFonts w:ascii="Times New Roman" w:hAnsi="Times New Roman"/>
          <w:bCs/>
          <w:lang w:val="en-US"/>
        </w:rPr>
      </w:pPr>
      <w:r w:rsidRPr="00440202">
        <w:rPr>
          <w:rFonts w:ascii="Times New Roman" w:hAnsi="Times New Roman"/>
          <w:bCs/>
          <w:lang w:val="en-US"/>
        </w:rPr>
        <w:t xml:space="preserve">The following is an output example when the user addition API is completed abnormally by pressing the </w:t>
      </w:r>
      <w:r w:rsidRPr="00440202">
        <w:rPr>
          <w:rFonts w:ascii="Times New Roman" w:hAnsi="Times New Roman"/>
          <w:b/>
          <w:lang w:val="en-US"/>
        </w:rPr>
        <w:t>Submit</w:t>
      </w:r>
      <w:r w:rsidRPr="00440202">
        <w:rPr>
          <w:rFonts w:ascii="Times New Roman" w:hAnsi="Times New Roman"/>
          <w:bCs/>
          <w:lang w:val="en-US"/>
        </w:rPr>
        <w:t xml:space="preserve"> button on the CreateUser screen of Common Services.</w:t>
      </w:r>
    </w:p>
    <w:p w14:paraId="47CE0528" w14:textId="2838CF77" w:rsidR="002365EB" w:rsidRPr="00440202" w:rsidRDefault="002365EB" w:rsidP="002365EB">
      <w:pPr>
        <w:snapToGrid w:val="0"/>
        <w:rPr>
          <w:rFonts w:ascii="Times New Roman" w:hAnsi="Times New Roman"/>
          <w:szCs w:val="20"/>
        </w:rPr>
      </w:pPr>
      <w:r w:rsidRPr="00440202">
        <w:rPr>
          <w:rFonts w:ascii="Times New Roman" w:hAnsi="Times New Roman"/>
          <w:noProof/>
        </w:rPr>
        <mc:AlternateContent>
          <mc:Choice Requires="wps">
            <w:drawing>
              <wp:anchor distT="0" distB="0" distL="114300" distR="114300" simplePos="0" relativeHeight="251656207" behindDoc="0" locked="0" layoutInCell="1" allowOverlap="1" wp14:anchorId="532977A6" wp14:editId="14AF77A9">
                <wp:simplePos x="0" y="0"/>
                <wp:positionH relativeFrom="column">
                  <wp:posOffset>3592056</wp:posOffset>
                </wp:positionH>
                <wp:positionV relativeFrom="paragraph">
                  <wp:posOffset>65268</wp:posOffset>
                </wp:positionV>
                <wp:extent cx="723569" cy="95416"/>
                <wp:effectExtent l="0" t="0" r="19685" b="19050"/>
                <wp:wrapNone/>
                <wp:docPr id="2853" name="AutoShape 36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3569" cy="95416"/>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1A62D132" id="AutoShape 3625" o:spid="_x0000_s1026" style="position:absolute;left:0;text-align:left;margin-left:282.85pt;margin-top:5.15pt;width:56.95pt;height:7.5pt;z-index:2516562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" filled="f" strokecolor="red">
                <v:textbox inset="1mm,1mm,1mm,1mm"/>
              </v:roundrect>
            </w:pict>
          </mc:Fallback>
        </mc:AlternateContent>
      </w:r>
      <w:r w:rsidRPr="00440202">
        <w:rPr>
          <w:rFonts w:ascii="Times New Roman" w:hAnsi="Times New Roman"/>
          <w:noProof/>
          <w:szCs w:val="20"/>
        </w:rPr>
        <mc:AlternateContent>
          <mc:Choice Requires="wps">
            <w:drawing>
              <wp:anchor distT="0" distB="0" distL="114300" distR="114300" simplePos="0" relativeHeight="251656206" behindDoc="0" locked="0" layoutInCell="1" allowOverlap="1" wp14:anchorId="466434BB" wp14:editId="2A8E4671">
                <wp:simplePos x="0" y="0"/>
                <wp:positionH relativeFrom="column">
                  <wp:posOffset>280670</wp:posOffset>
                </wp:positionH>
                <wp:positionV relativeFrom="paragraph">
                  <wp:posOffset>34291</wp:posOffset>
                </wp:positionV>
                <wp:extent cx="5650865" cy="590550"/>
                <wp:effectExtent l="0" t="0" r="26035" b="19050"/>
                <wp:wrapNone/>
                <wp:docPr id="2854" name="Rectangle 52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50865" cy="590550"/>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DAA2B71" w14:textId="7AD30ABF" w:rsidR="00D24948" w:rsidRDefault="00D24948" w:rsidP="002365EB">
                            <w:pPr>
                              <w:snapToGrid w:val="0"/>
                              <w:jc w:val="left"/>
                            </w:pPr>
                            <w:r w:rsidRPr="002365EB">
                              <w:rPr>
                                <w:sz w:val="16"/>
                              </w:rPr>
                              <w:t>2019-10-10 17:42:58.015  ERROR  http-nio-127.0.0.1-20951-exec-7  KAOP00003-E Method end abnormally. (Class:InnerApiController, Method:innerCreateUser, Argument:[class User {n    id: nulln    username: aaan    firstName: nulln    lastName: nulln    email: nulln    dn: nulln    description: nulln    enabled: truen    builtin: nulln}]) com.hitachi.software.orion.portal.api.contract.exception.ApiException: KAOP20016-E Conflict.n</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6434BB" id="_x0000_s1285" style="position:absolute;left:0;text-align:left;margin-left:22.1pt;margin-top:2.7pt;width:444.95pt;height:46.5pt;z-index:25165620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">
                <v:textbox inset="1mm,1mm,1mm,1mm">
                  <w:txbxContent>
                    <w:p w14:paraId="7DAA2B71" w14:textId="7AD30ABF" w:rsidR="00D24948" w:rsidRDefault="00D24948" w:rsidP="002365EB">
                      <w:pPr>
                        <w:snapToGrid w:val="0"/>
                        <w:jc w:val="left"/>
                      </w:pPr>
                      <w:r w:rsidRPr="002365EB">
                        <w:rPr>
                          <w:sz w:val="16"/>
                        </w:rPr>
                        <w:t>2019-10-10 17:42:58.015  ERROR  http-nio-127.0.0.1-20951-exec-7  KAOP00003-E Method end abnormally. (Class:InnerApiController, Method:innerCreateUser, Argument:[class User {n    id: nulln    username: aaan    firstName: nulln    lastName: nulln    email: nulln    dn: nulln    description: nulln    enabled: truen    builtin: nulln}]) com.hitachi.software.orion.portal.api.contract.exception.ApiException: KAOP20016-E Conflict.n</w:t>
                      </w:r>
                    </w:p>
                  </w:txbxContent>
                </v:textbox>
              </v:rect>
            </w:pict>
          </mc:Fallback>
        </mc:AlternateContent>
      </w:r>
    </w:p>
    <w:p w14:paraId="45A8A4CD" w14:textId="5952EB79" w:rsidR="002365EB" w:rsidRPr="00440202" w:rsidRDefault="008403C3" w:rsidP="002365EB">
      <w:pPr>
        <w:tabs>
          <w:tab w:val="left" w:pos="7680"/>
        </w:tabs>
        <w:snapToGrid w:val="0"/>
        <w:spacing w:before="100" w:beforeAutospacing="1" w:after="100" w:afterAutospacing="1"/>
        <w:jc w:val="left"/>
        <w:rPr>
          <w:rFonts w:ascii="Times New Roman" w:hAnsi="Times New Roman"/>
          <w:b/>
          <w:sz w:val="20"/>
          <w:szCs w:val="20"/>
          <w:lang w:val="en-CA"/>
        </w:rPr>
      </w:pPr>
      <w:r w:rsidRPr="00440202">
        <w:rPr>
          <w:rFonts w:ascii="Times New Roman" w:hAnsi="Times New Roman"/>
          <w:noProof/>
        </w:rPr>
        <mc:AlternateContent>
          <mc:Choice Requires="wps">
            <w:drawing>
              <wp:anchor distT="0" distB="0" distL="114300" distR="114300" simplePos="0" relativeHeight="251656213" behindDoc="0" locked="0" layoutInCell="1" allowOverlap="1" wp14:anchorId="5D205DA4" wp14:editId="2F3131CC">
                <wp:simplePos x="0" y="0"/>
                <wp:positionH relativeFrom="column">
                  <wp:posOffset>1079445</wp:posOffset>
                </wp:positionH>
                <wp:positionV relativeFrom="paragraph">
                  <wp:posOffset>302813</wp:posOffset>
                </wp:positionV>
                <wp:extent cx="4714820" cy="95416"/>
                <wp:effectExtent l="0" t="0" r="10160" b="19050"/>
                <wp:wrapNone/>
                <wp:docPr id="2864" name="AutoShape 36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14820" cy="95416"/>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05399161" id="AutoShape 3625" o:spid="_x0000_s1026" style="position:absolute;left:0;text-align:left;margin-left:85pt;margin-top:23.85pt;width:371.25pt;height:7.5pt;z-index:25165621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" filled="f" strokecolor="red">
                <v:textbox inset="1mm,1mm,1mm,1mm"/>
              </v:roundrect>
            </w:pict>
          </mc:Fallback>
        </mc:AlternateContent>
      </w:r>
      <w:r w:rsidRPr="00440202">
        <w:rPr>
          <w:rFonts w:ascii="Times New Roman" w:hAnsi="Times New Roman"/>
          <w:noProof/>
        </w:rPr>
        <mc:AlternateContent>
          <mc:Choice Requires="wps">
            <w:drawing>
              <wp:anchor distT="0" distB="0" distL="114300" distR="114300" simplePos="0" relativeHeight="251656212" behindDoc="0" locked="0" layoutInCell="1" allowOverlap="1" wp14:anchorId="3183DD78" wp14:editId="0D50234C">
                <wp:simplePos x="0" y="0"/>
                <wp:positionH relativeFrom="column">
                  <wp:posOffset>308169</wp:posOffset>
                </wp:positionH>
                <wp:positionV relativeFrom="paragraph">
                  <wp:posOffset>302812</wp:posOffset>
                </wp:positionV>
                <wp:extent cx="739472" cy="119270"/>
                <wp:effectExtent l="0" t="0" r="22860" b="14605"/>
                <wp:wrapNone/>
                <wp:docPr id="2863" name="AutoShape 36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472" cy="119270"/>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7254AA7A" id="AutoShape 3625" o:spid="_x0000_s1026" style="position:absolute;left:0;text-align:left;margin-left:24.25pt;margin-top:23.85pt;width:58.25pt;height:9.4pt;z-index:2516562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" filled="f" strokecolor="red">
                <v:textbox inset="1mm,1mm,1mm,1mm"/>
              </v:roundrect>
            </w:pict>
          </mc:Fallback>
        </mc:AlternateContent>
      </w:r>
      <w:r w:rsidR="002365EB" w:rsidRPr="00440202">
        <w:rPr>
          <w:rFonts w:ascii="Times New Roman" w:hAnsi="Times New Roman"/>
          <w:noProof/>
        </w:rPr>
        <mc:AlternateContent>
          <mc:Choice Requires="wps">
            <w:drawing>
              <wp:anchor distT="0" distB="0" distL="114300" distR="114300" simplePos="0" relativeHeight="251656211" behindDoc="0" locked="0" layoutInCell="1" allowOverlap="1" wp14:anchorId="12FAEDF4" wp14:editId="5666D953">
                <wp:simplePos x="0" y="0"/>
                <wp:positionH relativeFrom="column">
                  <wp:posOffset>316120</wp:posOffset>
                </wp:positionH>
                <wp:positionV relativeFrom="paragraph">
                  <wp:posOffset>183543</wp:posOffset>
                </wp:positionV>
                <wp:extent cx="5478145" cy="95415"/>
                <wp:effectExtent l="0" t="0" r="27305" b="19050"/>
                <wp:wrapNone/>
                <wp:docPr id="2858" name="AutoShape 36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78145" cy="95415"/>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57673C8C" id="AutoShape 3625" o:spid="_x0000_s1026" style="position:absolute;left:0;text-align:left;margin-left:24.9pt;margin-top:14.45pt;width:431.35pt;height:7.5pt;z-index:2516562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" filled="f" strokecolor="red">
                <v:textbox inset="1mm,1mm,1mm,1mm"/>
              </v:roundrect>
            </w:pict>
          </mc:Fallback>
        </mc:AlternateContent>
      </w:r>
      <w:r w:rsidR="002365EB" w:rsidRPr="00440202">
        <w:rPr>
          <w:rFonts w:ascii="Times New Roman" w:hAnsi="Times New Roman"/>
          <w:noProof/>
        </w:rPr>
        <mc:AlternateContent>
          <mc:Choice Requires="wps">
            <w:drawing>
              <wp:anchor distT="0" distB="0" distL="114300" distR="114300" simplePos="0" relativeHeight="251656210" behindDoc="0" locked="0" layoutInCell="1" allowOverlap="1" wp14:anchorId="474B56BA" wp14:editId="42AC2044">
                <wp:simplePos x="0" y="0"/>
                <wp:positionH relativeFrom="column">
                  <wp:posOffset>2820780</wp:posOffset>
                </wp:positionH>
                <wp:positionV relativeFrom="paragraph">
                  <wp:posOffset>40419</wp:posOffset>
                </wp:positionV>
                <wp:extent cx="2981740" cy="125399"/>
                <wp:effectExtent l="0" t="0" r="28575" b="27305"/>
                <wp:wrapNone/>
                <wp:docPr id="2860" name="AutoShape 36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1740" cy="125399"/>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8DB8BD9" id="AutoShape 3625" o:spid="_x0000_s1026" style="position:absolute;left:0;text-align:left;margin-left:222.1pt;margin-top:3.2pt;width:234.8pt;height:9.85pt;z-index:25165621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" filled="f" strokecolor="red">
                <v:textbox inset="1mm,1mm,1mm,1mm"/>
              </v:roundrect>
            </w:pict>
          </mc:Fallback>
        </mc:AlternateContent>
      </w:r>
      <w:r w:rsidR="002365EB" w:rsidRPr="00440202">
        <w:rPr>
          <w:rFonts w:ascii="Times New Roman" w:hAnsi="Times New Roman"/>
          <w:noProof/>
        </w:rPr>
        <mc:AlternateContent>
          <mc:Choice Requires="wps">
            <w:drawing>
              <wp:anchor distT="0" distB="0" distL="114300" distR="114300" simplePos="0" relativeHeight="251656209" behindDoc="0" locked="0" layoutInCell="1" allowOverlap="1" wp14:anchorId="44DA61A6" wp14:editId="605EA5BF">
                <wp:simplePos x="0" y="0"/>
                <wp:positionH relativeFrom="column">
                  <wp:posOffset>1576070</wp:posOffset>
                </wp:positionH>
                <wp:positionV relativeFrom="paragraph">
                  <wp:posOffset>36195</wp:posOffset>
                </wp:positionV>
                <wp:extent cx="1219200" cy="123825"/>
                <wp:effectExtent l="0" t="0" r="19050" b="28575"/>
                <wp:wrapNone/>
                <wp:docPr id="2861" name="AutoShape 36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123825"/>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54EF1B6B" id="AutoShape 3625" o:spid="_x0000_s1026" style="position:absolute;left:0;text-align:left;margin-left:124.1pt;margin-top:2.85pt;width:96pt;height:9.75pt;z-index:25165620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" filled="f" strokecolor="red">
                <v:textbox inset="1mm,1mm,1mm,1mm"/>
              </v:roundrect>
            </w:pict>
          </mc:Fallback>
        </mc:AlternateContent>
      </w:r>
      <w:r w:rsidR="002365EB" w:rsidRPr="00440202">
        <w:rPr>
          <w:rFonts w:ascii="Times New Roman" w:hAnsi="Times New Roman"/>
          <w:noProof/>
        </w:rPr>
        <mc:AlternateContent>
          <mc:Choice Requires="wps">
            <w:drawing>
              <wp:anchor distT="0" distB="0" distL="114300" distR="114300" simplePos="0" relativeHeight="251656208" behindDoc="0" locked="0" layoutInCell="1" allowOverlap="1" wp14:anchorId="373CF1B8" wp14:editId="2A097072">
                <wp:simplePos x="0" y="0"/>
                <wp:positionH relativeFrom="column">
                  <wp:posOffset>328294</wp:posOffset>
                </wp:positionH>
                <wp:positionV relativeFrom="paragraph">
                  <wp:posOffset>36195</wp:posOffset>
                </wp:positionV>
                <wp:extent cx="1209675" cy="133350"/>
                <wp:effectExtent l="0" t="0" r="28575" b="19050"/>
                <wp:wrapNone/>
                <wp:docPr id="2862" name="AutoShape 36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9675" cy="133350"/>
                        </a:xfrm>
                        <a:prstGeom prst="roundRect">
                          <a:avLst>
                            <a:gd name="adj" fmla="val 16667"/>
                          </a:avLst>
                        </a:prstGeom>
                        <a:noFill/>
                        <a:ln w="9525">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354C0422" id="AutoShape 3625" o:spid="_x0000_s1026" style="position:absolute;left:0;text-align:left;margin-left:25.85pt;margin-top:2.85pt;width:95.25pt;height:10.5pt;z-index:251656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" filled="f" strokecolor="red">
                <v:textbox inset="1mm,1mm,1mm,1mm"/>
              </v:roundrect>
            </w:pict>
          </mc:Fallback>
        </mc:AlternateContent>
      </w:r>
    </w:p>
    <w:p w14:paraId="3C849F8A" w14:textId="5CDB8F0D" w:rsidR="00B84913" w:rsidRPr="00440202" w:rsidRDefault="00B84913" w:rsidP="00031B53">
      <w:pPr>
        <w:pStyle w:val="a6"/>
        <w:rPr>
          <w:lang w:val="en-CA"/>
        </w:rPr>
      </w:pPr>
      <w:r w:rsidRPr="00440202">
        <w:t xml:space="preserve">Figure </w:t>
      </w:r>
      <w:r w:rsidRPr="00440202">
        <w:fldChar w:fldCharType="begin"/>
      </w:r>
      <w:r w:rsidRPr="00440202">
        <w:instrText xml:space="preserve"> STYLEREF 1 \s </w:instrText>
      </w:r>
      <w:r w:rsidRPr="00440202">
        <w:fldChar w:fldCharType="separate"/>
      </w:r>
      <w:r w:rsidR="00BF65A4">
        <w:rPr>
          <w:noProof/>
        </w:rPr>
        <w:t>4</w:t>
      </w:r>
      <w:r w:rsidRPr="00440202">
        <w:fldChar w:fldCharType="end"/>
      </w:r>
      <w:r w:rsidRPr="00440202">
        <w:noBreakHyphen/>
      </w:r>
      <w:r w:rsidRPr="00440202">
        <w:fldChar w:fldCharType="begin"/>
      </w:r>
      <w:r w:rsidRPr="00440202">
        <w:instrText xml:space="preserve"> SEQ Figure \* ARABIC \s 1 </w:instrText>
      </w:r>
      <w:r w:rsidRPr="00440202">
        <w:fldChar w:fldCharType="separate"/>
      </w:r>
      <w:r w:rsidR="00EA779B">
        <w:rPr>
          <w:noProof/>
        </w:rPr>
        <w:t>13</w:t>
      </w:r>
      <w:r w:rsidRPr="00440202">
        <w:fldChar w:fldCharType="end"/>
      </w:r>
      <w:r w:rsidRPr="00440202">
        <w:t xml:space="preserve"> </w:t>
      </w:r>
      <w:r w:rsidR="00724028" w:rsidRPr="00440202">
        <w:rPr>
          <w:bCs/>
          <w:lang w:val="en-CA"/>
        </w:rPr>
        <w:t>debug.log when user addition API ends abnormally</w:t>
      </w:r>
    </w:p>
    <w:p w14:paraId="0DDEE90A" w14:textId="77777777" w:rsidR="00CE3301" w:rsidRPr="00440202" w:rsidRDefault="00CE3301" w:rsidP="00CE3301">
      <w:pPr>
        <w:spacing w:beforeLines="50" w:before="180"/>
        <w:ind w:leftChars="200" w:left="420"/>
        <w:rPr>
          <w:rFonts w:ascii="Times New Roman" w:hAnsi="Times New Roman"/>
          <w:szCs w:val="21"/>
        </w:rPr>
      </w:pPr>
      <w:r w:rsidRPr="00440202">
        <w:rPr>
          <w:rFonts w:ascii="Times New Roman" w:hAnsi="Times New Roman"/>
          <w:szCs w:val="21"/>
        </w:rPr>
        <w:t>When the API ends abnormally:</w:t>
      </w:r>
    </w:p>
    <w:p w14:paraId="3B9EEDD7" w14:textId="77777777" w:rsidR="00CE3301" w:rsidRPr="00440202" w:rsidRDefault="00CE3301" w:rsidP="00CE3301">
      <w:pPr>
        <w:ind w:leftChars="300" w:left="630"/>
        <w:rPr>
          <w:rFonts w:ascii="Times New Roman" w:hAnsi="Times New Roman"/>
          <w:szCs w:val="21"/>
        </w:rPr>
      </w:pPr>
      <w:r w:rsidRPr="00440202">
        <w:rPr>
          <w:rFonts w:ascii="Times New Roman" w:hAnsi="Times New Roman"/>
          <w:szCs w:val="21"/>
        </w:rPr>
        <w:t>(1) [debug.log] message ID is AOP00003-E.</w:t>
      </w:r>
    </w:p>
    <w:p w14:paraId="5B171656" w14:textId="1C974CB2" w:rsidR="00CE3301" w:rsidRPr="00440202" w:rsidRDefault="00CE3301" w:rsidP="00CE3301">
      <w:pPr>
        <w:ind w:leftChars="300" w:left="630"/>
        <w:rPr>
          <w:rFonts w:ascii="Times New Roman" w:hAnsi="Times New Roman"/>
          <w:szCs w:val="21"/>
        </w:rPr>
      </w:pPr>
      <w:r w:rsidRPr="00440202">
        <w:rPr>
          <w:rFonts w:ascii="Times New Roman" w:hAnsi="Times New Roman"/>
          <w:szCs w:val="21"/>
        </w:rPr>
        <w:t xml:space="preserve">(2) [debug.log] class is listed in </w:t>
      </w:r>
      <w:r w:rsidRPr="00440202">
        <w:rPr>
          <w:rFonts w:ascii="Times New Roman" w:hAnsi="Times New Roman"/>
          <w:szCs w:val="20"/>
        </w:rPr>
        <w:fldChar w:fldCharType="begin"/>
      </w:r>
      <w:r w:rsidRPr="00440202">
        <w:rPr>
          <w:rFonts w:ascii="Times New Roman" w:hAnsi="Times New Roman"/>
          <w:szCs w:val="20"/>
        </w:rPr>
        <w:instrText xml:space="preserve"> REF _Ref25002056 \h </w:instrText>
      </w:r>
      <w:r w:rsidR="005B0328" w:rsidRPr="00440202">
        <w:rPr>
          <w:rFonts w:ascii="Times New Roman" w:hAnsi="Times New Roman"/>
          <w:szCs w:val="20"/>
        </w:rPr>
        <w:instrText xml:space="preserve"> \* MERGEFORMAT </w:instrText>
      </w:r>
      <w:r w:rsidRPr="00440202">
        <w:rPr>
          <w:rFonts w:ascii="Times New Roman" w:hAnsi="Times New Roman"/>
          <w:szCs w:val="20"/>
        </w:rPr>
      </w:r>
      <w:r w:rsidRPr="00440202">
        <w:rPr>
          <w:rFonts w:ascii="Times New Roman" w:hAnsi="Times New Roman"/>
          <w:szCs w:val="20"/>
        </w:rPr>
        <w:fldChar w:fldCharType="separate"/>
      </w:r>
      <w:r w:rsidR="00EA779B" w:rsidRPr="00440202">
        <w:rPr>
          <w:rFonts w:ascii="Times New Roman" w:hAnsi="Times New Roman"/>
        </w:rPr>
        <w:t xml:space="preserve">Table </w:t>
      </w:r>
      <w:r w:rsidR="00EA779B">
        <w:rPr>
          <w:rFonts w:ascii="Times New Roman" w:hAnsi="Times New Roman"/>
          <w:noProof/>
        </w:rPr>
        <w:t>4</w:t>
      </w:r>
      <w:r w:rsidR="00EA779B" w:rsidRPr="00440202">
        <w:rPr>
          <w:rFonts w:ascii="Times New Roman" w:hAnsi="Times New Roman"/>
          <w:noProof/>
        </w:rPr>
        <w:noBreakHyphen/>
      </w:r>
      <w:r w:rsidR="00EA779B">
        <w:rPr>
          <w:rFonts w:ascii="Times New Roman" w:hAnsi="Times New Roman"/>
          <w:noProof/>
        </w:rPr>
        <w:t>11</w:t>
      </w:r>
      <w:r w:rsidRPr="00440202">
        <w:rPr>
          <w:rFonts w:ascii="Times New Roman" w:hAnsi="Times New Roman"/>
          <w:szCs w:val="20"/>
        </w:rPr>
        <w:fldChar w:fldCharType="end"/>
      </w:r>
      <w:r w:rsidRPr="00440202">
        <w:rPr>
          <w:rFonts w:ascii="Times New Roman" w:hAnsi="Times New Roman"/>
          <w:szCs w:val="21"/>
        </w:rPr>
        <w:t>.</w:t>
      </w:r>
    </w:p>
    <w:p w14:paraId="1FC0DB27" w14:textId="370B265A" w:rsidR="00CE3301" w:rsidRPr="00440202" w:rsidRDefault="00CE3301" w:rsidP="00CE3301">
      <w:pPr>
        <w:ind w:leftChars="300" w:left="630"/>
        <w:rPr>
          <w:rFonts w:ascii="Times New Roman" w:hAnsi="Times New Roman"/>
          <w:szCs w:val="21"/>
        </w:rPr>
      </w:pPr>
      <w:r w:rsidRPr="00440202">
        <w:rPr>
          <w:rFonts w:ascii="Times New Roman" w:hAnsi="Times New Roman"/>
          <w:szCs w:val="21"/>
        </w:rPr>
        <w:t xml:space="preserve">(3) [debug.log] method is listed in </w:t>
      </w:r>
      <w:r w:rsidRPr="00440202">
        <w:rPr>
          <w:rFonts w:ascii="Times New Roman" w:hAnsi="Times New Roman"/>
          <w:szCs w:val="20"/>
        </w:rPr>
        <w:fldChar w:fldCharType="begin"/>
      </w:r>
      <w:r w:rsidRPr="00440202">
        <w:rPr>
          <w:rFonts w:ascii="Times New Roman" w:hAnsi="Times New Roman"/>
          <w:szCs w:val="20"/>
        </w:rPr>
        <w:instrText xml:space="preserve"> REF _Ref25002056 \h </w:instrText>
      </w:r>
      <w:r w:rsidR="005B0328" w:rsidRPr="00440202">
        <w:rPr>
          <w:rFonts w:ascii="Times New Roman" w:hAnsi="Times New Roman"/>
          <w:szCs w:val="20"/>
        </w:rPr>
        <w:instrText xml:space="preserve"> \* MERGEFORMAT </w:instrText>
      </w:r>
      <w:r w:rsidRPr="00440202">
        <w:rPr>
          <w:rFonts w:ascii="Times New Roman" w:hAnsi="Times New Roman"/>
          <w:szCs w:val="20"/>
        </w:rPr>
      </w:r>
      <w:r w:rsidRPr="00440202">
        <w:rPr>
          <w:rFonts w:ascii="Times New Roman" w:hAnsi="Times New Roman"/>
          <w:szCs w:val="20"/>
        </w:rPr>
        <w:fldChar w:fldCharType="separate"/>
      </w:r>
      <w:r w:rsidR="00EA779B" w:rsidRPr="00440202">
        <w:rPr>
          <w:rFonts w:ascii="Times New Roman" w:hAnsi="Times New Roman"/>
        </w:rPr>
        <w:t xml:space="preserve">Table </w:t>
      </w:r>
      <w:r w:rsidR="00EA779B">
        <w:rPr>
          <w:rFonts w:ascii="Times New Roman" w:hAnsi="Times New Roman"/>
          <w:noProof/>
        </w:rPr>
        <w:t>4</w:t>
      </w:r>
      <w:r w:rsidR="00EA779B" w:rsidRPr="00440202">
        <w:rPr>
          <w:rFonts w:ascii="Times New Roman" w:hAnsi="Times New Roman"/>
          <w:noProof/>
        </w:rPr>
        <w:noBreakHyphen/>
      </w:r>
      <w:r w:rsidR="00EA779B">
        <w:rPr>
          <w:rFonts w:ascii="Times New Roman" w:hAnsi="Times New Roman"/>
          <w:noProof/>
        </w:rPr>
        <w:t>11</w:t>
      </w:r>
      <w:r w:rsidRPr="00440202">
        <w:rPr>
          <w:rFonts w:ascii="Times New Roman" w:hAnsi="Times New Roman"/>
          <w:szCs w:val="20"/>
        </w:rPr>
        <w:fldChar w:fldCharType="end"/>
      </w:r>
      <w:r w:rsidRPr="00440202">
        <w:rPr>
          <w:rFonts w:ascii="Times New Roman" w:hAnsi="Times New Roman"/>
          <w:szCs w:val="21"/>
        </w:rPr>
        <w:t>.</w:t>
      </w:r>
    </w:p>
    <w:p w14:paraId="4F9862FE" w14:textId="77777777" w:rsidR="002365EB" w:rsidRPr="00440202" w:rsidRDefault="002365EB" w:rsidP="002365EB">
      <w:pPr>
        <w:rPr>
          <w:rFonts w:ascii="Times New Roman" w:hAnsi="Times New Roman"/>
          <w:szCs w:val="20"/>
        </w:rPr>
      </w:pPr>
    </w:p>
    <w:p w14:paraId="3595DF51" w14:textId="77777777" w:rsidR="00CE3301" w:rsidRPr="00440202" w:rsidRDefault="00CE3301" w:rsidP="00CE3301">
      <w:pPr>
        <w:ind w:leftChars="150" w:left="315"/>
        <w:rPr>
          <w:rFonts w:ascii="Times New Roman" w:hAnsi="Times New Roman"/>
          <w:szCs w:val="20"/>
        </w:rPr>
      </w:pPr>
      <w:r w:rsidRPr="00440202">
        <w:rPr>
          <w:rFonts w:ascii="Times New Roman" w:hAnsi="Times New Roman"/>
          <w:szCs w:val="20"/>
        </w:rPr>
        <w:t>Description</w:t>
      </w:r>
    </w:p>
    <w:p w14:paraId="51A505F5" w14:textId="77777777" w:rsidR="00CE3301" w:rsidRPr="00440202" w:rsidRDefault="00CE3301" w:rsidP="00CE3301">
      <w:pPr>
        <w:ind w:left="630"/>
        <w:rPr>
          <w:rFonts w:ascii="Times New Roman" w:hAnsi="Times New Roman"/>
          <w:szCs w:val="20"/>
        </w:rPr>
      </w:pPr>
      <w:r w:rsidRPr="00440202">
        <w:rPr>
          <w:rFonts w:ascii="Times New Roman" w:hAnsi="Times New Roman"/>
          <w:szCs w:val="20"/>
        </w:rPr>
        <w:t>The message ID KAOP00003-E means that the method has terminated abnormally.</w:t>
      </w:r>
    </w:p>
    <w:p w14:paraId="42E2788C" w14:textId="58D9AAD4" w:rsidR="00CE3301" w:rsidRPr="00440202" w:rsidRDefault="00CE3301" w:rsidP="00CE3301">
      <w:pPr>
        <w:ind w:left="630"/>
        <w:rPr>
          <w:rFonts w:ascii="Times New Roman" w:hAnsi="Times New Roman"/>
          <w:szCs w:val="20"/>
        </w:rPr>
      </w:pPr>
      <w:r w:rsidRPr="00440202">
        <w:rPr>
          <w:rFonts w:ascii="Times New Roman" w:hAnsi="Times New Roman"/>
          <w:szCs w:val="20"/>
        </w:rPr>
        <w:t xml:space="preserve">As Class is InnerApiController and Method is innerCreateUser, it can be determined from </w:t>
      </w:r>
      <w:r w:rsidRPr="00440202">
        <w:rPr>
          <w:rFonts w:ascii="Times New Roman" w:hAnsi="Times New Roman"/>
          <w:szCs w:val="20"/>
        </w:rPr>
        <w:fldChar w:fldCharType="begin"/>
      </w:r>
      <w:r w:rsidRPr="00440202">
        <w:rPr>
          <w:rFonts w:ascii="Times New Roman" w:hAnsi="Times New Roman"/>
          <w:szCs w:val="20"/>
        </w:rPr>
        <w:instrText xml:space="preserve"> REF _Ref25002056 \h </w:instrText>
      </w:r>
      <w:r w:rsidR="005B0328" w:rsidRPr="00440202">
        <w:rPr>
          <w:rFonts w:ascii="Times New Roman" w:hAnsi="Times New Roman"/>
          <w:szCs w:val="20"/>
        </w:rPr>
        <w:instrText xml:space="preserve"> \* MERGEFORMAT </w:instrText>
      </w:r>
      <w:r w:rsidRPr="00440202">
        <w:rPr>
          <w:rFonts w:ascii="Times New Roman" w:hAnsi="Times New Roman"/>
          <w:szCs w:val="20"/>
        </w:rPr>
      </w:r>
      <w:r w:rsidRPr="00440202">
        <w:rPr>
          <w:rFonts w:ascii="Times New Roman" w:hAnsi="Times New Roman"/>
          <w:szCs w:val="20"/>
        </w:rPr>
        <w:fldChar w:fldCharType="separate"/>
      </w:r>
      <w:r w:rsidR="00EA779B" w:rsidRPr="00440202">
        <w:rPr>
          <w:rFonts w:ascii="Times New Roman" w:hAnsi="Times New Roman"/>
        </w:rPr>
        <w:t xml:space="preserve">Table </w:t>
      </w:r>
      <w:r w:rsidR="00EA779B">
        <w:rPr>
          <w:rFonts w:ascii="Times New Roman" w:hAnsi="Times New Roman"/>
          <w:noProof/>
        </w:rPr>
        <w:t>4</w:t>
      </w:r>
      <w:r w:rsidR="00EA779B" w:rsidRPr="00440202">
        <w:rPr>
          <w:rFonts w:ascii="Times New Roman" w:hAnsi="Times New Roman"/>
          <w:noProof/>
        </w:rPr>
        <w:noBreakHyphen/>
      </w:r>
      <w:r w:rsidR="00EA779B">
        <w:rPr>
          <w:rFonts w:ascii="Times New Roman" w:hAnsi="Times New Roman"/>
          <w:noProof/>
        </w:rPr>
        <w:t>11</w:t>
      </w:r>
      <w:r w:rsidRPr="00440202">
        <w:rPr>
          <w:rFonts w:ascii="Times New Roman" w:hAnsi="Times New Roman"/>
          <w:szCs w:val="20"/>
        </w:rPr>
        <w:fldChar w:fldCharType="end"/>
      </w:r>
      <w:r w:rsidRPr="00440202">
        <w:rPr>
          <w:rFonts w:ascii="Times New Roman" w:hAnsi="Times New Roman"/>
          <w:szCs w:val="20"/>
        </w:rPr>
        <w:t xml:space="preserve"> that this is an API error termination log when the </w:t>
      </w:r>
      <w:r w:rsidRPr="00440202">
        <w:rPr>
          <w:rFonts w:ascii="Times New Roman" w:hAnsi="Times New Roman"/>
          <w:b/>
          <w:bCs/>
          <w:szCs w:val="20"/>
        </w:rPr>
        <w:t>Submit</w:t>
      </w:r>
      <w:r w:rsidRPr="00440202">
        <w:rPr>
          <w:rFonts w:ascii="Times New Roman" w:hAnsi="Times New Roman"/>
          <w:szCs w:val="20"/>
        </w:rPr>
        <w:t xml:space="preserve"> button is pressed on the CreateUser screen.</w:t>
      </w:r>
    </w:p>
    <w:p w14:paraId="053765F5" w14:textId="699957EC" w:rsidR="00CE3301" w:rsidRPr="00440202" w:rsidRDefault="003B1D6A" w:rsidP="00CE3301">
      <w:pPr>
        <w:ind w:left="630"/>
        <w:rPr>
          <w:rFonts w:ascii="Times New Roman" w:hAnsi="Times New Roman"/>
          <w:color w:val="FF0000"/>
          <w:szCs w:val="20"/>
        </w:rPr>
      </w:pPr>
      <w:r>
        <w:rPr>
          <w:rFonts w:ascii="Times New Roman" w:hAnsi="Times New Roman"/>
          <w:szCs w:val="20"/>
        </w:rPr>
        <w:t>"</w:t>
      </w:r>
      <w:r w:rsidR="00CE3301" w:rsidRPr="00440202">
        <w:rPr>
          <w:rFonts w:ascii="Times New Roman" w:hAnsi="Times New Roman"/>
          <w:szCs w:val="20"/>
        </w:rPr>
        <w:t>Argument:</w:t>
      </w:r>
      <w:r>
        <w:rPr>
          <w:rFonts w:ascii="Times New Roman" w:hAnsi="Times New Roman"/>
          <w:szCs w:val="20"/>
        </w:rPr>
        <w:t>"</w:t>
      </w:r>
      <w:r w:rsidR="00CE3301" w:rsidRPr="00440202">
        <w:rPr>
          <w:rFonts w:ascii="Times New Roman" w:hAnsi="Times New Roman"/>
          <w:szCs w:val="20"/>
        </w:rPr>
        <w:t xml:space="preserve"> indicates the method argument. In the case of API by GUI operation, the input value of the screen can be acquired from </w:t>
      </w:r>
      <w:r>
        <w:rPr>
          <w:rFonts w:ascii="Times New Roman" w:hAnsi="Times New Roman"/>
          <w:szCs w:val="20"/>
        </w:rPr>
        <w:t>"</w:t>
      </w:r>
      <w:r w:rsidR="00CE3301" w:rsidRPr="00440202">
        <w:rPr>
          <w:rFonts w:ascii="Times New Roman" w:hAnsi="Times New Roman"/>
          <w:szCs w:val="20"/>
        </w:rPr>
        <w:t>Argument:</w:t>
      </w:r>
      <w:r>
        <w:rPr>
          <w:rFonts w:ascii="Times New Roman" w:hAnsi="Times New Roman"/>
          <w:szCs w:val="20"/>
        </w:rPr>
        <w:t>"</w:t>
      </w:r>
      <w:r w:rsidR="00CE3301" w:rsidRPr="00440202">
        <w:rPr>
          <w:rFonts w:ascii="Times New Roman" w:hAnsi="Times New Roman"/>
          <w:szCs w:val="20"/>
        </w:rPr>
        <w:t>.</w:t>
      </w:r>
      <w:r w:rsidR="00CE3301" w:rsidRPr="00440202">
        <w:rPr>
          <w:rFonts w:ascii="Times New Roman" w:hAnsi="Times New Roman"/>
        </w:rPr>
        <w:t xml:space="preserve"> </w:t>
      </w:r>
      <w:r w:rsidR="00CE3301" w:rsidRPr="00440202">
        <w:rPr>
          <w:rFonts w:ascii="Times New Roman" w:hAnsi="Times New Roman"/>
          <w:szCs w:val="20"/>
        </w:rPr>
        <w:t>Information that is not appropriate to be output, such as a password, is indicated by an asterisk. A linefeed character is output as n.</w:t>
      </w:r>
    </w:p>
    <w:p w14:paraId="394F2C57" w14:textId="77777777" w:rsidR="00CE3301" w:rsidRPr="00440202" w:rsidRDefault="00CE3301" w:rsidP="00CE3301">
      <w:pPr>
        <w:ind w:left="630"/>
        <w:rPr>
          <w:rFonts w:ascii="Times New Roman" w:hAnsi="Times New Roman"/>
          <w:szCs w:val="20"/>
        </w:rPr>
      </w:pPr>
      <w:r w:rsidRPr="00440202">
        <w:rPr>
          <w:rFonts w:ascii="Times New Roman" w:hAnsi="Times New Roman"/>
          <w:szCs w:val="20"/>
        </w:rPr>
        <w:t>If an exception occurs, the exception information is output at the end of the log.</w:t>
      </w:r>
    </w:p>
    <w:p w14:paraId="7A2FD634" w14:textId="18A4C406" w:rsidR="00802A4D" w:rsidRPr="00440202" w:rsidRDefault="00802A4D">
      <w:pPr>
        <w:widowControl/>
        <w:jc w:val="left"/>
        <w:rPr>
          <w:rFonts w:ascii="Times New Roman" w:hAnsi="Times New Roman"/>
          <w:b/>
          <w:lang w:val="en-GB"/>
        </w:rPr>
      </w:pPr>
      <w:r w:rsidRPr="00440202">
        <w:rPr>
          <w:rFonts w:ascii="Times New Roman" w:hAnsi="Times New Roman"/>
          <w:b/>
          <w:lang w:val="en-GB"/>
        </w:rPr>
        <w:br w:type="page"/>
      </w:r>
    </w:p>
    <w:p w14:paraId="265BCE97" w14:textId="242483BF" w:rsidR="009239D4" w:rsidRPr="00440202" w:rsidRDefault="009239D4" w:rsidP="00031B53">
      <w:pPr>
        <w:pStyle w:val="a6"/>
      </w:pPr>
    </w:p>
    <w:p w14:paraId="30A535DD" w14:textId="2B595FD1" w:rsidR="000A50CE" w:rsidRPr="00440202" w:rsidRDefault="000A50CE" w:rsidP="00031B53">
      <w:pPr>
        <w:pStyle w:val="a6"/>
      </w:pPr>
      <w:bookmarkStart w:id="90" w:name="_Ref25002056"/>
      <w:r w:rsidRPr="00440202">
        <w:t xml:space="preserve">Table </w:t>
      </w:r>
      <w:r w:rsidRPr="00440202">
        <w:fldChar w:fldCharType="begin"/>
      </w:r>
      <w:r w:rsidRPr="00440202">
        <w:instrText xml:space="preserve"> STYLEREF 1 \s </w:instrText>
      </w:r>
      <w:r w:rsidRPr="00440202">
        <w:fldChar w:fldCharType="separate"/>
      </w:r>
      <w:r w:rsidR="005114ED">
        <w:rPr>
          <w:noProof/>
        </w:rPr>
        <w:t>4</w:t>
      </w:r>
      <w:r w:rsidRPr="00440202">
        <w:fldChar w:fldCharType="end"/>
      </w:r>
      <w:r w:rsidRPr="00440202">
        <w:noBreakHyphen/>
      </w:r>
      <w:r w:rsidRPr="00440202">
        <w:fldChar w:fldCharType="begin"/>
      </w:r>
      <w:r w:rsidRPr="00440202">
        <w:instrText xml:space="preserve"> SEQ Table \* ARABIC \s 1 </w:instrText>
      </w:r>
      <w:r w:rsidRPr="00440202">
        <w:fldChar w:fldCharType="separate"/>
      </w:r>
      <w:r w:rsidR="005114ED">
        <w:rPr>
          <w:noProof/>
        </w:rPr>
        <w:t>11</w:t>
      </w:r>
      <w:r w:rsidRPr="00440202">
        <w:fldChar w:fldCharType="end"/>
      </w:r>
      <w:bookmarkEnd w:id="90"/>
      <w:r w:rsidRPr="00440202">
        <w:t xml:space="preserve"> </w:t>
      </w:r>
      <w:r w:rsidR="008D7B7A" w:rsidRPr="00440202">
        <w:t>Correspondence table of Class and Method for API start, normal end and abnormal end logs, and GUI operations</w:t>
      </w:r>
    </w:p>
    <w:tbl>
      <w:tblPr>
        <w:tblStyle w:val="af0"/>
        <w:tblW w:w="5234" w:type="pct"/>
        <w:tblInd w:w="-147" w:type="dxa"/>
        <w:tblLayout w:type="fixed"/>
        <w:tblLook w:val="04A0" w:firstRow="1" w:lastRow="0" w:firstColumn="1" w:lastColumn="0" w:noHBand="0" w:noVBand="1"/>
      </w:tblPr>
      <w:tblGrid>
        <w:gridCol w:w="567"/>
        <w:gridCol w:w="2128"/>
        <w:gridCol w:w="2833"/>
        <w:gridCol w:w="4253"/>
      </w:tblGrid>
      <w:tr w:rsidR="000625C0" w:rsidRPr="00440202" w14:paraId="482803BD" w14:textId="77777777" w:rsidTr="001353FE">
        <w:trPr>
          <w:trHeight w:val="270"/>
          <w:tblHeader/>
        </w:trPr>
        <w:tc>
          <w:tcPr>
            <w:tcW w:w="290" w:type="pct"/>
            <w:shd w:val="clear" w:color="auto" w:fill="BFBFBF" w:themeFill="background1" w:themeFillShade="BF"/>
          </w:tcPr>
          <w:p w14:paraId="1C2C73F0" w14:textId="71ABBDB2" w:rsidR="000625C0" w:rsidRPr="00D34FEB" w:rsidRDefault="000E17A3" w:rsidP="007E0E48">
            <w:pPr>
              <w:widowControl/>
              <w:ind w:rightChars="-118" w:right="-248"/>
              <w:jc w:val="left"/>
              <w:rPr>
                <w:rFonts w:ascii="Times New Roman" w:hAnsi="Times New Roman"/>
                <w:sz w:val="18"/>
                <w:szCs w:val="18"/>
              </w:rPr>
            </w:pPr>
            <w:r w:rsidRPr="00D34FEB">
              <w:rPr>
                <w:rFonts w:ascii="Times New Roman" w:hAnsi="Times New Roman"/>
                <w:sz w:val="18"/>
                <w:szCs w:val="18"/>
              </w:rPr>
              <w:t xml:space="preserve">No.   </w:t>
            </w:r>
          </w:p>
        </w:tc>
        <w:tc>
          <w:tcPr>
            <w:tcW w:w="1088" w:type="pct"/>
            <w:shd w:val="clear" w:color="auto" w:fill="BFBFBF" w:themeFill="background1" w:themeFillShade="BF"/>
            <w:noWrap/>
          </w:tcPr>
          <w:p w14:paraId="706871A9" w14:textId="77777777" w:rsidR="000625C0" w:rsidRPr="00D34FEB" w:rsidRDefault="000625C0" w:rsidP="001E3B9A">
            <w:pPr>
              <w:widowControl/>
              <w:jc w:val="left"/>
              <w:rPr>
                <w:rFonts w:ascii="Times New Roman" w:hAnsi="Times New Roman"/>
                <w:sz w:val="18"/>
                <w:szCs w:val="18"/>
              </w:rPr>
            </w:pPr>
            <w:r w:rsidRPr="00D34FEB">
              <w:rPr>
                <w:rFonts w:ascii="Times New Roman" w:hAnsi="Times New Roman"/>
                <w:sz w:val="18"/>
                <w:szCs w:val="18"/>
              </w:rPr>
              <w:t>Class</w:t>
            </w:r>
          </w:p>
        </w:tc>
        <w:tc>
          <w:tcPr>
            <w:tcW w:w="1448" w:type="pct"/>
            <w:shd w:val="clear" w:color="auto" w:fill="BFBFBF" w:themeFill="background1" w:themeFillShade="BF"/>
            <w:noWrap/>
          </w:tcPr>
          <w:p w14:paraId="71DD586D" w14:textId="77777777" w:rsidR="000625C0" w:rsidRPr="00D34FEB" w:rsidRDefault="000625C0" w:rsidP="001E3B9A">
            <w:pPr>
              <w:widowControl/>
              <w:jc w:val="left"/>
              <w:rPr>
                <w:rFonts w:ascii="Times New Roman" w:hAnsi="Times New Roman"/>
                <w:sz w:val="18"/>
                <w:szCs w:val="18"/>
              </w:rPr>
            </w:pPr>
            <w:r w:rsidRPr="00D34FEB">
              <w:rPr>
                <w:rFonts w:ascii="Times New Roman" w:hAnsi="Times New Roman"/>
                <w:sz w:val="18"/>
                <w:szCs w:val="18"/>
              </w:rPr>
              <w:t>Method</w:t>
            </w:r>
          </w:p>
        </w:tc>
        <w:tc>
          <w:tcPr>
            <w:tcW w:w="2174" w:type="pct"/>
            <w:shd w:val="clear" w:color="auto" w:fill="BFBFBF" w:themeFill="background1" w:themeFillShade="BF"/>
            <w:noWrap/>
          </w:tcPr>
          <w:p w14:paraId="53964D80" w14:textId="6663BB4B" w:rsidR="000625C0" w:rsidRPr="00D34FEB" w:rsidRDefault="00050BE0" w:rsidP="001E3B9A">
            <w:pPr>
              <w:widowControl/>
              <w:jc w:val="left"/>
              <w:rPr>
                <w:rFonts w:ascii="Times New Roman" w:hAnsi="Times New Roman"/>
                <w:sz w:val="18"/>
                <w:szCs w:val="18"/>
              </w:rPr>
            </w:pPr>
            <w:r w:rsidRPr="00D34FEB">
              <w:rPr>
                <w:rFonts w:ascii="Times New Roman" w:hAnsi="Times New Roman"/>
                <w:sz w:val="18"/>
                <w:szCs w:val="18"/>
              </w:rPr>
              <w:t>GUI</w:t>
            </w:r>
            <w:r w:rsidR="00A32F57" w:rsidRPr="00D34FEB">
              <w:rPr>
                <w:rFonts w:ascii="Times New Roman" w:hAnsi="Times New Roman"/>
                <w:sz w:val="18"/>
                <w:szCs w:val="18"/>
              </w:rPr>
              <w:t xml:space="preserve"> Operation Contents</w:t>
            </w:r>
          </w:p>
        </w:tc>
      </w:tr>
      <w:tr w:rsidR="000505A9" w:rsidRPr="00440202" w14:paraId="184B8A8F" w14:textId="77777777" w:rsidTr="001353FE">
        <w:trPr>
          <w:trHeight w:val="270"/>
        </w:trPr>
        <w:tc>
          <w:tcPr>
            <w:tcW w:w="290" w:type="pct"/>
          </w:tcPr>
          <w:p w14:paraId="42243424" w14:textId="023D42B2" w:rsidR="000505A9" w:rsidRPr="00D34FEB" w:rsidRDefault="000505A9" w:rsidP="000505A9">
            <w:pPr>
              <w:pStyle w:val="affa"/>
              <w:widowControl/>
              <w:numPr>
                <w:ilvl w:val="0"/>
                <w:numId w:val="50"/>
              </w:numPr>
              <w:ind w:leftChars="0" w:rightChars="-118" w:right="-248"/>
              <w:jc w:val="left"/>
              <w:rPr>
                <w:rFonts w:ascii="Times New Roman" w:hAnsi="Times New Roman"/>
                <w:sz w:val="18"/>
                <w:szCs w:val="18"/>
              </w:rPr>
            </w:pPr>
          </w:p>
        </w:tc>
        <w:tc>
          <w:tcPr>
            <w:tcW w:w="1088" w:type="pct"/>
            <w:noWrap/>
            <w:hideMark/>
          </w:tcPr>
          <w:p w14:paraId="01F111B0" w14:textId="77777777" w:rsidR="000505A9" w:rsidRPr="00D34FEB" w:rsidRDefault="000505A9" w:rsidP="000505A9">
            <w:pPr>
              <w:widowControl/>
              <w:jc w:val="left"/>
              <w:rPr>
                <w:rFonts w:ascii="Times New Roman" w:hAnsi="Times New Roman"/>
                <w:sz w:val="18"/>
                <w:szCs w:val="18"/>
              </w:rPr>
            </w:pPr>
            <w:r w:rsidRPr="00D34FEB">
              <w:rPr>
                <w:rFonts w:ascii="Times New Roman" w:hAnsi="Times New Roman"/>
                <w:sz w:val="18"/>
                <w:szCs w:val="18"/>
              </w:rPr>
              <w:t>InnerApiController</w:t>
            </w:r>
          </w:p>
        </w:tc>
        <w:tc>
          <w:tcPr>
            <w:tcW w:w="1448" w:type="pct"/>
            <w:noWrap/>
            <w:hideMark/>
          </w:tcPr>
          <w:p w14:paraId="184040CA" w14:textId="77777777" w:rsidR="000505A9" w:rsidRPr="00D34FEB" w:rsidRDefault="000505A9" w:rsidP="000505A9">
            <w:pPr>
              <w:widowControl/>
              <w:jc w:val="left"/>
              <w:rPr>
                <w:rFonts w:ascii="Times New Roman" w:hAnsi="Times New Roman"/>
                <w:sz w:val="18"/>
                <w:szCs w:val="18"/>
              </w:rPr>
            </w:pPr>
            <w:r w:rsidRPr="00D34FEB">
              <w:rPr>
                <w:rFonts w:ascii="Times New Roman" w:hAnsi="Times New Roman"/>
                <w:sz w:val="18"/>
                <w:szCs w:val="18"/>
              </w:rPr>
              <w:t>innerCreateUser</w:t>
            </w:r>
          </w:p>
        </w:tc>
        <w:tc>
          <w:tcPr>
            <w:tcW w:w="2174" w:type="pct"/>
            <w:noWrap/>
            <w:hideMark/>
          </w:tcPr>
          <w:p w14:paraId="74025388" w14:textId="0BDEC52F" w:rsidR="000505A9" w:rsidRPr="00D34FEB" w:rsidRDefault="000505A9" w:rsidP="000505A9">
            <w:pPr>
              <w:widowControl/>
              <w:jc w:val="left"/>
              <w:rPr>
                <w:rFonts w:ascii="Times New Roman" w:hAnsi="Times New Roman"/>
                <w:sz w:val="18"/>
                <w:szCs w:val="18"/>
              </w:rPr>
            </w:pPr>
            <w:r w:rsidRPr="00D34FEB">
              <w:rPr>
                <w:rFonts w:ascii="Times New Roman" w:hAnsi="Times New Roman"/>
                <w:sz w:val="18"/>
                <w:szCs w:val="18"/>
              </w:rPr>
              <w:t xml:space="preserve">Press the </w:t>
            </w:r>
            <w:r w:rsidRPr="00D34FEB">
              <w:rPr>
                <w:rFonts w:ascii="Times New Roman" w:hAnsi="Times New Roman"/>
                <w:b/>
                <w:bCs/>
                <w:sz w:val="18"/>
                <w:szCs w:val="18"/>
              </w:rPr>
              <w:t>Submit</w:t>
            </w:r>
            <w:r w:rsidRPr="00D34FEB">
              <w:rPr>
                <w:rFonts w:ascii="Times New Roman" w:hAnsi="Times New Roman"/>
                <w:sz w:val="18"/>
                <w:szCs w:val="18"/>
              </w:rPr>
              <w:t xml:space="preserve"> button on the Create User screen.</w:t>
            </w:r>
          </w:p>
        </w:tc>
      </w:tr>
      <w:tr w:rsidR="000505A9" w:rsidRPr="00440202" w14:paraId="2AA7A084" w14:textId="77777777" w:rsidTr="001353FE">
        <w:trPr>
          <w:trHeight w:val="270"/>
        </w:trPr>
        <w:tc>
          <w:tcPr>
            <w:tcW w:w="290" w:type="pct"/>
          </w:tcPr>
          <w:p w14:paraId="250F570F" w14:textId="03345F2A" w:rsidR="000505A9" w:rsidRPr="00D34FEB" w:rsidRDefault="000505A9" w:rsidP="000505A9">
            <w:pPr>
              <w:pStyle w:val="affa"/>
              <w:widowControl/>
              <w:numPr>
                <w:ilvl w:val="0"/>
                <w:numId w:val="50"/>
              </w:numPr>
              <w:ind w:leftChars="0" w:rightChars="-118" w:right="-248"/>
              <w:jc w:val="left"/>
              <w:rPr>
                <w:rFonts w:ascii="Times New Roman" w:hAnsi="Times New Roman"/>
                <w:sz w:val="18"/>
                <w:szCs w:val="18"/>
              </w:rPr>
            </w:pPr>
          </w:p>
        </w:tc>
        <w:tc>
          <w:tcPr>
            <w:tcW w:w="1088" w:type="pct"/>
            <w:noWrap/>
            <w:hideMark/>
          </w:tcPr>
          <w:p w14:paraId="588B9C63" w14:textId="77777777" w:rsidR="000505A9" w:rsidRPr="00D34FEB" w:rsidRDefault="000505A9" w:rsidP="000505A9">
            <w:pPr>
              <w:widowControl/>
              <w:jc w:val="left"/>
              <w:rPr>
                <w:rFonts w:ascii="Times New Roman" w:hAnsi="Times New Roman"/>
                <w:sz w:val="18"/>
                <w:szCs w:val="18"/>
              </w:rPr>
            </w:pPr>
            <w:r w:rsidRPr="00D34FEB">
              <w:rPr>
                <w:rFonts w:ascii="Times New Roman" w:hAnsi="Times New Roman"/>
                <w:sz w:val="18"/>
                <w:szCs w:val="18"/>
              </w:rPr>
              <w:t>InnerApiController</w:t>
            </w:r>
          </w:p>
        </w:tc>
        <w:tc>
          <w:tcPr>
            <w:tcW w:w="1448" w:type="pct"/>
            <w:noWrap/>
            <w:hideMark/>
          </w:tcPr>
          <w:p w14:paraId="7EFB55CE" w14:textId="77777777" w:rsidR="000505A9" w:rsidRPr="00D34FEB" w:rsidRDefault="000505A9" w:rsidP="000505A9">
            <w:pPr>
              <w:widowControl/>
              <w:jc w:val="left"/>
              <w:rPr>
                <w:rFonts w:ascii="Times New Roman" w:hAnsi="Times New Roman"/>
                <w:sz w:val="18"/>
                <w:szCs w:val="18"/>
              </w:rPr>
            </w:pPr>
            <w:r w:rsidRPr="00D34FEB">
              <w:rPr>
                <w:rFonts w:ascii="Times New Roman" w:hAnsi="Times New Roman"/>
                <w:sz w:val="18"/>
                <w:szCs w:val="18"/>
              </w:rPr>
              <w:t>innerListUsers</w:t>
            </w:r>
          </w:p>
        </w:tc>
        <w:tc>
          <w:tcPr>
            <w:tcW w:w="2174" w:type="pct"/>
            <w:noWrap/>
            <w:hideMark/>
          </w:tcPr>
          <w:p w14:paraId="0B17C9DB" w14:textId="27371F3A" w:rsidR="000505A9" w:rsidRPr="00D34FEB" w:rsidRDefault="000505A9" w:rsidP="000505A9">
            <w:pPr>
              <w:widowControl/>
              <w:jc w:val="left"/>
              <w:rPr>
                <w:rFonts w:ascii="Times New Roman" w:hAnsi="Times New Roman"/>
                <w:sz w:val="18"/>
                <w:szCs w:val="18"/>
              </w:rPr>
            </w:pPr>
            <w:r w:rsidRPr="00D34FEB">
              <w:rPr>
                <w:rFonts w:ascii="Times New Roman" w:hAnsi="Times New Roman"/>
                <w:sz w:val="18"/>
                <w:szCs w:val="18"/>
              </w:rPr>
              <w:t>Displays the Users screen</w:t>
            </w:r>
          </w:p>
        </w:tc>
      </w:tr>
      <w:tr w:rsidR="000505A9" w:rsidRPr="00440202" w14:paraId="45102D29" w14:textId="77777777" w:rsidTr="001353FE">
        <w:trPr>
          <w:trHeight w:val="270"/>
        </w:trPr>
        <w:tc>
          <w:tcPr>
            <w:tcW w:w="290" w:type="pct"/>
          </w:tcPr>
          <w:p w14:paraId="7BC5A624" w14:textId="0B338017" w:rsidR="000505A9" w:rsidRPr="00D34FEB" w:rsidRDefault="000505A9" w:rsidP="000505A9">
            <w:pPr>
              <w:pStyle w:val="affa"/>
              <w:widowControl/>
              <w:numPr>
                <w:ilvl w:val="0"/>
                <w:numId w:val="50"/>
              </w:numPr>
              <w:ind w:leftChars="0" w:rightChars="-118" w:right="-248"/>
              <w:jc w:val="left"/>
              <w:rPr>
                <w:rFonts w:ascii="Times New Roman" w:hAnsi="Times New Roman"/>
                <w:sz w:val="18"/>
                <w:szCs w:val="18"/>
              </w:rPr>
            </w:pPr>
          </w:p>
        </w:tc>
        <w:tc>
          <w:tcPr>
            <w:tcW w:w="1088" w:type="pct"/>
            <w:noWrap/>
            <w:hideMark/>
          </w:tcPr>
          <w:p w14:paraId="6883AA23" w14:textId="77777777" w:rsidR="000505A9" w:rsidRPr="00D34FEB" w:rsidRDefault="000505A9" w:rsidP="000505A9">
            <w:pPr>
              <w:widowControl/>
              <w:jc w:val="left"/>
              <w:rPr>
                <w:rFonts w:ascii="Times New Roman" w:hAnsi="Times New Roman"/>
                <w:sz w:val="18"/>
                <w:szCs w:val="18"/>
              </w:rPr>
            </w:pPr>
            <w:r w:rsidRPr="00D34FEB">
              <w:rPr>
                <w:rFonts w:ascii="Times New Roman" w:hAnsi="Times New Roman"/>
                <w:sz w:val="18"/>
                <w:szCs w:val="18"/>
              </w:rPr>
              <w:t>InnerApiController</w:t>
            </w:r>
          </w:p>
        </w:tc>
        <w:tc>
          <w:tcPr>
            <w:tcW w:w="1448" w:type="pct"/>
            <w:noWrap/>
            <w:hideMark/>
          </w:tcPr>
          <w:p w14:paraId="1E22F2AF" w14:textId="77777777" w:rsidR="000505A9" w:rsidRPr="00D34FEB" w:rsidRDefault="000505A9" w:rsidP="000505A9">
            <w:pPr>
              <w:widowControl/>
              <w:jc w:val="left"/>
              <w:rPr>
                <w:rFonts w:ascii="Times New Roman" w:hAnsi="Times New Roman"/>
                <w:sz w:val="18"/>
                <w:szCs w:val="18"/>
              </w:rPr>
            </w:pPr>
            <w:r w:rsidRPr="00D34FEB">
              <w:rPr>
                <w:rFonts w:ascii="Times New Roman" w:hAnsi="Times New Roman"/>
                <w:sz w:val="18"/>
                <w:szCs w:val="18"/>
              </w:rPr>
              <w:t>innerGetUser</w:t>
            </w:r>
          </w:p>
        </w:tc>
        <w:tc>
          <w:tcPr>
            <w:tcW w:w="2174" w:type="pct"/>
            <w:noWrap/>
            <w:hideMark/>
          </w:tcPr>
          <w:p w14:paraId="3DC4E19E" w14:textId="40EB7DDA" w:rsidR="000505A9" w:rsidRPr="00D34FEB" w:rsidRDefault="000505A9" w:rsidP="000505A9">
            <w:pPr>
              <w:widowControl/>
              <w:jc w:val="left"/>
              <w:rPr>
                <w:rFonts w:ascii="Times New Roman" w:hAnsi="Times New Roman"/>
                <w:sz w:val="18"/>
                <w:szCs w:val="18"/>
              </w:rPr>
            </w:pPr>
            <w:r w:rsidRPr="00D34FEB">
              <w:rPr>
                <w:rFonts w:ascii="Times New Roman" w:hAnsi="Times New Roman"/>
                <w:sz w:val="18"/>
                <w:szCs w:val="18"/>
              </w:rPr>
              <w:t>Displays the Users detail screen</w:t>
            </w:r>
          </w:p>
        </w:tc>
      </w:tr>
      <w:tr w:rsidR="000505A9" w:rsidRPr="00440202" w14:paraId="02F56E4C" w14:textId="77777777" w:rsidTr="001353FE">
        <w:trPr>
          <w:trHeight w:val="270"/>
        </w:trPr>
        <w:tc>
          <w:tcPr>
            <w:tcW w:w="290" w:type="pct"/>
          </w:tcPr>
          <w:p w14:paraId="18A151AB" w14:textId="51C5B4D0" w:rsidR="000505A9" w:rsidRPr="00D34FEB" w:rsidRDefault="000505A9" w:rsidP="000505A9">
            <w:pPr>
              <w:pStyle w:val="affa"/>
              <w:widowControl/>
              <w:numPr>
                <w:ilvl w:val="0"/>
                <w:numId w:val="50"/>
              </w:numPr>
              <w:ind w:leftChars="0" w:rightChars="-118" w:right="-248"/>
              <w:jc w:val="left"/>
              <w:rPr>
                <w:rFonts w:ascii="Times New Roman" w:hAnsi="Times New Roman"/>
                <w:sz w:val="18"/>
                <w:szCs w:val="18"/>
              </w:rPr>
            </w:pPr>
          </w:p>
        </w:tc>
        <w:tc>
          <w:tcPr>
            <w:tcW w:w="1088" w:type="pct"/>
            <w:noWrap/>
            <w:hideMark/>
          </w:tcPr>
          <w:p w14:paraId="7FC6C371" w14:textId="77777777" w:rsidR="000505A9" w:rsidRPr="00D34FEB" w:rsidRDefault="000505A9" w:rsidP="000505A9">
            <w:pPr>
              <w:widowControl/>
              <w:jc w:val="left"/>
              <w:rPr>
                <w:rFonts w:ascii="Times New Roman" w:hAnsi="Times New Roman"/>
                <w:sz w:val="18"/>
                <w:szCs w:val="18"/>
              </w:rPr>
            </w:pPr>
            <w:r w:rsidRPr="00D34FEB">
              <w:rPr>
                <w:rFonts w:ascii="Times New Roman" w:hAnsi="Times New Roman"/>
                <w:sz w:val="18"/>
                <w:szCs w:val="18"/>
              </w:rPr>
              <w:t>InnerApiController</w:t>
            </w:r>
          </w:p>
        </w:tc>
        <w:tc>
          <w:tcPr>
            <w:tcW w:w="1448" w:type="pct"/>
            <w:noWrap/>
            <w:hideMark/>
          </w:tcPr>
          <w:p w14:paraId="0744BA58" w14:textId="77777777" w:rsidR="000505A9" w:rsidRPr="00D34FEB" w:rsidRDefault="000505A9" w:rsidP="000505A9">
            <w:pPr>
              <w:widowControl/>
              <w:jc w:val="left"/>
              <w:rPr>
                <w:rFonts w:ascii="Times New Roman" w:hAnsi="Times New Roman"/>
                <w:sz w:val="18"/>
                <w:szCs w:val="18"/>
              </w:rPr>
            </w:pPr>
            <w:r w:rsidRPr="00D34FEB">
              <w:rPr>
                <w:rFonts w:ascii="Times New Roman" w:hAnsi="Times New Roman"/>
                <w:sz w:val="18"/>
                <w:szCs w:val="18"/>
              </w:rPr>
              <w:t>innerUpdateUser</w:t>
            </w:r>
          </w:p>
        </w:tc>
        <w:tc>
          <w:tcPr>
            <w:tcW w:w="2174" w:type="pct"/>
            <w:noWrap/>
            <w:hideMark/>
          </w:tcPr>
          <w:p w14:paraId="72AD71D8" w14:textId="63E371E2" w:rsidR="000505A9" w:rsidRPr="00D34FEB" w:rsidRDefault="000505A9" w:rsidP="000505A9">
            <w:pPr>
              <w:widowControl/>
              <w:jc w:val="left"/>
              <w:rPr>
                <w:rFonts w:ascii="Times New Roman" w:hAnsi="Times New Roman"/>
                <w:sz w:val="18"/>
                <w:szCs w:val="18"/>
              </w:rPr>
            </w:pPr>
            <w:r w:rsidRPr="00D34FEB">
              <w:rPr>
                <w:rFonts w:ascii="Times New Roman" w:hAnsi="Times New Roman"/>
                <w:sz w:val="18"/>
                <w:szCs w:val="18"/>
              </w:rPr>
              <w:t xml:space="preserve">Press the </w:t>
            </w:r>
            <w:r w:rsidRPr="00D34FEB">
              <w:rPr>
                <w:rFonts w:ascii="Times New Roman" w:hAnsi="Times New Roman"/>
                <w:b/>
                <w:bCs/>
                <w:sz w:val="18"/>
                <w:szCs w:val="18"/>
              </w:rPr>
              <w:t>Submit</w:t>
            </w:r>
            <w:r w:rsidRPr="00D34FEB">
              <w:rPr>
                <w:rFonts w:ascii="Times New Roman" w:hAnsi="Times New Roman"/>
                <w:sz w:val="18"/>
                <w:szCs w:val="18"/>
              </w:rPr>
              <w:t xml:space="preserve"> button on the User detail screen.</w:t>
            </w:r>
          </w:p>
        </w:tc>
      </w:tr>
      <w:tr w:rsidR="000505A9" w:rsidRPr="00440202" w14:paraId="6238C422" w14:textId="77777777" w:rsidTr="001353FE">
        <w:trPr>
          <w:trHeight w:val="270"/>
        </w:trPr>
        <w:tc>
          <w:tcPr>
            <w:tcW w:w="290" w:type="pct"/>
          </w:tcPr>
          <w:p w14:paraId="1C9512C8" w14:textId="28B66633" w:rsidR="000505A9" w:rsidRPr="00D34FEB" w:rsidRDefault="000505A9" w:rsidP="000505A9">
            <w:pPr>
              <w:pStyle w:val="affa"/>
              <w:widowControl/>
              <w:numPr>
                <w:ilvl w:val="0"/>
                <w:numId w:val="50"/>
              </w:numPr>
              <w:ind w:leftChars="0" w:rightChars="-118" w:right="-248"/>
              <w:jc w:val="left"/>
              <w:rPr>
                <w:rFonts w:ascii="Times New Roman" w:hAnsi="Times New Roman"/>
                <w:sz w:val="18"/>
                <w:szCs w:val="18"/>
              </w:rPr>
            </w:pPr>
          </w:p>
        </w:tc>
        <w:tc>
          <w:tcPr>
            <w:tcW w:w="1088" w:type="pct"/>
            <w:noWrap/>
            <w:hideMark/>
          </w:tcPr>
          <w:p w14:paraId="1DFE4CD7" w14:textId="77777777" w:rsidR="000505A9" w:rsidRPr="00D34FEB" w:rsidRDefault="000505A9" w:rsidP="000505A9">
            <w:pPr>
              <w:widowControl/>
              <w:jc w:val="left"/>
              <w:rPr>
                <w:rFonts w:ascii="Times New Roman" w:hAnsi="Times New Roman"/>
                <w:sz w:val="18"/>
                <w:szCs w:val="18"/>
              </w:rPr>
            </w:pPr>
            <w:r w:rsidRPr="00D34FEB">
              <w:rPr>
                <w:rFonts w:ascii="Times New Roman" w:hAnsi="Times New Roman"/>
                <w:sz w:val="18"/>
                <w:szCs w:val="18"/>
              </w:rPr>
              <w:t>InnerApiController</w:t>
            </w:r>
          </w:p>
        </w:tc>
        <w:tc>
          <w:tcPr>
            <w:tcW w:w="1448" w:type="pct"/>
            <w:noWrap/>
            <w:hideMark/>
          </w:tcPr>
          <w:p w14:paraId="3FD697D7" w14:textId="77777777" w:rsidR="000505A9" w:rsidRPr="00D34FEB" w:rsidRDefault="000505A9" w:rsidP="000505A9">
            <w:pPr>
              <w:widowControl/>
              <w:jc w:val="left"/>
              <w:rPr>
                <w:rFonts w:ascii="Times New Roman" w:hAnsi="Times New Roman"/>
                <w:sz w:val="18"/>
                <w:szCs w:val="18"/>
              </w:rPr>
            </w:pPr>
            <w:r w:rsidRPr="00D34FEB">
              <w:rPr>
                <w:rFonts w:ascii="Times New Roman" w:hAnsi="Times New Roman"/>
                <w:sz w:val="18"/>
                <w:szCs w:val="18"/>
              </w:rPr>
              <w:t>innerDeleteUser</w:t>
            </w:r>
          </w:p>
        </w:tc>
        <w:tc>
          <w:tcPr>
            <w:tcW w:w="2174" w:type="pct"/>
            <w:noWrap/>
            <w:hideMark/>
          </w:tcPr>
          <w:p w14:paraId="268BF4BD" w14:textId="4B3E8011" w:rsidR="000505A9" w:rsidRPr="00D34FEB" w:rsidRDefault="000505A9" w:rsidP="000505A9">
            <w:pPr>
              <w:widowControl/>
              <w:jc w:val="left"/>
              <w:rPr>
                <w:rFonts w:ascii="Times New Roman" w:hAnsi="Times New Roman"/>
                <w:sz w:val="18"/>
                <w:szCs w:val="18"/>
              </w:rPr>
            </w:pPr>
            <w:r w:rsidRPr="00D34FEB">
              <w:rPr>
                <w:rFonts w:ascii="Times New Roman" w:hAnsi="Times New Roman"/>
                <w:sz w:val="18"/>
                <w:szCs w:val="18"/>
              </w:rPr>
              <w:t xml:space="preserve">Press the </w:t>
            </w:r>
            <w:r w:rsidRPr="00D34FEB">
              <w:rPr>
                <w:rFonts w:ascii="Times New Roman" w:hAnsi="Times New Roman"/>
                <w:b/>
                <w:bCs/>
                <w:sz w:val="18"/>
                <w:szCs w:val="18"/>
              </w:rPr>
              <w:t>Submit</w:t>
            </w:r>
            <w:r w:rsidRPr="00D34FEB">
              <w:rPr>
                <w:rFonts w:ascii="Times New Roman" w:hAnsi="Times New Roman"/>
                <w:sz w:val="18"/>
                <w:szCs w:val="18"/>
              </w:rPr>
              <w:t xml:space="preserve"> button on the Delete User dialog.</w:t>
            </w:r>
          </w:p>
        </w:tc>
      </w:tr>
      <w:tr w:rsidR="000505A9" w:rsidRPr="00440202" w14:paraId="1229DBF2" w14:textId="77777777" w:rsidTr="001353FE">
        <w:trPr>
          <w:trHeight w:val="270"/>
        </w:trPr>
        <w:tc>
          <w:tcPr>
            <w:tcW w:w="290" w:type="pct"/>
          </w:tcPr>
          <w:p w14:paraId="36C94583" w14:textId="787B8399" w:rsidR="000505A9" w:rsidRPr="00D34FEB" w:rsidRDefault="000505A9" w:rsidP="000505A9">
            <w:pPr>
              <w:pStyle w:val="affa"/>
              <w:widowControl/>
              <w:numPr>
                <w:ilvl w:val="0"/>
                <w:numId w:val="50"/>
              </w:numPr>
              <w:ind w:leftChars="0" w:rightChars="-118" w:right="-248"/>
              <w:jc w:val="left"/>
              <w:rPr>
                <w:rFonts w:ascii="Times New Roman" w:hAnsi="Times New Roman"/>
                <w:sz w:val="18"/>
                <w:szCs w:val="18"/>
              </w:rPr>
            </w:pPr>
          </w:p>
        </w:tc>
        <w:tc>
          <w:tcPr>
            <w:tcW w:w="1088" w:type="pct"/>
            <w:noWrap/>
            <w:hideMark/>
          </w:tcPr>
          <w:p w14:paraId="627C816A" w14:textId="77777777" w:rsidR="000505A9" w:rsidRPr="00D34FEB" w:rsidRDefault="000505A9" w:rsidP="000505A9">
            <w:pPr>
              <w:widowControl/>
              <w:jc w:val="left"/>
              <w:rPr>
                <w:rFonts w:ascii="Times New Roman" w:hAnsi="Times New Roman"/>
                <w:sz w:val="18"/>
                <w:szCs w:val="18"/>
              </w:rPr>
            </w:pPr>
            <w:r w:rsidRPr="00D34FEB">
              <w:rPr>
                <w:rFonts w:ascii="Times New Roman" w:hAnsi="Times New Roman"/>
                <w:sz w:val="18"/>
                <w:szCs w:val="18"/>
              </w:rPr>
              <w:t>InnerApiController</w:t>
            </w:r>
          </w:p>
        </w:tc>
        <w:tc>
          <w:tcPr>
            <w:tcW w:w="1448" w:type="pct"/>
            <w:noWrap/>
            <w:hideMark/>
          </w:tcPr>
          <w:p w14:paraId="5D7D9CA4" w14:textId="77777777" w:rsidR="000505A9" w:rsidRPr="00D34FEB" w:rsidRDefault="000505A9" w:rsidP="000505A9">
            <w:pPr>
              <w:widowControl/>
              <w:jc w:val="left"/>
              <w:rPr>
                <w:rFonts w:ascii="Times New Roman" w:hAnsi="Times New Roman"/>
                <w:sz w:val="18"/>
                <w:szCs w:val="18"/>
              </w:rPr>
            </w:pPr>
            <w:r w:rsidRPr="00D34FEB">
              <w:rPr>
                <w:rFonts w:ascii="Times New Roman" w:hAnsi="Times New Roman"/>
                <w:sz w:val="18"/>
                <w:szCs w:val="18"/>
              </w:rPr>
              <w:t>innerListUserGroupsOfUser</w:t>
            </w:r>
          </w:p>
        </w:tc>
        <w:tc>
          <w:tcPr>
            <w:tcW w:w="2174" w:type="pct"/>
            <w:noWrap/>
            <w:hideMark/>
          </w:tcPr>
          <w:p w14:paraId="36EF3750" w14:textId="740DDA15" w:rsidR="000505A9" w:rsidRPr="00D34FEB" w:rsidRDefault="000505A9" w:rsidP="000505A9">
            <w:pPr>
              <w:widowControl/>
              <w:jc w:val="left"/>
              <w:rPr>
                <w:rFonts w:ascii="Times New Roman" w:hAnsi="Times New Roman"/>
                <w:sz w:val="18"/>
                <w:szCs w:val="18"/>
              </w:rPr>
            </w:pPr>
            <w:r w:rsidRPr="00D34FEB">
              <w:rPr>
                <w:rFonts w:ascii="Times New Roman" w:hAnsi="Times New Roman"/>
                <w:sz w:val="18"/>
                <w:szCs w:val="18"/>
              </w:rPr>
              <w:t>Displays the User detail screen</w:t>
            </w:r>
          </w:p>
        </w:tc>
      </w:tr>
      <w:tr w:rsidR="000505A9" w:rsidRPr="00440202" w14:paraId="0A085B5E" w14:textId="77777777" w:rsidTr="001353FE">
        <w:trPr>
          <w:trHeight w:val="270"/>
        </w:trPr>
        <w:tc>
          <w:tcPr>
            <w:tcW w:w="290" w:type="pct"/>
          </w:tcPr>
          <w:p w14:paraId="6AE78B42" w14:textId="357472F4" w:rsidR="000505A9" w:rsidRPr="00D34FEB" w:rsidRDefault="000505A9" w:rsidP="000505A9">
            <w:pPr>
              <w:pStyle w:val="affa"/>
              <w:widowControl/>
              <w:numPr>
                <w:ilvl w:val="0"/>
                <w:numId w:val="50"/>
              </w:numPr>
              <w:ind w:leftChars="0" w:rightChars="-118" w:right="-248"/>
              <w:jc w:val="left"/>
              <w:rPr>
                <w:rFonts w:ascii="Times New Roman" w:hAnsi="Times New Roman"/>
                <w:sz w:val="18"/>
                <w:szCs w:val="18"/>
              </w:rPr>
            </w:pPr>
          </w:p>
        </w:tc>
        <w:tc>
          <w:tcPr>
            <w:tcW w:w="1088" w:type="pct"/>
            <w:noWrap/>
            <w:hideMark/>
          </w:tcPr>
          <w:p w14:paraId="4FD65398" w14:textId="77777777" w:rsidR="000505A9" w:rsidRPr="00D34FEB" w:rsidRDefault="000505A9" w:rsidP="000505A9">
            <w:pPr>
              <w:widowControl/>
              <w:jc w:val="left"/>
              <w:rPr>
                <w:rFonts w:ascii="Times New Roman" w:hAnsi="Times New Roman"/>
                <w:sz w:val="18"/>
                <w:szCs w:val="18"/>
              </w:rPr>
            </w:pPr>
            <w:r w:rsidRPr="00D34FEB">
              <w:rPr>
                <w:rFonts w:ascii="Times New Roman" w:hAnsi="Times New Roman"/>
                <w:sz w:val="18"/>
                <w:szCs w:val="18"/>
              </w:rPr>
              <w:t>InnerApiController</w:t>
            </w:r>
          </w:p>
        </w:tc>
        <w:tc>
          <w:tcPr>
            <w:tcW w:w="1448" w:type="pct"/>
            <w:noWrap/>
            <w:hideMark/>
          </w:tcPr>
          <w:p w14:paraId="6C51C85B" w14:textId="77777777" w:rsidR="000505A9" w:rsidRPr="00D34FEB" w:rsidRDefault="000505A9" w:rsidP="000505A9">
            <w:pPr>
              <w:widowControl/>
              <w:jc w:val="left"/>
              <w:rPr>
                <w:rFonts w:ascii="Times New Roman" w:hAnsi="Times New Roman"/>
                <w:sz w:val="18"/>
                <w:szCs w:val="18"/>
              </w:rPr>
            </w:pPr>
            <w:r w:rsidRPr="00D34FEB">
              <w:rPr>
                <w:rFonts w:ascii="Times New Roman" w:hAnsi="Times New Roman"/>
                <w:sz w:val="18"/>
                <w:szCs w:val="18"/>
              </w:rPr>
              <w:t>innerAddUserToUserGroup</w:t>
            </w:r>
          </w:p>
        </w:tc>
        <w:tc>
          <w:tcPr>
            <w:tcW w:w="2174" w:type="pct"/>
            <w:noWrap/>
            <w:hideMark/>
          </w:tcPr>
          <w:p w14:paraId="1880389B" w14:textId="5D337F53" w:rsidR="000505A9" w:rsidRPr="00D34FEB" w:rsidRDefault="000505A9" w:rsidP="000505A9">
            <w:pPr>
              <w:widowControl/>
              <w:jc w:val="left"/>
              <w:rPr>
                <w:rFonts w:ascii="Times New Roman" w:hAnsi="Times New Roman"/>
                <w:sz w:val="18"/>
                <w:szCs w:val="18"/>
              </w:rPr>
            </w:pPr>
            <w:r w:rsidRPr="00D34FEB">
              <w:rPr>
                <w:rFonts w:ascii="Times New Roman" w:hAnsi="Times New Roman"/>
                <w:sz w:val="18"/>
                <w:szCs w:val="18"/>
              </w:rPr>
              <w:t>Moves groups from Available groups to Group membership on the User groups screen</w:t>
            </w:r>
          </w:p>
        </w:tc>
      </w:tr>
      <w:tr w:rsidR="000505A9" w:rsidRPr="00440202" w14:paraId="1333DB09" w14:textId="77777777" w:rsidTr="001353FE">
        <w:trPr>
          <w:trHeight w:val="270"/>
        </w:trPr>
        <w:tc>
          <w:tcPr>
            <w:tcW w:w="290" w:type="pct"/>
          </w:tcPr>
          <w:p w14:paraId="7DA5DC71" w14:textId="4F6AC38C" w:rsidR="000505A9" w:rsidRPr="00D34FEB" w:rsidRDefault="000505A9" w:rsidP="000505A9">
            <w:pPr>
              <w:pStyle w:val="affa"/>
              <w:widowControl/>
              <w:numPr>
                <w:ilvl w:val="0"/>
                <w:numId w:val="50"/>
              </w:numPr>
              <w:ind w:leftChars="0" w:rightChars="-118" w:right="-248"/>
              <w:jc w:val="left"/>
              <w:rPr>
                <w:rFonts w:ascii="Times New Roman" w:hAnsi="Times New Roman"/>
                <w:sz w:val="18"/>
                <w:szCs w:val="18"/>
              </w:rPr>
            </w:pPr>
          </w:p>
        </w:tc>
        <w:tc>
          <w:tcPr>
            <w:tcW w:w="1088" w:type="pct"/>
            <w:noWrap/>
            <w:hideMark/>
          </w:tcPr>
          <w:p w14:paraId="5F06DD33" w14:textId="77777777" w:rsidR="000505A9" w:rsidRPr="00BD53DF" w:rsidRDefault="000505A9" w:rsidP="000505A9">
            <w:pPr>
              <w:widowControl/>
              <w:jc w:val="left"/>
              <w:rPr>
                <w:rFonts w:ascii="Times New Roman" w:hAnsi="Times New Roman"/>
                <w:sz w:val="18"/>
                <w:szCs w:val="18"/>
              </w:rPr>
            </w:pPr>
            <w:r w:rsidRPr="00BD53DF">
              <w:rPr>
                <w:rFonts w:ascii="Times New Roman" w:hAnsi="Times New Roman"/>
                <w:sz w:val="18"/>
                <w:szCs w:val="18"/>
              </w:rPr>
              <w:t>InnerApiController</w:t>
            </w:r>
          </w:p>
        </w:tc>
        <w:tc>
          <w:tcPr>
            <w:tcW w:w="1448" w:type="pct"/>
            <w:noWrap/>
            <w:hideMark/>
          </w:tcPr>
          <w:p w14:paraId="2560DB00" w14:textId="77777777" w:rsidR="000505A9" w:rsidRPr="003F7B05" w:rsidRDefault="000505A9" w:rsidP="000505A9">
            <w:pPr>
              <w:widowControl/>
              <w:jc w:val="left"/>
              <w:rPr>
                <w:rFonts w:ascii="Times New Roman" w:hAnsi="Times New Roman"/>
                <w:sz w:val="18"/>
                <w:szCs w:val="18"/>
              </w:rPr>
            </w:pPr>
            <w:r w:rsidRPr="003F7B05">
              <w:rPr>
                <w:rFonts w:ascii="Times New Roman" w:hAnsi="Times New Roman"/>
                <w:sz w:val="18"/>
                <w:szCs w:val="18"/>
              </w:rPr>
              <w:t>innerRemoveUserFromUserGroup</w:t>
            </w:r>
          </w:p>
        </w:tc>
        <w:tc>
          <w:tcPr>
            <w:tcW w:w="2174" w:type="pct"/>
            <w:noWrap/>
            <w:hideMark/>
          </w:tcPr>
          <w:p w14:paraId="0FBE50F1" w14:textId="0FB1E3CE" w:rsidR="000505A9" w:rsidRPr="00BD53DF" w:rsidRDefault="000505A9" w:rsidP="000505A9">
            <w:pPr>
              <w:widowControl/>
              <w:jc w:val="left"/>
              <w:rPr>
                <w:rFonts w:ascii="Times New Roman" w:hAnsi="Times New Roman"/>
                <w:sz w:val="18"/>
                <w:szCs w:val="18"/>
              </w:rPr>
            </w:pPr>
            <w:r w:rsidRPr="00D34FEB">
              <w:rPr>
                <w:rFonts w:ascii="Times New Roman" w:hAnsi="Times New Roman"/>
                <w:sz w:val="18"/>
                <w:szCs w:val="18"/>
              </w:rPr>
              <w:t>Moves groups from Group membership to Available groups on the User groups screen</w:t>
            </w:r>
          </w:p>
        </w:tc>
      </w:tr>
      <w:tr w:rsidR="000505A9" w:rsidRPr="00440202" w14:paraId="577183F9" w14:textId="77777777" w:rsidTr="001353FE">
        <w:trPr>
          <w:trHeight w:val="270"/>
        </w:trPr>
        <w:tc>
          <w:tcPr>
            <w:tcW w:w="290" w:type="pct"/>
          </w:tcPr>
          <w:p w14:paraId="4766A590" w14:textId="4DDCA195" w:rsidR="000505A9" w:rsidRPr="00D34FEB" w:rsidRDefault="000505A9" w:rsidP="000505A9">
            <w:pPr>
              <w:pStyle w:val="affa"/>
              <w:widowControl/>
              <w:numPr>
                <w:ilvl w:val="0"/>
                <w:numId w:val="50"/>
              </w:numPr>
              <w:ind w:leftChars="0" w:rightChars="-118" w:right="-248"/>
              <w:jc w:val="left"/>
              <w:rPr>
                <w:rFonts w:ascii="Times New Roman" w:hAnsi="Times New Roman"/>
                <w:sz w:val="18"/>
                <w:szCs w:val="18"/>
              </w:rPr>
            </w:pPr>
          </w:p>
        </w:tc>
        <w:tc>
          <w:tcPr>
            <w:tcW w:w="1088" w:type="pct"/>
            <w:noWrap/>
            <w:hideMark/>
          </w:tcPr>
          <w:p w14:paraId="47EA4F1E" w14:textId="77777777" w:rsidR="000505A9" w:rsidRPr="00BD53DF" w:rsidRDefault="000505A9" w:rsidP="000505A9">
            <w:pPr>
              <w:widowControl/>
              <w:jc w:val="left"/>
              <w:rPr>
                <w:rFonts w:ascii="Times New Roman" w:hAnsi="Times New Roman"/>
                <w:sz w:val="18"/>
                <w:szCs w:val="18"/>
              </w:rPr>
            </w:pPr>
            <w:r w:rsidRPr="00BD53DF">
              <w:rPr>
                <w:rFonts w:ascii="Times New Roman" w:hAnsi="Times New Roman"/>
                <w:sz w:val="18"/>
                <w:szCs w:val="18"/>
              </w:rPr>
              <w:t>InnerApiController</w:t>
            </w:r>
          </w:p>
        </w:tc>
        <w:tc>
          <w:tcPr>
            <w:tcW w:w="1448" w:type="pct"/>
            <w:noWrap/>
            <w:hideMark/>
          </w:tcPr>
          <w:p w14:paraId="02EA0885" w14:textId="77777777" w:rsidR="000505A9" w:rsidRPr="003F7B05" w:rsidRDefault="000505A9" w:rsidP="000505A9">
            <w:pPr>
              <w:widowControl/>
              <w:jc w:val="left"/>
              <w:rPr>
                <w:rFonts w:ascii="Times New Roman" w:hAnsi="Times New Roman"/>
                <w:sz w:val="18"/>
                <w:szCs w:val="18"/>
              </w:rPr>
            </w:pPr>
            <w:r w:rsidRPr="003F7B05">
              <w:rPr>
                <w:rFonts w:ascii="Times New Roman" w:hAnsi="Times New Roman"/>
                <w:sz w:val="18"/>
                <w:szCs w:val="18"/>
              </w:rPr>
              <w:t>innerResetpassword</w:t>
            </w:r>
          </w:p>
        </w:tc>
        <w:tc>
          <w:tcPr>
            <w:tcW w:w="2174" w:type="pct"/>
            <w:noWrap/>
            <w:hideMark/>
          </w:tcPr>
          <w:p w14:paraId="675588E4" w14:textId="28D1CB88" w:rsidR="000505A9" w:rsidRPr="00BD53DF" w:rsidRDefault="000505A9" w:rsidP="000505A9">
            <w:pPr>
              <w:widowControl/>
              <w:jc w:val="left"/>
              <w:rPr>
                <w:rFonts w:ascii="Times New Roman" w:hAnsi="Times New Roman"/>
                <w:sz w:val="18"/>
                <w:szCs w:val="18"/>
              </w:rPr>
            </w:pPr>
            <w:r w:rsidRPr="00D34FEB">
              <w:rPr>
                <w:rFonts w:ascii="Times New Roman" w:hAnsi="Times New Roman"/>
                <w:sz w:val="18"/>
                <w:szCs w:val="18"/>
              </w:rPr>
              <w:t xml:space="preserve">Press the </w:t>
            </w:r>
            <w:r w:rsidRPr="00D34FEB">
              <w:rPr>
                <w:rFonts w:ascii="Times New Roman" w:hAnsi="Times New Roman"/>
                <w:b/>
                <w:bCs/>
                <w:sz w:val="18"/>
                <w:szCs w:val="18"/>
              </w:rPr>
              <w:t>Submit</w:t>
            </w:r>
            <w:r w:rsidRPr="00D34FEB">
              <w:rPr>
                <w:rFonts w:ascii="Times New Roman" w:hAnsi="Times New Roman"/>
                <w:sz w:val="18"/>
                <w:szCs w:val="18"/>
              </w:rPr>
              <w:t xml:space="preserve"> button on the Change Password screen.</w:t>
            </w:r>
          </w:p>
        </w:tc>
      </w:tr>
      <w:tr w:rsidR="000505A9" w:rsidRPr="00440202" w14:paraId="4B82B193" w14:textId="77777777" w:rsidTr="001353FE">
        <w:trPr>
          <w:trHeight w:val="270"/>
        </w:trPr>
        <w:tc>
          <w:tcPr>
            <w:tcW w:w="290" w:type="pct"/>
          </w:tcPr>
          <w:p w14:paraId="38E0BC94" w14:textId="242FB529" w:rsidR="000505A9" w:rsidRPr="00D34FEB" w:rsidRDefault="000505A9" w:rsidP="000505A9">
            <w:pPr>
              <w:pStyle w:val="affa"/>
              <w:widowControl/>
              <w:numPr>
                <w:ilvl w:val="0"/>
                <w:numId w:val="50"/>
              </w:numPr>
              <w:ind w:leftChars="0" w:rightChars="-118" w:right="-248"/>
              <w:jc w:val="left"/>
              <w:rPr>
                <w:rFonts w:ascii="Times New Roman" w:hAnsi="Times New Roman"/>
                <w:sz w:val="18"/>
                <w:szCs w:val="18"/>
              </w:rPr>
            </w:pPr>
          </w:p>
        </w:tc>
        <w:tc>
          <w:tcPr>
            <w:tcW w:w="1088" w:type="pct"/>
            <w:noWrap/>
            <w:hideMark/>
          </w:tcPr>
          <w:p w14:paraId="20AF3A6E" w14:textId="77777777" w:rsidR="000505A9" w:rsidRPr="00BD53DF" w:rsidRDefault="000505A9" w:rsidP="000505A9">
            <w:pPr>
              <w:widowControl/>
              <w:jc w:val="left"/>
              <w:rPr>
                <w:rFonts w:ascii="Times New Roman" w:hAnsi="Times New Roman"/>
                <w:sz w:val="18"/>
                <w:szCs w:val="18"/>
              </w:rPr>
            </w:pPr>
            <w:r w:rsidRPr="00BD53DF">
              <w:rPr>
                <w:rFonts w:ascii="Times New Roman" w:hAnsi="Times New Roman"/>
                <w:sz w:val="18"/>
                <w:szCs w:val="18"/>
              </w:rPr>
              <w:t>InnerApiController</w:t>
            </w:r>
          </w:p>
        </w:tc>
        <w:tc>
          <w:tcPr>
            <w:tcW w:w="1448" w:type="pct"/>
            <w:noWrap/>
            <w:hideMark/>
          </w:tcPr>
          <w:p w14:paraId="7D615E6E" w14:textId="77777777" w:rsidR="000505A9" w:rsidRPr="003F7B05" w:rsidRDefault="000505A9" w:rsidP="000505A9">
            <w:pPr>
              <w:widowControl/>
              <w:jc w:val="left"/>
              <w:rPr>
                <w:rFonts w:ascii="Times New Roman" w:hAnsi="Times New Roman"/>
                <w:sz w:val="18"/>
                <w:szCs w:val="18"/>
              </w:rPr>
            </w:pPr>
            <w:r w:rsidRPr="003F7B05">
              <w:rPr>
                <w:rFonts w:ascii="Times New Roman" w:hAnsi="Times New Roman"/>
                <w:sz w:val="18"/>
                <w:szCs w:val="18"/>
              </w:rPr>
              <w:t>innerCreateUserGroup</w:t>
            </w:r>
          </w:p>
        </w:tc>
        <w:tc>
          <w:tcPr>
            <w:tcW w:w="2174" w:type="pct"/>
            <w:noWrap/>
            <w:hideMark/>
          </w:tcPr>
          <w:p w14:paraId="1B70A550" w14:textId="5069F993" w:rsidR="000505A9" w:rsidRPr="00BD53DF" w:rsidRDefault="000505A9" w:rsidP="000505A9">
            <w:pPr>
              <w:widowControl/>
              <w:jc w:val="left"/>
              <w:rPr>
                <w:rFonts w:ascii="Times New Roman" w:hAnsi="Times New Roman"/>
                <w:sz w:val="18"/>
                <w:szCs w:val="18"/>
              </w:rPr>
            </w:pPr>
            <w:r w:rsidRPr="00D34FEB">
              <w:rPr>
                <w:rFonts w:ascii="Times New Roman" w:hAnsi="Times New Roman"/>
                <w:sz w:val="18"/>
                <w:szCs w:val="18"/>
              </w:rPr>
              <w:t xml:space="preserve">Press the </w:t>
            </w:r>
            <w:r w:rsidRPr="00D34FEB">
              <w:rPr>
                <w:rFonts w:ascii="Times New Roman" w:hAnsi="Times New Roman"/>
                <w:b/>
                <w:bCs/>
                <w:sz w:val="18"/>
                <w:szCs w:val="18"/>
              </w:rPr>
              <w:t>Submit</w:t>
            </w:r>
            <w:r w:rsidRPr="00D34FEB">
              <w:rPr>
                <w:rFonts w:ascii="Times New Roman" w:hAnsi="Times New Roman"/>
                <w:sz w:val="18"/>
                <w:szCs w:val="18"/>
              </w:rPr>
              <w:t xml:space="preserve"> button on the Create group screen.</w:t>
            </w:r>
          </w:p>
        </w:tc>
      </w:tr>
      <w:tr w:rsidR="000505A9" w:rsidRPr="00440202" w14:paraId="7D7E1180" w14:textId="77777777" w:rsidTr="001353FE">
        <w:trPr>
          <w:trHeight w:val="270"/>
        </w:trPr>
        <w:tc>
          <w:tcPr>
            <w:tcW w:w="290" w:type="pct"/>
          </w:tcPr>
          <w:p w14:paraId="6FE32120" w14:textId="77777777" w:rsidR="000505A9" w:rsidRPr="00D34FEB" w:rsidRDefault="000505A9" w:rsidP="000505A9">
            <w:pPr>
              <w:pStyle w:val="affa"/>
              <w:widowControl/>
              <w:numPr>
                <w:ilvl w:val="0"/>
                <w:numId w:val="50"/>
              </w:numPr>
              <w:ind w:leftChars="0" w:rightChars="-118" w:right="-248"/>
              <w:jc w:val="left"/>
              <w:rPr>
                <w:rFonts w:ascii="Times New Roman" w:hAnsi="Times New Roman"/>
                <w:sz w:val="18"/>
                <w:szCs w:val="18"/>
              </w:rPr>
            </w:pPr>
          </w:p>
        </w:tc>
        <w:tc>
          <w:tcPr>
            <w:tcW w:w="1088" w:type="pct"/>
            <w:noWrap/>
            <w:hideMark/>
          </w:tcPr>
          <w:p w14:paraId="777AC8D3" w14:textId="77777777" w:rsidR="000505A9" w:rsidRPr="00BD53DF" w:rsidRDefault="000505A9" w:rsidP="000505A9">
            <w:pPr>
              <w:widowControl/>
              <w:jc w:val="left"/>
              <w:rPr>
                <w:rFonts w:ascii="Times New Roman" w:hAnsi="Times New Roman"/>
                <w:sz w:val="18"/>
                <w:szCs w:val="18"/>
              </w:rPr>
            </w:pPr>
            <w:r w:rsidRPr="00BD53DF">
              <w:rPr>
                <w:rFonts w:ascii="Times New Roman" w:hAnsi="Times New Roman"/>
                <w:sz w:val="18"/>
                <w:szCs w:val="18"/>
              </w:rPr>
              <w:t>InnerApiController</w:t>
            </w:r>
          </w:p>
        </w:tc>
        <w:tc>
          <w:tcPr>
            <w:tcW w:w="1448" w:type="pct"/>
            <w:noWrap/>
            <w:hideMark/>
          </w:tcPr>
          <w:p w14:paraId="3C773EC3" w14:textId="77777777" w:rsidR="000505A9" w:rsidRPr="003F7B05" w:rsidRDefault="000505A9" w:rsidP="000505A9">
            <w:pPr>
              <w:widowControl/>
              <w:jc w:val="left"/>
              <w:rPr>
                <w:rFonts w:ascii="Times New Roman" w:hAnsi="Times New Roman"/>
                <w:sz w:val="18"/>
                <w:szCs w:val="18"/>
              </w:rPr>
            </w:pPr>
            <w:r w:rsidRPr="003F7B05">
              <w:rPr>
                <w:rFonts w:ascii="Times New Roman" w:hAnsi="Times New Roman"/>
                <w:sz w:val="18"/>
                <w:szCs w:val="18"/>
              </w:rPr>
              <w:t>innerListUserGroups</w:t>
            </w:r>
          </w:p>
        </w:tc>
        <w:tc>
          <w:tcPr>
            <w:tcW w:w="2174" w:type="pct"/>
            <w:noWrap/>
            <w:hideMark/>
          </w:tcPr>
          <w:p w14:paraId="45AF9F46" w14:textId="4EB231D8" w:rsidR="000505A9" w:rsidRPr="00BD53DF" w:rsidRDefault="000505A9" w:rsidP="000505A9">
            <w:pPr>
              <w:widowControl/>
              <w:jc w:val="left"/>
              <w:rPr>
                <w:rFonts w:ascii="Times New Roman" w:hAnsi="Times New Roman"/>
                <w:sz w:val="18"/>
                <w:szCs w:val="18"/>
              </w:rPr>
            </w:pPr>
            <w:r w:rsidRPr="00D34FEB">
              <w:rPr>
                <w:rFonts w:ascii="Times New Roman" w:hAnsi="Times New Roman"/>
                <w:sz w:val="18"/>
                <w:szCs w:val="18"/>
              </w:rPr>
              <w:t>Displays the Groups screen</w:t>
            </w:r>
          </w:p>
        </w:tc>
      </w:tr>
      <w:tr w:rsidR="000505A9" w:rsidRPr="00440202" w14:paraId="72DAAF08" w14:textId="77777777" w:rsidTr="001353FE">
        <w:trPr>
          <w:trHeight w:val="270"/>
        </w:trPr>
        <w:tc>
          <w:tcPr>
            <w:tcW w:w="290" w:type="pct"/>
          </w:tcPr>
          <w:p w14:paraId="687249DE" w14:textId="77777777" w:rsidR="000505A9" w:rsidRPr="00D34FEB" w:rsidRDefault="000505A9" w:rsidP="000505A9">
            <w:pPr>
              <w:pStyle w:val="affa"/>
              <w:widowControl/>
              <w:numPr>
                <w:ilvl w:val="0"/>
                <w:numId w:val="50"/>
              </w:numPr>
              <w:ind w:leftChars="0" w:rightChars="-118" w:right="-248"/>
              <w:jc w:val="left"/>
              <w:rPr>
                <w:rFonts w:ascii="Times New Roman" w:hAnsi="Times New Roman"/>
                <w:sz w:val="18"/>
                <w:szCs w:val="18"/>
              </w:rPr>
            </w:pPr>
          </w:p>
        </w:tc>
        <w:tc>
          <w:tcPr>
            <w:tcW w:w="1088" w:type="pct"/>
            <w:noWrap/>
            <w:hideMark/>
          </w:tcPr>
          <w:p w14:paraId="0388B8EC" w14:textId="77777777" w:rsidR="000505A9" w:rsidRPr="00BD53DF" w:rsidRDefault="000505A9" w:rsidP="000505A9">
            <w:pPr>
              <w:widowControl/>
              <w:jc w:val="left"/>
              <w:rPr>
                <w:rFonts w:ascii="Times New Roman" w:hAnsi="Times New Roman"/>
                <w:sz w:val="18"/>
                <w:szCs w:val="18"/>
              </w:rPr>
            </w:pPr>
            <w:r w:rsidRPr="00BD53DF">
              <w:rPr>
                <w:rFonts w:ascii="Times New Roman" w:hAnsi="Times New Roman"/>
                <w:sz w:val="18"/>
                <w:szCs w:val="18"/>
              </w:rPr>
              <w:t>InnerApiController</w:t>
            </w:r>
          </w:p>
        </w:tc>
        <w:tc>
          <w:tcPr>
            <w:tcW w:w="1448" w:type="pct"/>
            <w:noWrap/>
            <w:hideMark/>
          </w:tcPr>
          <w:p w14:paraId="2F2ADF19" w14:textId="77777777" w:rsidR="000505A9" w:rsidRPr="003F7B05" w:rsidRDefault="000505A9" w:rsidP="000505A9">
            <w:pPr>
              <w:widowControl/>
              <w:jc w:val="left"/>
              <w:rPr>
                <w:rFonts w:ascii="Times New Roman" w:hAnsi="Times New Roman"/>
                <w:sz w:val="18"/>
                <w:szCs w:val="18"/>
              </w:rPr>
            </w:pPr>
            <w:r w:rsidRPr="003F7B05">
              <w:rPr>
                <w:rFonts w:ascii="Times New Roman" w:hAnsi="Times New Roman"/>
                <w:sz w:val="18"/>
                <w:szCs w:val="18"/>
              </w:rPr>
              <w:t>innerUpdateUserGroup</w:t>
            </w:r>
          </w:p>
        </w:tc>
        <w:tc>
          <w:tcPr>
            <w:tcW w:w="2174" w:type="pct"/>
            <w:noWrap/>
            <w:hideMark/>
          </w:tcPr>
          <w:p w14:paraId="1ABD7FC0" w14:textId="7E7EDF36" w:rsidR="000505A9" w:rsidRPr="00BD53DF" w:rsidRDefault="000505A9" w:rsidP="000505A9">
            <w:pPr>
              <w:widowControl/>
              <w:jc w:val="left"/>
              <w:rPr>
                <w:rFonts w:ascii="Times New Roman" w:hAnsi="Times New Roman"/>
                <w:sz w:val="18"/>
                <w:szCs w:val="18"/>
              </w:rPr>
            </w:pPr>
            <w:r w:rsidRPr="00D34FEB">
              <w:rPr>
                <w:rFonts w:ascii="Times New Roman" w:hAnsi="Times New Roman"/>
                <w:sz w:val="18"/>
                <w:szCs w:val="18"/>
              </w:rPr>
              <w:t xml:space="preserve">Press the </w:t>
            </w:r>
            <w:r w:rsidRPr="00D34FEB">
              <w:rPr>
                <w:rFonts w:ascii="Times New Roman" w:hAnsi="Times New Roman"/>
                <w:b/>
                <w:bCs/>
                <w:sz w:val="18"/>
                <w:szCs w:val="18"/>
              </w:rPr>
              <w:t>Submit</w:t>
            </w:r>
            <w:r w:rsidRPr="00D34FEB">
              <w:rPr>
                <w:rFonts w:ascii="Times New Roman" w:hAnsi="Times New Roman"/>
                <w:sz w:val="18"/>
                <w:szCs w:val="18"/>
              </w:rPr>
              <w:t xml:space="preserve"> button on the Edit group screen.</w:t>
            </w:r>
          </w:p>
        </w:tc>
      </w:tr>
      <w:tr w:rsidR="000505A9" w:rsidRPr="00440202" w14:paraId="2575186C" w14:textId="77777777" w:rsidTr="001353FE">
        <w:trPr>
          <w:trHeight w:val="270"/>
        </w:trPr>
        <w:tc>
          <w:tcPr>
            <w:tcW w:w="290" w:type="pct"/>
          </w:tcPr>
          <w:p w14:paraId="4A79AE48" w14:textId="77777777" w:rsidR="000505A9" w:rsidRPr="00D34FEB" w:rsidRDefault="000505A9" w:rsidP="000505A9">
            <w:pPr>
              <w:pStyle w:val="affa"/>
              <w:widowControl/>
              <w:numPr>
                <w:ilvl w:val="0"/>
                <w:numId w:val="50"/>
              </w:numPr>
              <w:ind w:leftChars="0" w:rightChars="-118" w:right="-248"/>
              <w:jc w:val="left"/>
              <w:rPr>
                <w:rFonts w:ascii="Times New Roman" w:hAnsi="Times New Roman"/>
                <w:sz w:val="18"/>
                <w:szCs w:val="18"/>
              </w:rPr>
            </w:pPr>
          </w:p>
        </w:tc>
        <w:tc>
          <w:tcPr>
            <w:tcW w:w="1088" w:type="pct"/>
            <w:noWrap/>
            <w:hideMark/>
          </w:tcPr>
          <w:p w14:paraId="391FDB0C" w14:textId="77777777" w:rsidR="000505A9" w:rsidRPr="00BD53DF" w:rsidRDefault="000505A9" w:rsidP="000505A9">
            <w:pPr>
              <w:widowControl/>
              <w:jc w:val="left"/>
              <w:rPr>
                <w:rFonts w:ascii="Times New Roman" w:hAnsi="Times New Roman"/>
                <w:sz w:val="18"/>
                <w:szCs w:val="18"/>
              </w:rPr>
            </w:pPr>
            <w:r w:rsidRPr="00BD53DF">
              <w:rPr>
                <w:rFonts w:ascii="Times New Roman" w:hAnsi="Times New Roman"/>
                <w:sz w:val="18"/>
                <w:szCs w:val="18"/>
              </w:rPr>
              <w:t>InnerApiController</w:t>
            </w:r>
          </w:p>
        </w:tc>
        <w:tc>
          <w:tcPr>
            <w:tcW w:w="1448" w:type="pct"/>
            <w:noWrap/>
            <w:hideMark/>
          </w:tcPr>
          <w:p w14:paraId="16231B80" w14:textId="77777777" w:rsidR="000505A9" w:rsidRPr="003F7B05" w:rsidRDefault="000505A9" w:rsidP="000505A9">
            <w:pPr>
              <w:widowControl/>
              <w:jc w:val="left"/>
              <w:rPr>
                <w:rFonts w:ascii="Times New Roman" w:hAnsi="Times New Roman"/>
                <w:sz w:val="18"/>
                <w:szCs w:val="18"/>
              </w:rPr>
            </w:pPr>
            <w:r w:rsidRPr="003F7B05">
              <w:rPr>
                <w:rFonts w:ascii="Times New Roman" w:hAnsi="Times New Roman"/>
                <w:sz w:val="18"/>
                <w:szCs w:val="18"/>
              </w:rPr>
              <w:t>innerGetUserGroup</w:t>
            </w:r>
          </w:p>
        </w:tc>
        <w:tc>
          <w:tcPr>
            <w:tcW w:w="2174" w:type="pct"/>
            <w:noWrap/>
            <w:hideMark/>
          </w:tcPr>
          <w:p w14:paraId="5BE2C38E" w14:textId="6D2CE250" w:rsidR="000505A9" w:rsidRPr="00BD53DF" w:rsidRDefault="000505A9" w:rsidP="000505A9">
            <w:pPr>
              <w:widowControl/>
              <w:jc w:val="left"/>
              <w:rPr>
                <w:rFonts w:ascii="Times New Roman" w:hAnsi="Times New Roman"/>
                <w:sz w:val="18"/>
                <w:szCs w:val="18"/>
              </w:rPr>
            </w:pPr>
            <w:r w:rsidRPr="00D34FEB">
              <w:rPr>
                <w:rFonts w:ascii="Times New Roman" w:hAnsi="Times New Roman"/>
                <w:sz w:val="18"/>
                <w:szCs w:val="18"/>
              </w:rPr>
              <w:t>Displays the Group detail screen</w:t>
            </w:r>
          </w:p>
        </w:tc>
      </w:tr>
      <w:tr w:rsidR="000505A9" w:rsidRPr="00440202" w14:paraId="3ABD96F7" w14:textId="77777777" w:rsidTr="001353FE">
        <w:trPr>
          <w:trHeight w:val="270"/>
        </w:trPr>
        <w:tc>
          <w:tcPr>
            <w:tcW w:w="290" w:type="pct"/>
          </w:tcPr>
          <w:p w14:paraId="1836A80D" w14:textId="77777777" w:rsidR="000505A9" w:rsidRPr="00D34FEB" w:rsidRDefault="000505A9" w:rsidP="000505A9">
            <w:pPr>
              <w:pStyle w:val="affa"/>
              <w:widowControl/>
              <w:numPr>
                <w:ilvl w:val="0"/>
                <w:numId w:val="50"/>
              </w:numPr>
              <w:ind w:leftChars="0" w:rightChars="-118" w:right="-248"/>
              <w:jc w:val="left"/>
              <w:rPr>
                <w:rFonts w:ascii="Times New Roman" w:hAnsi="Times New Roman"/>
                <w:sz w:val="18"/>
                <w:szCs w:val="18"/>
              </w:rPr>
            </w:pPr>
          </w:p>
        </w:tc>
        <w:tc>
          <w:tcPr>
            <w:tcW w:w="1088" w:type="pct"/>
            <w:noWrap/>
            <w:hideMark/>
          </w:tcPr>
          <w:p w14:paraId="03D9B2C6" w14:textId="77777777" w:rsidR="000505A9" w:rsidRPr="00BD53DF" w:rsidRDefault="000505A9" w:rsidP="000505A9">
            <w:pPr>
              <w:widowControl/>
              <w:jc w:val="left"/>
              <w:rPr>
                <w:rFonts w:ascii="Times New Roman" w:hAnsi="Times New Roman"/>
                <w:sz w:val="18"/>
                <w:szCs w:val="18"/>
              </w:rPr>
            </w:pPr>
            <w:r w:rsidRPr="00BD53DF">
              <w:rPr>
                <w:rFonts w:ascii="Times New Roman" w:hAnsi="Times New Roman"/>
                <w:sz w:val="18"/>
                <w:szCs w:val="18"/>
              </w:rPr>
              <w:t>InnerApiController</w:t>
            </w:r>
          </w:p>
        </w:tc>
        <w:tc>
          <w:tcPr>
            <w:tcW w:w="1448" w:type="pct"/>
            <w:noWrap/>
            <w:hideMark/>
          </w:tcPr>
          <w:p w14:paraId="51AC044F" w14:textId="77777777" w:rsidR="000505A9" w:rsidRPr="003F7B05" w:rsidRDefault="000505A9" w:rsidP="000505A9">
            <w:pPr>
              <w:widowControl/>
              <w:jc w:val="left"/>
              <w:rPr>
                <w:rFonts w:ascii="Times New Roman" w:hAnsi="Times New Roman"/>
                <w:sz w:val="18"/>
                <w:szCs w:val="18"/>
              </w:rPr>
            </w:pPr>
            <w:r w:rsidRPr="003F7B05">
              <w:rPr>
                <w:rFonts w:ascii="Times New Roman" w:hAnsi="Times New Roman"/>
                <w:sz w:val="18"/>
                <w:szCs w:val="18"/>
              </w:rPr>
              <w:t>innerDeleteUserGroup</w:t>
            </w:r>
          </w:p>
        </w:tc>
        <w:tc>
          <w:tcPr>
            <w:tcW w:w="2174" w:type="pct"/>
            <w:noWrap/>
            <w:hideMark/>
          </w:tcPr>
          <w:p w14:paraId="4F2E353F" w14:textId="67A43022" w:rsidR="000505A9" w:rsidRPr="00BD53DF" w:rsidRDefault="000505A9" w:rsidP="000505A9">
            <w:pPr>
              <w:widowControl/>
              <w:jc w:val="left"/>
              <w:rPr>
                <w:rFonts w:ascii="Times New Roman" w:hAnsi="Times New Roman"/>
                <w:sz w:val="18"/>
                <w:szCs w:val="18"/>
              </w:rPr>
            </w:pPr>
            <w:r w:rsidRPr="00D34FEB">
              <w:rPr>
                <w:rFonts w:ascii="Times New Roman" w:hAnsi="Times New Roman"/>
                <w:sz w:val="18"/>
                <w:szCs w:val="18"/>
              </w:rPr>
              <w:t xml:space="preserve">Press the </w:t>
            </w:r>
            <w:r w:rsidRPr="00D34FEB">
              <w:rPr>
                <w:rFonts w:ascii="Times New Roman" w:hAnsi="Times New Roman"/>
                <w:b/>
                <w:bCs/>
                <w:sz w:val="18"/>
                <w:szCs w:val="18"/>
              </w:rPr>
              <w:t>Submit</w:t>
            </w:r>
            <w:r w:rsidRPr="00D34FEB">
              <w:rPr>
                <w:rFonts w:ascii="Times New Roman" w:hAnsi="Times New Roman"/>
                <w:sz w:val="18"/>
                <w:szCs w:val="18"/>
              </w:rPr>
              <w:t xml:space="preserve"> button on the Delete group dialog.</w:t>
            </w:r>
          </w:p>
        </w:tc>
      </w:tr>
      <w:tr w:rsidR="000505A9" w:rsidRPr="00440202" w14:paraId="0FCA1C2B" w14:textId="77777777" w:rsidTr="001353FE">
        <w:trPr>
          <w:trHeight w:val="270"/>
        </w:trPr>
        <w:tc>
          <w:tcPr>
            <w:tcW w:w="290" w:type="pct"/>
          </w:tcPr>
          <w:p w14:paraId="16555CD9" w14:textId="77777777" w:rsidR="000505A9" w:rsidRPr="00D34FEB" w:rsidRDefault="000505A9" w:rsidP="000505A9">
            <w:pPr>
              <w:pStyle w:val="affa"/>
              <w:widowControl/>
              <w:numPr>
                <w:ilvl w:val="0"/>
                <w:numId w:val="50"/>
              </w:numPr>
              <w:ind w:leftChars="0" w:rightChars="-118" w:right="-248"/>
              <w:jc w:val="left"/>
              <w:rPr>
                <w:rFonts w:ascii="Times New Roman" w:hAnsi="Times New Roman"/>
                <w:sz w:val="18"/>
                <w:szCs w:val="18"/>
              </w:rPr>
            </w:pPr>
          </w:p>
        </w:tc>
        <w:tc>
          <w:tcPr>
            <w:tcW w:w="1088" w:type="pct"/>
            <w:noWrap/>
            <w:hideMark/>
          </w:tcPr>
          <w:p w14:paraId="63D79F83" w14:textId="77777777" w:rsidR="000505A9" w:rsidRPr="00BD53DF" w:rsidRDefault="000505A9" w:rsidP="000505A9">
            <w:pPr>
              <w:widowControl/>
              <w:jc w:val="left"/>
              <w:rPr>
                <w:rFonts w:ascii="Times New Roman" w:hAnsi="Times New Roman"/>
                <w:sz w:val="18"/>
                <w:szCs w:val="18"/>
              </w:rPr>
            </w:pPr>
            <w:r w:rsidRPr="00BD53DF">
              <w:rPr>
                <w:rFonts w:ascii="Times New Roman" w:hAnsi="Times New Roman"/>
                <w:sz w:val="18"/>
                <w:szCs w:val="18"/>
              </w:rPr>
              <w:t>InnerApiController</w:t>
            </w:r>
          </w:p>
        </w:tc>
        <w:tc>
          <w:tcPr>
            <w:tcW w:w="1448" w:type="pct"/>
            <w:noWrap/>
            <w:hideMark/>
          </w:tcPr>
          <w:p w14:paraId="620F44A5" w14:textId="77777777" w:rsidR="000505A9" w:rsidRPr="003F7B05" w:rsidRDefault="000505A9" w:rsidP="000505A9">
            <w:pPr>
              <w:widowControl/>
              <w:jc w:val="left"/>
              <w:rPr>
                <w:rFonts w:ascii="Times New Roman" w:hAnsi="Times New Roman"/>
                <w:sz w:val="18"/>
                <w:szCs w:val="18"/>
              </w:rPr>
            </w:pPr>
            <w:r w:rsidRPr="003F7B05">
              <w:rPr>
                <w:rFonts w:ascii="Times New Roman" w:hAnsi="Times New Roman"/>
                <w:sz w:val="18"/>
                <w:szCs w:val="18"/>
              </w:rPr>
              <w:t>innerGetMembersOfUserGroup</w:t>
            </w:r>
          </w:p>
        </w:tc>
        <w:tc>
          <w:tcPr>
            <w:tcW w:w="2174" w:type="pct"/>
            <w:noWrap/>
            <w:hideMark/>
          </w:tcPr>
          <w:p w14:paraId="7EC968E5" w14:textId="027FBC3C" w:rsidR="000505A9" w:rsidRPr="00BD53DF" w:rsidRDefault="000505A9" w:rsidP="000505A9">
            <w:pPr>
              <w:widowControl/>
              <w:jc w:val="left"/>
              <w:rPr>
                <w:rFonts w:ascii="Times New Roman" w:hAnsi="Times New Roman"/>
                <w:sz w:val="18"/>
                <w:szCs w:val="18"/>
              </w:rPr>
            </w:pPr>
            <w:r w:rsidRPr="00D34FEB">
              <w:rPr>
                <w:rFonts w:ascii="Times New Roman" w:hAnsi="Times New Roman"/>
                <w:sz w:val="18"/>
                <w:szCs w:val="18"/>
              </w:rPr>
              <w:t>Displays the Group detail screen</w:t>
            </w:r>
          </w:p>
        </w:tc>
      </w:tr>
      <w:tr w:rsidR="000505A9" w:rsidRPr="00440202" w14:paraId="44894F0C" w14:textId="77777777" w:rsidTr="001353FE">
        <w:trPr>
          <w:trHeight w:val="270"/>
        </w:trPr>
        <w:tc>
          <w:tcPr>
            <w:tcW w:w="290" w:type="pct"/>
          </w:tcPr>
          <w:p w14:paraId="57A76494" w14:textId="77777777" w:rsidR="000505A9" w:rsidRPr="00D34FEB" w:rsidRDefault="000505A9" w:rsidP="000505A9">
            <w:pPr>
              <w:pStyle w:val="affa"/>
              <w:widowControl/>
              <w:numPr>
                <w:ilvl w:val="0"/>
                <w:numId w:val="50"/>
              </w:numPr>
              <w:ind w:leftChars="0" w:rightChars="-118" w:right="-248"/>
              <w:jc w:val="left"/>
              <w:rPr>
                <w:rFonts w:ascii="Times New Roman" w:hAnsi="Times New Roman"/>
                <w:sz w:val="18"/>
                <w:szCs w:val="18"/>
              </w:rPr>
            </w:pPr>
          </w:p>
        </w:tc>
        <w:tc>
          <w:tcPr>
            <w:tcW w:w="1088" w:type="pct"/>
            <w:noWrap/>
            <w:hideMark/>
          </w:tcPr>
          <w:p w14:paraId="4BCA5C21" w14:textId="77777777" w:rsidR="000505A9" w:rsidRPr="00BD53DF" w:rsidRDefault="000505A9" w:rsidP="000505A9">
            <w:pPr>
              <w:widowControl/>
              <w:jc w:val="left"/>
              <w:rPr>
                <w:rFonts w:ascii="Times New Roman" w:hAnsi="Times New Roman"/>
                <w:sz w:val="18"/>
                <w:szCs w:val="18"/>
              </w:rPr>
            </w:pPr>
            <w:r w:rsidRPr="00BD53DF">
              <w:rPr>
                <w:rFonts w:ascii="Times New Roman" w:hAnsi="Times New Roman"/>
                <w:sz w:val="18"/>
                <w:szCs w:val="18"/>
              </w:rPr>
              <w:t>InnerApiController</w:t>
            </w:r>
          </w:p>
        </w:tc>
        <w:tc>
          <w:tcPr>
            <w:tcW w:w="1448" w:type="pct"/>
            <w:noWrap/>
            <w:hideMark/>
          </w:tcPr>
          <w:p w14:paraId="2D3D3A14" w14:textId="77777777" w:rsidR="000505A9" w:rsidRPr="00BD53DF" w:rsidRDefault="000505A9" w:rsidP="000505A9">
            <w:pPr>
              <w:widowControl/>
              <w:jc w:val="left"/>
              <w:rPr>
                <w:rFonts w:ascii="Times New Roman" w:hAnsi="Times New Roman"/>
                <w:sz w:val="18"/>
                <w:szCs w:val="18"/>
              </w:rPr>
            </w:pPr>
            <w:r w:rsidRPr="003F7B05">
              <w:rPr>
                <w:rFonts w:ascii="Times New Roman" w:hAnsi="Times New Roman"/>
                <w:sz w:val="18"/>
                <w:szCs w:val="18"/>
              </w:rPr>
              <w:t>innerListPortalRoleMappingsOfUserGroup</w:t>
            </w:r>
          </w:p>
        </w:tc>
        <w:tc>
          <w:tcPr>
            <w:tcW w:w="2174" w:type="pct"/>
            <w:noWrap/>
            <w:hideMark/>
          </w:tcPr>
          <w:p w14:paraId="20E9CDCF" w14:textId="322CF9EA" w:rsidR="000505A9" w:rsidRPr="00BD53DF" w:rsidRDefault="000505A9" w:rsidP="000505A9">
            <w:pPr>
              <w:widowControl/>
              <w:jc w:val="left"/>
              <w:rPr>
                <w:rFonts w:ascii="Times New Roman" w:hAnsi="Times New Roman"/>
                <w:sz w:val="18"/>
                <w:szCs w:val="18"/>
              </w:rPr>
            </w:pPr>
            <w:r w:rsidRPr="00D34FEB">
              <w:rPr>
                <w:rFonts w:ascii="Times New Roman" w:hAnsi="Times New Roman"/>
                <w:sz w:val="18"/>
                <w:szCs w:val="18"/>
              </w:rPr>
              <w:t>Displays the Group roles screen</w:t>
            </w:r>
          </w:p>
        </w:tc>
      </w:tr>
      <w:tr w:rsidR="000505A9" w:rsidRPr="00440202" w14:paraId="1E067191" w14:textId="77777777" w:rsidTr="001353FE">
        <w:trPr>
          <w:trHeight w:val="270"/>
        </w:trPr>
        <w:tc>
          <w:tcPr>
            <w:tcW w:w="290" w:type="pct"/>
          </w:tcPr>
          <w:p w14:paraId="62AA58D2" w14:textId="77777777" w:rsidR="000505A9" w:rsidRPr="00D34FEB" w:rsidRDefault="000505A9" w:rsidP="000505A9">
            <w:pPr>
              <w:pStyle w:val="affa"/>
              <w:widowControl/>
              <w:numPr>
                <w:ilvl w:val="0"/>
                <w:numId w:val="50"/>
              </w:numPr>
              <w:ind w:leftChars="0" w:rightChars="-118" w:right="-248"/>
              <w:jc w:val="left"/>
              <w:rPr>
                <w:rFonts w:ascii="Times New Roman" w:hAnsi="Times New Roman"/>
                <w:sz w:val="18"/>
                <w:szCs w:val="18"/>
              </w:rPr>
            </w:pPr>
          </w:p>
        </w:tc>
        <w:tc>
          <w:tcPr>
            <w:tcW w:w="1088" w:type="pct"/>
            <w:noWrap/>
            <w:hideMark/>
          </w:tcPr>
          <w:p w14:paraId="3C1E6BD9" w14:textId="77777777" w:rsidR="000505A9" w:rsidRPr="00BD53DF" w:rsidRDefault="000505A9" w:rsidP="000505A9">
            <w:pPr>
              <w:widowControl/>
              <w:jc w:val="left"/>
              <w:rPr>
                <w:rFonts w:ascii="Times New Roman" w:hAnsi="Times New Roman"/>
                <w:sz w:val="18"/>
                <w:szCs w:val="18"/>
              </w:rPr>
            </w:pPr>
            <w:r w:rsidRPr="00BD53DF">
              <w:rPr>
                <w:rFonts w:ascii="Times New Roman" w:hAnsi="Times New Roman"/>
                <w:sz w:val="18"/>
                <w:szCs w:val="18"/>
              </w:rPr>
              <w:t>InnerApiController</w:t>
            </w:r>
          </w:p>
        </w:tc>
        <w:tc>
          <w:tcPr>
            <w:tcW w:w="1448" w:type="pct"/>
            <w:noWrap/>
            <w:hideMark/>
          </w:tcPr>
          <w:p w14:paraId="761C2B76" w14:textId="77777777" w:rsidR="000505A9" w:rsidRPr="00BD53DF" w:rsidRDefault="000505A9" w:rsidP="000505A9">
            <w:pPr>
              <w:widowControl/>
              <w:jc w:val="left"/>
              <w:rPr>
                <w:rFonts w:ascii="Times New Roman" w:hAnsi="Times New Roman"/>
                <w:sz w:val="18"/>
                <w:szCs w:val="18"/>
              </w:rPr>
            </w:pPr>
            <w:r w:rsidRPr="003F7B05">
              <w:rPr>
                <w:rFonts w:ascii="Times New Roman" w:hAnsi="Times New Roman"/>
                <w:sz w:val="18"/>
                <w:szCs w:val="18"/>
              </w:rPr>
              <w:t>innerAssignPortalRoleMappingToUserGroup</w:t>
            </w:r>
          </w:p>
        </w:tc>
        <w:tc>
          <w:tcPr>
            <w:tcW w:w="2174" w:type="pct"/>
            <w:noWrap/>
            <w:hideMark/>
          </w:tcPr>
          <w:p w14:paraId="31BC4095" w14:textId="10FF94D8" w:rsidR="000505A9" w:rsidRPr="00BD53DF" w:rsidRDefault="000505A9" w:rsidP="000505A9">
            <w:pPr>
              <w:widowControl/>
              <w:jc w:val="left"/>
              <w:rPr>
                <w:rFonts w:ascii="Times New Roman" w:hAnsi="Times New Roman"/>
                <w:sz w:val="18"/>
                <w:szCs w:val="18"/>
              </w:rPr>
            </w:pPr>
            <w:r w:rsidRPr="00D34FEB">
              <w:rPr>
                <w:rFonts w:ascii="Times New Roman" w:hAnsi="Times New Roman"/>
                <w:sz w:val="18"/>
                <w:szCs w:val="18"/>
              </w:rPr>
              <w:t>Moves a role from Available roles to Assigned roles on the Group roles screen</w:t>
            </w:r>
          </w:p>
        </w:tc>
      </w:tr>
      <w:tr w:rsidR="000505A9" w:rsidRPr="00440202" w14:paraId="1A14D900" w14:textId="77777777" w:rsidTr="001353FE">
        <w:trPr>
          <w:trHeight w:val="270"/>
        </w:trPr>
        <w:tc>
          <w:tcPr>
            <w:tcW w:w="290" w:type="pct"/>
          </w:tcPr>
          <w:p w14:paraId="783F8E8E" w14:textId="77777777" w:rsidR="000505A9" w:rsidRPr="00D34FEB" w:rsidRDefault="000505A9" w:rsidP="000505A9">
            <w:pPr>
              <w:pStyle w:val="affa"/>
              <w:widowControl/>
              <w:numPr>
                <w:ilvl w:val="0"/>
                <w:numId w:val="50"/>
              </w:numPr>
              <w:ind w:leftChars="0" w:rightChars="-118" w:right="-248"/>
              <w:jc w:val="left"/>
              <w:rPr>
                <w:rFonts w:ascii="Times New Roman" w:hAnsi="Times New Roman"/>
                <w:sz w:val="18"/>
                <w:szCs w:val="18"/>
              </w:rPr>
            </w:pPr>
          </w:p>
        </w:tc>
        <w:tc>
          <w:tcPr>
            <w:tcW w:w="1088" w:type="pct"/>
            <w:noWrap/>
            <w:hideMark/>
          </w:tcPr>
          <w:p w14:paraId="394CD758" w14:textId="77777777" w:rsidR="000505A9" w:rsidRPr="00BD53DF" w:rsidRDefault="000505A9" w:rsidP="000505A9">
            <w:pPr>
              <w:widowControl/>
              <w:jc w:val="left"/>
              <w:rPr>
                <w:rFonts w:ascii="Times New Roman" w:hAnsi="Times New Roman"/>
                <w:sz w:val="18"/>
                <w:szCs w:val="18"/>
              </w:rPr>
            </w:pPr>
            <w:r w:rsidRPr="00BD53DF">
              <w:rPr>
                <w:rFonts w:ascii="Times New Roman" w:hAnsi="Times New Roman"/>
                <w:sz w:val="18"/>
                <w:szCs w:val="18"/>
              </w:rPr>
              <w:t>InnerApiController</w:t>
            </w:r>
          </w:p>
        </w:tc>
        <w:tc>
          <w:tcPr>
            <w:tcW w:w="1448" w:type="pct"/>
            <w:noWrap/>
            <w:hideMark/>
          </w:tcPr>
          <w:p w14:paraId="53EE2B40" w14:textId="77777777" w:rsidR="000505A9" w:rsidRPr="00BD53DF" w:rsidRDefault="000505A9" w:rsidP="000505A9">
            <w:pPr>
              <w:widowControl/>
              <w:jc w:val="left"/>
              <w:rPr>
                <w:rFonts w:ascii="Times New Roman" w:hAnsi="Times New Roman"/>
                <w:sz w:val="18"/>
                <w:szCs w:val="18"/>
              </w:rPr>
            </w:pPr>
            <w:r w:rsidRPr="003F7B05">
              <w:rPr>
                <w:rFonts w:ascii="Times New Roman" w:hAnsi="Times New Roman"/>
                <w:sz w:val="18"/>
                <w:szCs w:val="18"/>
              </w:rPr>
              <w:t>innerRemovePortalRoleMappingFromUserGroup</w:t>
            </w:r>
          </w:p>
        </w:tc>
        <w:tc>
          <w:tcPr>
            <w:tcW w:w="2174" w:type="pct"/>
            <w:noWrap/>
            <w:hideMark/>
          </w:tcPr>
          <w:p w14:paraId="72FE1FBF" w14:textId="0C6BEBC0" w:rsidR="000505A9" w:rsidRPr="00BD53DF" w:rsidRDefault="000505A9" w:rsidP="000505A9">
            <w:pPr>
              <w:widowControl/>
              <w:jc w:val="left"/>
              <w:rPr>
                <w:rFonts w:ascii="Times New Roman" w:hAnsi="Times New Roman"/>
                <w:sz w:val="18"/>
                <w:szCs w:val="18"/>
              </w:rPr>
            </w:pPr>
            <w:r w:rsidRPr="00D34FEB">
              <w:rPr>
                <w:rFonts w:ascii="Times New Roman" w:hAnsi="Times New Roman"/>
                <w:sz w:val="18"/>
                <w:szCs w:val="18"/>
              </w:rPr>
              <w:t>Moves a role from Assigned roles to Available roles on the Group roles screen</w:t>
            </w:r>
          </w:p>
        </w:tc>
      </w:tr>
      <w:tr w:rsidR="000505A9" w:rsidRPr="00440202" w14:paraId="063A0225" w14:textId="77777777" w:rsidTr="001353FE">
        <w:trPr>
          <w:trHeight w:val="270"/>
        </w:trPr>
        <w:tc>
          <w:tcPr>
            <w:tcW w:w="290" w:type="pct"/>
          </w:tcPr>
          <w:p w14:paraId="2CD59D28" w14:textId="77777777" w:rsidR="000505A9" w:rsidRPr="00D34FEB" w:rsidRDefault="000505A9" w:rsidP="000505A9">
            <w:pPr>
              <w:pStyle w:val="affa"/>
              <w:widowControl/>
              <w:numPr>
                <w:ilvl w:val="0"/>
                <w:numId w:val="50"/>
              </w:numPr>
              <w:ind w:leftChars="0" w:rightChars="-118" w:right="-248"/>
              <w:jc w:val="left"/>
              <w:rPr>
                <w:rFonts w:ascii="Times New Roman" w:hAnsi="Times New Roman"/>
                <w:sz w:val="18"/>
                <w:szCs w:val="18"/>
              </w:rPr>
            </w:pPr>
          </w:p>
        </w:tc>
        <w:tc>
          <w:tcPr>
            <w:tcW w:w="1088" w:type="pct"/>
            <w:noWrap/>
            <w:hideMark/>
          </w:tcPr>
          <w:p w14:paraId="19FADE4D" w14:textId="77777777" w:rsidR="000505A9" w:rsidRPr="00BD53DF" w:rsidRDefault="000505A9" w:rsidP="000505A9">
            <w:pPr>
              <w:widowControl/>
              <w:jc w:val="left"/>
              <w:rPr>
                <w:rFonts w:ascii="Times New Roman" w:hAnsi="Times New Roman"/>
                <w:sz w:val="18"/>
                <w:szCs w:val="18"/>
              </w:rPr>
            </w:pPr>
            <w:r w:rsidRPr="00BD53DF">
              <w:rPr>
                <w:rFonts w:ascii="Times New Roman" w:hAnsi="Times New Roman"/>
                <w:sz w:val="18"/>
                <w:szCs w:val="18"/>
              </w:rPr>
              <w:t>InnerApiController</w:t>
            </w:r>
          </w:p>
        </w:tc>
        <w:tc>
          <w:tcPr>
            <w:tcW w:w="1448" w:type="pct"/>
            <w:noWrap/>
            <w:hideMark/>
          </w:tcPr>
          <w:p w14:paraId="482EF07C" w14:textId="77777777" w:rsidR="000505A9" w:rsidRPr="00BD53DF" w:rsidRDefault="000505A9" w:rsidP="000505A9">
            <w:pPr>
              <w:widowControl/>
              <w:jc w:val="left"/>
              <w:rPr>
                <w:rFonts w:ascii="Times New Roman" w:hAnsi="Times New Roman"/>
                <w:sz w:val="18"/>
                <w:szCs w:val="18"/>
              </w:rPr>
            </w:pPr>
            <w:r w:rsidRPr="003F7B05">
              <w:rPr>
                <w:rFonts w:ascii="Times New Roman" w:hAnsi="Times New Roman"/>
                <w:sz w:val="18"/>
                <w:szCs w:val="18"/>
              </w:rPr>
              <w:t>innerListAvailablePortalRolesOfUserGroup</w:t>
            </w:r>
          </w:p>
        </w:tc>
        <w:tc>
          <w:tcPr>
            <w:tcW w:w="2174" w:type="pct"/>
            <w:noWrap/>
            <w:hideMark/>
          </w:tcPr>
          <w:p w14:paraId="4BCCADF2" w14:textId="648D6CC6" w:rsidR="000505A9" w:rsidRPr="00BD53DF" w:rsidRDefault="000505A9" w:rsidP="000505A9">
            <w:pPr>
              <w:widowControl/>
              <w:jc w:val="left"/>
              <w:rPr>
                <w:rFonts w:ascii="Times New Roman" w:hAnsi="Times New Roman"/>
                <w:sz w:val="18"/>
                <w:szCs w:val="18"/>
              </w:rPr>
            </w:pPr>
            <w:r w:rsidRPr="00D34FEB">
              <w:rPr>
                <w:rFonts w:ascii="Times New Roman" w:hAnsi="Times New Roman"/>
                <w:sz w:val="18"/>
                <w:szCs w:val="18"/>
              </w:rPr>
              <w:t>Displays the Group roles screen</w:t>
            </w:r>
          </w:p>
        </w:tc>
      </w:tr>
      <w:tr w:rsidR="000505A9" w:rsidRPr="00440202" w14:paraId="55674559" w14:textId="77777777" w:rsidTr="001353FE">
        <w:trPr>
          <w:trHeight w:val="270"/>
        </w:trPr>
        <w:tc>
          <w:tcPr>
            <w:tcW w:w="290" w:type="pct"/>
          </w:tcPr>
          <w:p w14:paraId="7A710820" w14:textId="77777777" w:rsidR="000505A9" w:rsidRPr="00D34FEB" w:rsidRDefault="000505A9" w:rsidP="000505A9">
            <w:pPr>
              <w:pStyle w:val="affa"/>
              <w:widowControl/>
              <w:numPr>
                <w:ilvl w:val="0"/>
                <w:numId w:val="50"/>
              </w:numPr>
              <w:ind w:leftChars="0" w:rightChars="-118" w:right="-248"/>
              <w:jc w:val="left"/>
              <w:rPr>
                <w:rFonts w:ascii="Times New Roman" w:hAnsi="Times New Roman"/>
                <w:sz w:val="18"/>
                <w:szCs w:val="18"/>
              </w:rPr>
            </w:pPr>
          </w:p>
        </w:tc>
        <w:tc>
          <w:tcPr>
            <w:tcW w:w="1088" w:type="pct"/>
            <w:noWrap/>
            <w:hideMark/>
          </w:tcPr>
          <w:p w14:paraId="5D51A6CA" w14:textId="77777777" w:rsidR="000505A9" w:rsidRPr="00BD53DF" w:rsidRDefault="000505A9" w:rsidP="000505A9">
            <w:pPr>
              <w:widowControl/>
              <w:jc w:val="left"/>
              <w:rPr>
                <w:rFonts w:ascii="Times New Roman" w:hAnsi="Times New Roman"/>
                <w:sz w:val="18"/>
                <w:szCs w:val="18"/>
              </w:rPr>
            </w:pPr>
            <w:r w:rsidRPr="00BD53DF">
              <w:rPr>
                <w:rFonts w:ascii="Times New Roman" w:hAnsi="Times New Roman"/>
                <w:sz w:val="18"/>
                <w:szCs w:val="18"/>
              </w:rPr>
              <w:t>InnerApiController</w:t>
            </w:r>
          </w:p>
        </w:tc>
        <w:tc>
          <w:tcPr>
            <w:tcW w:w="1448" w:type="pct"/>
            <w:noWrap/>
            <w:hideMark/>
          </w:tcPr>
          <w:p w14:paraId="20787444" w14:textId="77777777" w:rsidR="000505A9" w:rsidRPr="003F7B05" w:rsidRDefault="000505A9" w:rsidP="000505A9">
            <w:pPr>
              <w:widowControl/>
              <w:jc w:val="left"/>
              <w:rPr>
                <w:rFonts w:ascii="Times New Roman" w:hAnsi="Times New Roman"/>
                <w:sz w:val="18"/>
                <w:szCs w:val="18"/>
              </w:rPr>
            </w:pPr>
            <w:r w:rsidRPr="003F7B05">
              <w:rPr>
                <w:rFonts w:ascii="Times New Roman" w:hAnsi="Times New Roman"/>
                <w:sz w:val="18"/>
                <w:szCs w:val="18"/>
              </w:rPr>
              <w:t>innerCreateUserFederation</w:t>
            </w:r>
          </w:p>
        </w:tc>
        <w:tc>
          <w:tcPr>
            <w:tcW w:w="2174" w:type="pct"/>
            <w:noWrap/>
            <w:hideMark/>
          </w:tcPr>
          <w:p w14:paraId="48112939" w14:textId="1ED1F499" w:rsidR="000505A9" w:rsidRPr="00BD53DF" w:rsidRDefault="000505A9" w:rsidP="000505A9">
            <w:pPr>
              <w:widowControl/>
              <w:jc w:val="left"/>
              <w:rPr>
                <w:rFonts w:ascii="Times New Roman" w:hAnsi="Times New Roman"/>
                <w:sz w:val="18"/>
                <w:szCs w:val="18"/>
              </w:rPr>
            </w:pPr>
            <w:r w:rsidRPr="00D34FEB">
              <w:rPr>
                <w:rFonts w:ascii="Times New Roman" w:hAnsi="Times New Roman"/>
                <w:sz w:val="18"/>
                <w:szCs w:val="18"/>
              </w:rPr>
              <w:t xml:space="preserve">Press the </w:t>
            </w:r>
            <w:r w:rsidRPr="00D34FEB">
              <w:rPr>
                <w:rFonts w:ascii="Times New Roman" w:hAnsi="Times New Roman"/>
                <w:b/>
                <w:bCs/>
                <w:sz w:val="18"/>
                <w:szCs w:val="18"/>
              </w:rPr>
              <w:t>Submit</w:t>
            </w:r>
            <w:r w:rsidRPr="00D34FEB">
              <w:rPr>
                <w:rFonts w:ascii="Times New Roman" w:hAnsi="Times New Roman"/>
                <w:sz w:val="18"/>
                <w:szCs w:val="18"/>
              </w:rPr>
              <w:t xml:space="preserve"> button on the Add user directory service screen.</w:t>
            </w:r>
          </w:p>
        </w:tc>
      </w:tr>
      <w:tr w:rsidR="000505A9" w:rsidRPr="00440202" w14:paraId="690DA2BE" w14:textId="77777777" w:rsidTr="001353FE">
        <w:trPr>
          <w:trHeight w:val="270"/>
        </w:trPr>
        <w:tc>
          <w:tcPr>
            <w:tcW w:w="290" w:type="pct"/>
          </w:tcPr>
          <w:p w14:paraId="75DC58C5" w14:textId="77777777" w:rsidR="000505A9" w:rsidRPr="00D34FEB" w:rsidRDefault="000505A9" w:rsidP="000505A9">
            <w:pPr>
              <w:pStyle w:val="affa"/>
              <w:widowControl/>
              <w:numPr>
                <w:ilvl w:val="0"/>
                <w:numId w:val="50"/>
              </w:numPr>
              <w:ind w:leftChars="0" w:rightChars="-118" w:right="-248"/>
              <w:jc w:val="left"/>
              <w:rPr>
                <w:rFonts w:ascii="Times New Roman" w:hAnsi="Times New Roman"/>
                <w:sz w:val="18"/>
                <w:szCs w:val="18"/>
              </w:rPr>
            </w:pPr>
          </w:p>
        </w:tc>
        <w:tc>
          <w:tcPr>
            <w:tcW w:w="1088" w:type="pct"/>
            <w:noWrap/>
            <w:hideMark/>
          </w:tcPr>
          <w:p w14:paraId="21467DEC" w14:textId="77777777" w:rsidR="000505A9" w:rsidRPr="00BD53DF" w:rsidRDefault="000505A9" w:rsidP="000505A9">
            <w:pPr>
              <w:widowControl/>
              <w:jc w:val="left"/>
              <w:rPr>
                <w:rFonts w:ascii="Times New Roman" w:hAnsi="Times New Roman"/>
                <w:sz w:val="18"/>
                <w:szCs w:val="18"/>
              </w:rPr>
            </w:pPr>
            <w:r w:rsidRPr="00BD53DF">
              <w:rPr>
                <w:rFonts w:ascii="Times New Roman" w:hAnsi="Times New Roman"/>
                <w:sz w:val="18"/>
                <w:szCs w:val="18"/>
              </w:rPr>
              <w:t>InnerApiController</w:t>
            </w:r>
          </w:p>
        </w:tc>
        <w:tc>
          <w:tcPr>
            <w:tcW w:w="1448" w:type="pct"/>
            <w:noWrap/>
            <w:hideMark/>
          </w:tcPr>
          <w:p w14:paraId="2859800E" w14:textId="77777777" w:rsidR="000505A9" w:rsidRPr="003F7B05" w:rsidRDefault="000505A9" w:rsidP="000505A9">
            <w:pPr>
              <w:widowControl/>
              <w:jc w:val="left"/>
              <w:rPr>
                <w:rFonts w:ascii="Times New Roman" w:hAnsi="Times New Roman"/>
                <w:sz w:val="18"/>
                <w:szCs w:val="18"/>
              </w:rPr>
            </w:pPr>
            <w:r w:rsidRPr="003F7B05">
              <w:rPr>
                <w:rFonts w:ascii="Times New Roman" w:hAnsi="Times New Roman"/>
                <w:sz w:val="18"/>
                <w:szCs w:val="18"/>
              </w:rPr>
              <w:t>innerListUserFederations</w:t>
            </w:r>
          </w:p>
        </w:tc>
        <w:tc>
          <w:tcPr>
            <w:tcW w:w="2174" w:type="pct"/>
            <w:noWrap/>
            <w:hideMark/>
          </w:tcPr>
          <w:p w14:paraId="0C927134" w14:textId="0389839B" w:rsidR="000505A9" w:rsidRPr="00BD53DF" w:rsidRDefault="000505A9" w:rsidP="000505A9">
            <w:pPr>
              <w:widowControl/>
              <w:jc w:val="left"/>
              <w:rPr>
                <w:rFonts w:ascii="Times New Roman" w:hAnsi="Times New Roman"/>
                <w:sz w:val="18"/>
                <w:szCs w:val="18"/>
              </w:rPr>
            </w:pPr>
            <w:r w:rsidRPr="00D34FEB">
              <w:rPr>
                <w:rFonts w:ascii="Times New Roman" w:hAnsi="Times New Roman"/>
                <w:sz w:val="18"/>
                <w:szCs w:val="18"/>
              </w:rPr>
              <w:t>Displays the User federation screen</w:t>
            </w:r>
          </w:p>
        </w:tc>
      </w:tr>
      <w:tr w:rsidR="000505A9" w:rsidRPr="00440202" w14:paraId="65C48DD6" w14:textId="77777777" w:rsidTr="001353FE">
        <w:trPr>
          <w:trHeight w:val="270"/>
        </w:trPr>
        <w:tc>
          <w:tcPr>
            <w:tcW w:w="290" w:type="pct"/>
          </w:tcPr>
          <w:p w14:paraId="4B293E78" w14:textId="77777777" w:rsidR="000505A9" w:rsidRPr="00D34FEB" w:rsidRDefault="000505A9" w:rsidP="000505A9">
            <w:pPr>
              <w:pStyle w:val="affa"/>
              <w:widowControl/>
              <w:numPr>
                <w:ilvl w:val="0"/>
                <w:numId w:val="50"/>
              </w:numPr>
              <w:ind w:leftChars="0" w:rightChars="-118" w:right="-248"/>
              <w:jc w:val="left"/>
              <w:rPr>
                <w:rFonts w:ascii="Times New Roman" w:hAnsi="Times New Roman"/>
                <w:sz w:val="18"/>
                <w:szCs w:val="18"/>
              </w:rPr>
            </w:pPr>
          </w:p>
        </w:tc>
        <w:tc>
          <w:tcPr>
            <w:tcW w:w="1088" w:type="pct"/>
            <w:noWrap/>
            <w:hideMark/>
          </w:tcPr>
          <w:p w14:paraId="084E6D92" w14:textId="77777777" w:rsidR="000505A9" w:rsidRPr="00BD53DF" w:rsidRDefault="000505A9" w:rsidP="000505A9">
            <w:pPr>
              <w:widowControl/>
              <w:jc w:val="left"/>
              <w:rPr>
                <w:rFonts w:ascii="Times New Roman" w:hAnsi="Times New Roman"/>
                <w:sz w:val="18"/>
                <w:szCs w:val="18"/>
              </w:rPr>
            </w:pPr>
            <w:r w:rsidRPr="00BD53DF">
              <w:rPr>
                <w:rFonts w:ascii="Times New Roman" w:hAnsi="Times New Roman"/>
                <w:sz w:val="18"/>
                <w:szCs w:val="18"/>
              </w:rPr>
              <w:t>InnerApiController</w:t>
            </w:r>
          </w:p>
        </w:tc>
        <w:tc>
          <w:tcPr>
            <w:tcW w:w="1448" w:type="pct"/>
            <w:noWrap/>
            <w:hideMark/>
          </w:tcPr>
          <w:p w14:paraId="43CE23B3" w14:textId="77777777" w:rsidR="000505A9" w:rsidRPr="003F7B05" w:rsidRDefault="000505A9" w:rsidP="000505A9">
            <w:pPr>
              <w:widowControl/>
              <w:jc w:val="left"/>
              <w:rPr>
                <w:rFonts w:ascii="Times New Roman" w:hAnsi="Times New Roman"/>
                <w:sz w:val="18"/>
                <w:szCs w:val="18"/>
              </w:rPr>
            </w:pPr>
            <w:r w:rsidRPr="003F7B05">
              <w:rPr>
                <w:rFonts w:ascii="Times New Roman" w:hAnsi="Times New Roman"/>
                <w:sz w:val="18"/>
                <w:szCs w:val="18"/>
              </w:rPr>
              <w:t>innerGetUserFederation</w:t>
            </w:r>
          </w:p>
        </w:tc>
        <w:tc>
          <w:tcPr>
            <w:tcW w:w="2174" w:type="pct"/>
            <w:noWrap/>
            <w:hideMark/>
          </w:tcPr>
          <w:p w14:paraId="563C6391" w14:textId="5403FC7D" w:rsidR="000505A9" w:rsidRPr="00BD53DF" w:rsidRDefault="000505A9" w:rsidP="000505A9">
            <w:pPr>
              <w:widowControl/>
              <w:jc w:val="left"/>
              <w:rPr>
                <w:rFonts w:ascii="Times New Roman" w:hAnsi="Times New Roman"/>
                <w:sz w:val="18"/>
                <w:szCs w:val="18"/>
              </w:rPr>
            </w:pPr>
            <w:r w:rsidRPr="00D34FEB">
              <w:rPr>
                <w:rFonts w:ascii="Times New Roman" w:hAnsi="Times New Roman"/>
                <w:sz w:val="18"/>
                <w:szCs w:val="18"/>
              </w:rPr>
              <w:t>Displays the User directory service details screen</w:t>
            </w:r>
          </w:p>
        </w:tc>
      </w:tr>
      <w:tr w:rsidR="000505A9" w:rsidRPr="00440202" w14:paraId="06E02876" w14:textId="77777777" w:rsidTr="001353FE">
        <w:trPr>
          <w:trHeight w:val="270"/>
        </w:trPr>
        <w:tc>
          <w:tcPr>
            <w:tcW w:w="290" w:type="pct"/>
          </w:tcPr>
          <w:p w14:paraId="4082349E" w14:textId="77777777" w:rsidR="000505A9" w:rsidRPr="00D34FEB" w:rsidRDefault="000505A9" w:rsidP="000505A9">
            <w:pPr>
              <w:pStyle w:val="affa"/>
              <w:widowControl/>
              <w:numPr>
                <w:ilvl w:val="0"/>
                <w:numId w:val="50"/>
              </w:numPr>
              <w:ind w:leftChars="0" w:rightChars="-118" w:right="-248"/>
              <w:jc w:val="left"/>
              <w:rPr>
                <w:rFonts w:ascii="Times New Roman" w:hAnsi="Times New Roman"/>
                <w:sz w:val="18"/>
                <w:szCs w:val="18"/>
              </w:rPr>
            </w:pPr>
          </w:p>
        </w:tc>
        <w:tc>
          <w:tcPr>
            <w:tcW w:w="1088" w:type="pct"/>
            <w:noWrap/>
            <w:hideMark/>
          </w:tcPr>
          <w:p w14:paraId="5E295E20" w14:textId="77777777" w:rsidR="000505A9" w:rsidRPr="00BD53DF" w:rsidRDefault="000505A9" w:rsidP="000505A9">
            <w:pPr>
              <w:widowControl/>
              <w:jc w:val="left"/>
              <w:rPr>
                <w:rFonts w:ascii="Times New Roman" w:hAnsi="Times New Roman"/>
                <w:sz w:val="18"/>
                <w:szCs w:val="18"/>
              </w:rPr>
            </w:pPr>
            <w:r w:rsidRPr="00BD53DF">
              <w:rPr>
                <w:rFonts w:ascii="Times New Roman" w:hAnsi="Times New Roman"/>
                <w:sz w:val="18"/>
                <w:szCs w:val="18"/>
              </w:rPr>
              <w:t>InnerApiController</w:t>
            </w:r>
          </w:p>
        </w:tc>
        <w:tc>
          <w:tcPr>
            <w:tcW w:w="1448" w:type="pct"/>
            <w:noWrap/>
            <w:hideMark/>
          </w:tcPr>
          <w:p w14:paraId="740CCB76" w14:textId="77777777" w:rsidR="000505A9" w:rsidRPr="003F7B05" w:rsidRDefault="000505A9" w:rsidP="000505A9">
            <w:pPr>
              <w:widowControl/>
              <w:jc w:val="left"/>
              <w:rPr>
                <w:rFonts w:ascii="Times New Roman" w:hAnsi="Times New Roman"/>
                <w:sz w:val="18"/>
                <w:szCs w:val="18"/>
              </w:rPr>
            </w:pPr>
            <w:r w:rsidRPr="003F7B05">
              <w:rPr>
                <w:rFonts w:ascii="Times New Roman" w:hAnsi="Times New Roman"/>
                <w:sz w:val="18"/>
                <w:szCs w:val="18"/>
              </w:rPr>
              <w:t>innerUpdateUserFederation</w:t>
            </w:r>
          </w:p>
        </w:tc>
        <w:tc>
          <w:tcPr>
            <w:tcW w:w="2174" w:type="pct"/>
            <w:noWrap/>
            <w:hideMark/>
          </w:tcPr>
          <w:p w14:paraId="29E665E7" w14:textId="203A684E" w:rsidR="000505A9" w:rsidRPr="00BD53DF" w:rsidRDefault="000505A9" w:rsidP="000505A9">
            <w:pPr>
              <w:widowControl/>
              <w:jc w:val="left"/>
              <w:rPr>
                <w:rFonts w:ascii="Times New Roman" w:hAnsi="Times New Roman"/>
                <w:sz w:val="18"/>
                <w:szCs w:val="18"/>
              </w:rPr>
            </w:pPr>
            <w:r w:rsidRPr="00D34FEB">
              <w:rPr>
                <w:rFonts w:ascii="Times New Roman" w:hAnsi="Times New Roman"/>
                <w:sz w:val="18"/>
                <w:szCs w:val="18"/>
              </w:rPr>
              <w:t xml:space="preserve">Press the </w:t>
            </w:r>
            <w:r w:rsidRPr="00D34FEB">
              <w:rPr>
                <w:rFonts w:ascii="Times New Roman" w:hAnsi="Times New Roman"/>
                <w:b/>
                <w:bCs/>
                <w:sz w:val="18"/>
                <w:szCs w:val="18"/>
              </w:rPr>
              <w:t>Submit</w:t>
            </w:r>
            <w:r w:rsidRPr="00D34FEB">
              <w:rPr>
                <w:rFonts w:ascii="Times New Roman" w:hAnsi="Times New Roman"/>
                <w:sz w:val="18"/>
                <w:szCs w:val="18"/>
              </w:rPr>
              <w:t xml:space="preserve"> button on the Edit user directory service screen.</w:t>
            </w:r>
          </w:p>
        </w:tc>
      </w:tr>
      <w:tr w:rsidR="000505A9" w:rsidRPr="00440202" w14:paraId="2D131CFB" w14:textId="77777777" w:rsidTr="001353FE">
        <w:trPr>
          <w:trHeight w:val="270"/>
        </w:trPr>
        <w:tc>
          <w:tcPr>
            <w:tcW w:w="290" w:type="pct"/>
          </w:tcPr>
          <w:p w14:paraId="607CECAA" w14:textId="77777777" w:rsidR="000505A9" w:rsidRPr="00D34FEB" w:rsidRDefault="000505A9" w:rsidP="000505A9">
            <w:pPr>
              <w:pStyle w:val="affa"/>
              <w:widowControl/>
              <w:numPr>
                <w:ilvl w:val="0"/>
                <w:numId w:val="50"/>
              </w:numPr>
              <w:ind w:leftChars="0" w:rightChars="-118" w:right="-248"/>
              <w:jc w:val="left"/>
              <w:rPr>
                <w:rFonts w:ascii="Times New Roman" w:hAnsi="Times New Roman"/>
                <w:sz w:val="18"/>
                <w:szCs w:val="18"/>
              </w:rPr>
            </w:pPr>
          </w:p>
        </w:tc>
        <w:tc>
          <w:tcPr>
            <w:tcW w:w="1088" w:type="pct"/>
            <w:noWrap/>
            <w:hideMark/>
          </w:tcPr>
          <w:p w14:paraId="33901FA2" w14:textId="77777777" w:rsidR="000505A9" w:rsidRPr="00BD53DF" w:rsidRDefault="000505A9" w:rsidP="000505A9">
            <w:pPr>
              <w:widowControl/>
              <w:jc w:val="left"/>
              <w:rPr>
                <w:rFonts w:ascii="Times New Roman" w:hAnsi="Times New Roman"/>
                <w:sz w:val="18"/>
                <w:szCs w:val="18"/>
              </w:rPr>
            </w:pPr>
            <w:r w:rsidRPr="00BD53DF">
              <w:rPr>
                <w:rFonts w:ascii="Times New Roman" w:hAnsi="Times New Roman"/>
                <w:sz w:val="18"/>
                <w:szCs w:val="18"/>
              </w:rPr>
              <w:t>InnerApiController</w:t>
            </w:r>
          </w:p>
        </w:tc>
        <w:tc>
          <w:tcPr>
            <w:tcW w:w="1448" w:type="pct"/>
            <w:noWrap/>
            <w:hideMark/>
          </w:tcPr>
          <w:p w14:paraId="3B1A5694" w14:textId="77777777" w:rsidR="000505A9" w:rsidRPr="003F7B05" w:rsidRDefault="000505A9" w:rsidP="000505A9">
            <w:pPr>
              <w:widowControl/>
              <w:jc w:val="left"/>
              <w:rPr>
                <w:rFonts w:ascii="Times New Roman" w:hAnsi="Times New Roman"/>
                <w:sz w:val="18"/>
                <w:szCs w:val="18"/>
              </w:rPr>
            </w:pPr>
            <w:r w:rsidRPr="003F7B05">
              <w:rPr>
                <w:rFonts w:ascii="Times New Roman" w:hAnsi="Times New Roman"/>
                <w:sz w:val="18"/>
                <w:szCs w:val="18"/>
              </w:rPr>
              <w:t>innerDeleteUserFederation</w:t>
            </w:r>
          </w:p>
        </w:tc>
        <w:tc>
          <w:tcPr>
            <w:tcW w:w="2174" w:type="pct"/>
            <w:noWrap/>
            <w:hideMark/>
          </w:tcPr>
          <w:p w14:paraId="7C78459A" w14:textId="10008B59" w:rsidR="000505A9" w:rsidRPr="00BD53DF" w:rsidRDefault="000505A9" w:rsidP="000505A9">
            <w:pPr>
              <w:widowControl/>
              <w:jc w:val="left"/>
              <w:rPr>
                <w:rFonts w:ascii="Times New Roman" w:hAnsi="Times New Roman"/>
                <w:sz w:val="18"/>
                <w:szCs w:val="18"/>
              </w:rPr>
            </w:pPr>
            <w:r w:rsidRPr="00D34FEB">
              <w:rPr>
                <w:rFonts w:ascii="Times New Roman" w:hAnsi="Times New Roman"/>
                <w:sz w:val="18"/>
                <w:szCs w:val="18"/>
              </w:rPr>
              <w:t xml:space="preserve">Press the </w:t>
            </w:r>
            <w:r w:rsidRPr="00D34FEB">
              <w:rPr>
                <w:rFonts w:ascii="Times New Roman" w:hAnsi="Times New Roman"/>
                <w:b/>
                <w:bCs/>
                <w:sz w:val="18"/>
                <w:szCs w:val="18"/>
              </w:rPr>
              <w:t>Submit</w:t>
            </w:r>
            <w:r w:rsidRPr="00D34FEB">
              <w:rPr>
                <w:rFonts w:ascii="Times New Roman" w:hAnsi="Times New Roman"/>
                <w:sz w:val="18"/>
                <w:szCs w:val="18"/>
              </w:rPr>
              <w:t xml:space="preserve"> button on the Delete user directory service dialog.</w:t>
            </w:r>
          </w:p>
        </w:tc>
      </w:tr>
      <w:tr w:rsidR="000505A9" w:rsidRPr="00440202" w14:paraId="46E8731F" w14:textId="77777777" w:rsidTr="001353FE">
        <w:trPr>
          <w:trHeight w:val="270"/>
        </w:trPr>
        <w:tc>
          <w:tcPr>
            <w:tcW w:w="290" w:type="pct"/>
          </w:tcPr>
          <w:p w14:paraId="514BA2B9" w14:textId="77777777" w:rsidR="000505A9" w:rsidRPr="00D34FEB" w:rsidRDefault="000505A9" w:rsidP="000505A9">
            <w:pPr>
              <w:pStyle w:val="affa"/>
              <w:widowControl/>
              <w:numPr>
                <w:ilvl w:val="0"/>
                <w:numId w:val="50"/>
              </w:numPr>
              <w:ind w:leftChars="0" w:rightChars="-118" w:right="-248"/>
              <w:jc w:val="left"/>
              <w:rPr>
                <w:rFonts w:ascii="Times New Roman" w:hAnsi="Times New Roman"/>
                <w:sz w:val="18"/>
                <w:szCs w:val="18"/>
              </w:rPr>
            </w:pPr>
          </w:p>
        </w:tc>
        <w:tc>
          <w:tcPr>
            <w:tcW w:w="1088" w:type="pct"/>
            <w:noWrap/>
            <w:hideMark/>
          </w:tcPr>
          <w:p w14:paraId="5DAE6F5E" w14:textId="77777777" w:rsidR="000505A9" w:rsidRPr="00BD53DF" w:rsidRDefault="000505A9" w:rsidP="000505A9">
            <w:pPr>
              <w:widowControl/>
              <w:jc w:val="left"/>
              <w:rPr>
                <w:rFonts w:ascii="Times New Roman" w:hAnsi="Times New Roman"/>
                <w:sz w:val="18"/>
                <w:szCs w:val="18"/>
              </w:rPr>
            </w:pPr>
            <w:r w:rsidRPr="00BD53DF">
              <w:rPr>
                <w:rFonts w:ascii="Times New Roman" w:hAnsi="Times New Roman"/>
                <w:sz w:val="18"/>
                <w:szCs w:val="18"/>
              </w:rPr>
              <w:t>InnerApiController</w:t>
            </w:r>
          </w:p>
        </w:tc>
        <w:tc>
          <w:tcPr>
            <w:tcW w:w="1448" w:type="pct"/>
            <w:noWrap/>
            <w:hideMark/>
          </w:tcPr>
          <w:p w14:paraId="07F35307" w14:textId="77777777" w:rsidR="000505A9" w:rsidRPr="003F7B05" w:rsidRDefault="000505A9" w:rsidP="000505A9">
            <w:pPr>
              <w:widowControl/>
              <w:jc w:val="left"/>
              <w:rPr>
                <w:rFonts w:ascii="Times New Roman" w:hAnsi="Times New Roman"/>
                <w:sz w:val="18"/>
                <w:szCs w:val="18"/>
              </w:rPr>
            </w:pPr>
            <w:r w:rsidRPr="003F7B05">
              <w:rPr>
                <w:rFonts w:ascii="Times New Roman" w:hAnsi="Times New Roman"/>
                <w:sz w:val="18"/>
                <w:szCs w:val="18"/>
              </w:rPr>
              <w:t>innerSyncGroupsOfUserFederation</w:t>
            </w:r>
          </w:p>
        </w:tc>
        <w:tc>
          <w:tcPr>
            <w:tcW w:w="2174" w:type="pct"/>
            <w:noWrap/>
            <w:hideMark/>
          </w:tcPr>
          <w:p w14:paraId="1CC4D9E9" w14:textId="6E77DBB3" w:rsidR="000505A9" w:rsidRPr="00BD53DF" w:rsidRDefault="000505A9" w:rsidP="000505A9">
            <w:pPr>
              <w:widowControl/>
              <w:jc w:val="left"/>
              <w:rPr>
                <w:rFonts w:ascii="Times New Roman" w:hAnsi="Times New Roman"/>
                <w:sz w:val="18"/>
                <w:szCs w:val="18"/>
              </w:rPr>
            </w:pPr>
            <w:r w:rsidRPr="00D34FEB">
              <w:rPr>
                <w:rFonts w:ascii="Times New Roman" w:hAnsi="Times New Roman"/>
                <w:sz w:val="18"/>
                <w:szCs w:val="18"/>
              </w:rPr>
              <w:t xml:space="preserve">Press the </w:t>
            </w:r>
            <w:r w:rsidRPr="00D34FEB">
              <w:rPr>
                <w:rFonts w:ascii="Times New Roman" w:hAnsi="Times New Roman"/>
                <w:b/>
                <w:bCs/>
                <w:sz w:val="18"/>
                <w:szCs w:val="18"/>
              </w:rPr>
              <w:t>Sync groups</w:t>
            </w:r>
            <w:r w:rsidRPr="00D34FEB">
              <w:rPr>
                <w:rFonts w:ascii="Times New Roman" w:hAnsi="Times New Roman"/>
                <w:sz w:val="18"/>
                <w:szCs w:val="18"/>
              </w:rPr>
              <w:t xml:space="preserve"> button on the User federation screen.</w:t>
            </w:r>
          </w:p>
        </w:tc>
      </w:tr>
      <w:tr w:rsidR="000505A9" w:rsidRPr="00440202" w14:paraId="552B4CB4" w14:textId="77777777" w:rsidTr="001353FE">
        <w:trPr>
          <w:trHeight w:val="540"/>
        </w:trPr>
        <w:tc>
          <w:tcPr>
            <w:tcW w:w="290" w:type="pct"/>
          </w:tcPr>
          <w:p w14:paraId="5E953DEF" w14:textId="77777777" w:rsidR="000505A9" w:rsidRPr="00D34FEB" w:rsidRDefault="000505A9" w:rsidP="000505A9">
            <w:pPr>
              <w:pStyle w:val="affa"/>
              <w:widowControl/>
              <w:numPr>
                <w:ilvl w:val="0"/>
                <w:numId w:val="50"/>
              </w:numPr>
              <w:ind w:leftChars="0" w:rightChars="-118" w:right="-248"/>
              <w:jc w:val="left"/>
              <w:rPr>
                <w:rFonts w:ascii="Times New Roman" w:hAnsi="Times New Roman"/>
                <w:sz w:val="18"/>
                <w:szCs w:val="18"/>
              </w:rPr>
            </w:pPr>
          </w:p>
        </w:tc>
        <w:tc>
          <w:tcPr>
            <w:tcW w:w="1088" w:type="pct"/>
            <w:noWrap/>
            <w:hideMark/>
          </w:tcPr>
          <w:p w14:paraId="1E75D337" w14:textId="77777777" w:rsidR="000505A9" w:rsidRPr="00BD53DF" w:rsidRDefault="000505A9" w:rsidP="000505A9">
            <w:pPr>
              <w:widowControl/>
              <w:jc w:val="left"/>
              <w:rPr>
                <w:rFonts w:ascii="Times New Roman" w:hAnsi="Times New Roman"/>
                <w:sz w:val="18"/>
                <w:szCs w:val="18"/>
              </w:rPr>
            </w:pPr>
            <w:r w:rsidRPr="00BD53DF">
              <w:rPr>
                <w:rFonts w:ascii="Times New Roman" w:hAnsi="Times New Roman"/>
                <w:sz w:val="18"/>
                <w:szCs w:val="18"/>
              </w:rPr>
              <w:t>InnerApiController</w:t>
            </w:r>
          </w:p>
        </w:tc>
        <w:tc>
          <w:tcPr>
            <w:tcW w:w="1448" w:type="pct"/>
            <w:noWrap/>
            <w:hideMark/>
          </w:tcPr>
          <w:p w14:paraId="2934B335" w14:textId="77777777" w:rsidR="000505A9" w:rsidRPr="003F7B05" w:rsidRDefault="000505A9" w:rsidP="000505A9">
            <w:pPr>
              <w:widowControl/>
              <w:jc w:val="left"/>
              <w:rPr>
                <w:rFonts w:ascii="Times New Roman" w:hAnsi="Times New Roman"/>
                <w:sz w:val="18"/>
                <w:szCs w:val="18"/>
              </w:rPr>
            </w:pPr>
            <w:r w:rsidRPr="003F7B05">
              <w:rPr>
                <w:rFonts w:ascii="Times New Roman" w:hAnsi="Times New Roman"/>
                <w:sz w:val="18"/>
                <w:szCs w:val="18"/>
              </w:rPr>
              <w:t>innerTestConnection</w:t>
            </w:r>
          </w:p>
        </w:tc>
        <w:tc>
          <w:tcPr>
            <w:tcW w:w="2174" w:type="pct"/>
            <w:hideMark/>
          </w:tcPr>
          <w:p w14:paraId="65CBC401" w14:textId="3A3D3172" w:rsidR="000505A9" w:rsidRPr="00BD53DF" w:rsidRDefault="000505A9" w:rsidP="000505A9">
            <w:pPr>
              <w:widowControl/>
              <w:jc w:val="left"/>
              <w:rPr>
                <w:rFonts w:ascii="Times New Roman" w:hAnsi="Times New Roman"/>
                <w:sz w:val="18"/>
                <w:szCs w:val="18"/>
              </w:rPr>
            </w:pPr>
            <w:r w:rsidRPr="00D34FEB">
              <w:rPr>
                <w:rFonts w:ascii="Times New Roman" w:hAnsi="Times New Roman"/>
                <w:sz w:val="18"/>
                <w:szCs w:val="18"/>
              </w:rPr>
              <w:t xml:space="preserve">Press the </w:t>
            </w:r>
            <w:r w:rsidRPr="00D34FEB">
              <w:rPr>
                <w:rFonts w:ascii="Times New Roman" w:hAnsi="Times New Roman"/>
                <w:b/>
                <w:bCs/>
                <w:sz w:val="18"/>
                <w:szCs w:val="18"/>
              </w:rPr>
              <w:t>Test connection</w:t>
            </w:r>
            <w:r w:rsidRPr="00D34FEB">
              <w:rPr>
                <w:rFonts w:ascii="Times New Roman" w:hAnsi="Times New Roman"/>
                <w:sz w:val="18"/>
                <w:szCs w:val="18"/>
              </w:rPr>
              <w:t xml:space="preserve"> button on the Add user directory service screen.</w:t>
            </w:r>
            <w:r w:rsidRPr="00D34FEB">
              <w:rPr>
                <w:rFonts w:ascii="Times New Roman" w:hAnsi="Times New Roman"/>
                <w:sz w:val="18"/>
                <w:szCs w:val="18"/>
              </w:rPr>
              <w:br/>
              <w:t xml:space="preserve">Press the </w:t>
            </w:r>
            <w:r w:rsidRPr="00D34FEB">
              <w:rPr>
                <w:rFonts w:ascii="Times New Roman" w:hAnsi="Times New Roman"/>
                <w:b/>
                <w:bCs/>
                <w:sz w:val="18"/>
                <w:szCs w:val="18"/>
              </w:rPr>
              <w:t>Test connection</w:t>
            </w:r>
            <w:r w:rsidRPr="00D34FEB">
              <w:rPr>
                <w:rFonts w:ascii="Times New Roman" w:hAnsi="Times New Roman"/>
                <w:sz w:val="18"/>
                <w:szCs w:val="18"/>
              </w:rPr>
              <w:t xml:space="preserve"> button on the Edit user directory service screen.</w:t>
            </w:r>
          </w:p>
        </w:tc>
      </w:tr>
      <w:tr w:rsidR="000505A9" w:rsidRPr="00440202" w14:paraId="4361D25B" w14:textId="77777777" w:rsidTr="001353FE">
        <w:trPr>
          <w:trHeight w:val="540"/>
        </w:trPr>
        <w:tc>
          <w:tcPr>
            <w:tcW w:w="290" w:type="pct"/>
          </w:tcPr>
          <w:p w14:paraId="4C441D98" w14:textId="77777777" w:rsidR="000505A9" w:rsidRPr="00D34FEB" w:rsidRDefault="000505A9" w:rsidP="000505A9">
            <w:pPr>
              <w:pStyle w:val="affa"/>
              <w:widowControl/>
              <w:numPr>
                <w:ilvl w:val="0"/>
                <w:numId w:val="50"/>
              </w:numPr>
              <w:ind w:leftChars="0" w:rightChars="-118" w:right="-248"/>
              <w:jc w:val="left"/>
              <w:rPr>
                <w:rFonts w:ascii="Times New Roman" w:hAnsi="Times New Roman"/>
                <w:sz w:val="18"/>
                <w:szCs w:val="18"/>
              </w:rPr>
            </w:pPr>
          </w:p>
        </w:tc>
        <w:tc>
          <w:tcPr>
            <w:tcW w:w="1088" w:type="pct"/>
            <w:noWrap/>
            <w:hideMark/>
          </w:tcPr>
          <w:p w14:paraId="6C30349F" w14:textId="77777777" w:rsidR="000505A9" w:rsidRPr="00BD53DF" w:rsidRDefault="000505A9" w:rsidP="000505A9">
            <w:pPr>
              <w:widowControl/>
              <w:jc w:val="left"/>
              <w:rPr>
                <w:rFonts w:ascii="Times New Roman" w:hAnsi="Times New Roman"/>
                <w:sz w:val="18"/>
                <w:szCs w:val="18"/>
              </w:rPr>
            </w:pPr>
            <w:r w:rsidRPr="00BD53DF">
              <w:rPr>
                <w:rFonts w:ascii="Times New Roman" w:hAnsi="Times New Roman"/>
                <w:sz w:val="18"/>
                <w:szCs w:val="18"/>
              </w:rPr>
              <w:t>InnerApiController</w:t>
            </w:r>
          </w:p>
        </w:tc>
        <w:tc>
          <w:tcPr>
            <w:tcW w:w="1448" w:type="pct"/>
            <w:noWrap/>
            <w:hideMark/>
          </w:tcPr>
          <w:p w14:paraId="105FA0E4" w14:textId="77777777" w:rsidR="000505A9" w:rsidRPr="003F7B05" w:rsidRDefault="000505A9" w:rsidP="000505A9">
            <w:pPr>
              <w:widowControl/>
              <w:jc w:val="left"/>
              <w:rPr>
                <w:rFonts w:ascii="Times New Roman" w:hAnsi="Times New Roman"/>
                <w:sz w:val="18"/>
                <w:szCs w:val="18"/>
              </w:rPr>
            </w:pPr>
            <w:r w:rsidRPr="003F7B05">
              <w:rPr>
                <w:rFonts w:ascii="Times New Roman" w:hAnsi="Times New Roman"/>
                <w:sz w:val="18"/>
                <w:szCs w:val="18"/>
              </w:rPr>
              <w:t>innerListApplicationServices</w:t>
            </w:r>
          </w:p>
        </w:tc>
        <w:tc>
          <w:tcPr>
            <w:tcW w:w="2174" w:type="pct"/>
            <w:hideMark/>
          </w:tcPr>
          <w:p w14:paraId="3FABF84F" w14:textId="5C8A8694" w:rsidR="000505A9" w:rsidRPr="00BD53DF" w:rsidRDefault="000505A9" w:rsidP="000505A9">
            <w:pPr>
              <w:widowControl/>
              <w:jc w:val="left"/>
              <w:rPr>
                <w:rFonts w:ascii="Times New Roman" w:hAnsi="Times New Roman"/>
                <w:sz w:val="18"/>
                <w:szCs w:val="18"/>
              </w:rPr>
            </w:pPr>
            <w:r w:rsidRPr="00D34FEB">
              <w:rPr>
                <w:rFonts w:ascii="Times New Roman" w:hAnsi="Times New Roman"/>
                <w:sz w:val="18"/>
                <w:szCs w:val="18"/>
              </w:rPr>
              <w:t>Displays the Products screen</w:t>
            </w:r>
          </w:p>
        </w:tc>
      </w:tr>
      <w:tr w:rsidR="000505A9" w:rsidRPr="00440202" w14:paraId="724831A7" w14:textId="77777777" w:rsidTr="001353FE">
        <w:trPr>
          <w:trHeight w:val="270"/>
        </w:trPr>
        <w:tc>
          <w:tcPr>
            <w:tcW w:w="290" w:type="pct"/>
          </w:tcPr>
          <w:p w14:paraId="1ACFB6DE" w14:textId="77777777" w:rsidR="000505A9" w:rsidRPr="00D34FEB" w:rsidRDefault="000505A9" w:rsidP="000505A9">
            <w:pPr>
              <w:pStyle w:val="affa"/>
              <w:widowControl/>
              <w:numPr>
                <w:ilvl w:val="0"/>
                <w:numId w:val="50"/>
              </w:numPr>
              <w:ind w:leftChars="0" w:rightChars="-118" w:right="-248"/>
              <w:jc w:val="left"/>
              <w:rPr>
                <w:rFonts w:ascii="Times New Roman" w:hAnsi="Times New Roman"/>
                <w:sz w:val="18"/>
                <w:szCs w:val="18"/>
              </w:rPr>
            </w:pPr>
          </w:p>
        </w:tc>
        <w:tc>
          <w:tcPr>
            <w:tcW w:w="1088" w:type="pct"/>
            <w:noWrap/>
            <w:hideMark/>
          </w:tcPr>
          <w:p w14:paraId="2DA712E7" w14:textId="77777777" w:rsidR="000505A9" w:rsidRPr="00BD53DF" w:rsidRDefault="000505A9" w:rsidP="000505A9">
            <w:pPr>
              <w:widowControl/>
              <w:jc w:val="left"/>
              <w:rPr>
                <w:rFonts w:ascii="Times New Roman" w:hAnsi="Times New Roman"/>
                <w:sz w:val="18"/>
                <w:szCs w:val="18"/>
              </w:rPr>
            </w:pPr>
            <w:r w:rsidRPr="00BD53DF">
              <w:rPr>
                <w:rFonts w:ascii="Times New Roman" w:hAnsi="Times New Roman"/>
                <w:sz w:val="18"/>
                <w:szCs w:val="18"/>
              </w:rPr>
              <w:t>InnerApiController</w:t>
            </w:r>
          </w:p>
        </w:tc>
        <w:tc>
          <w:tcPr>
            <w:tcW w:w="1448" w:type="pct"/>
            <w:noWrap/>
            <w:hideMark/>
          </w:tcPr>
          <w:p w14:paraId="7D8D00DB" w14:textId="77777777" w:rsidR="000505A9" w:rsidRPr="003F7B05" w:rsidRDefault="000505A9" w:rsidP="000505A9">
            <w:pPr>
              <w:widowControl/>
              <w:jc w:val="left"/>
              <w:rPr>
                <w:rFonts w:ascii="Times New Roman" w:hAnsi="Times New Roman"/>
                <w:sz w:val="18"/>
                <w:szCs w:val="18"/>
              </w:rPr>
            </w:pPr>
            <w:r w:rsidRPr="003F7B05">
              <w:rPr>
                <w:rFonts w:ascii="Times New Roman" w:hAnsi="Times New Roman"/>
                <w:sz w:val="18"/>
                <w:szCs w:val="18"/>
              </w:rPr>
              <w:t>innerGetApplicationService</w:t>
            </w:r>
          </w:p>
        </w:tc>
        <w:tc>
          <w:tcPr>
            <w:tcW w:w="2174" w:type="pct"/>
            <w:noWrap/>
            <w:hideMark/>
          </w:tcPr>
          <w:p w14:paraId="2566C2B4" w14:textId="5010D2FD" w:rsidR="000505A9" w:rsidRPr="00BD53DF" w:rsidRDefault="000505A9" w:rsidP="000505A9">
            <w:pPr>
              <w:widowControl/>
              <w:jc w:val="left"/>
              <w:rPr>
                <w:rFonts w:ascii="Times New Roman" w:hAnsi="Times New Roman"/>
                <w:sz w:val="18"/>
                <w:szCs w:val="18"/>
              </w:rPr>
            </w:pPr>
            <w:r w:rsidRPr="00D34FEB">
              <w:rPr>
                <w:rFonts w:ascii="Times New Roman" w:hAnsi="Times New Roman"/>
                <w:sz w:val="18"/>
                <w:szCs w:val="18"/>
              </w:rPr>
              <w:t>Displays the Product detail screen</w:t>
            </w:r>
          </w:p>
        </w:tc>
      </w:tr>
      <w:tr w:rsidR="000505A9" w:rsidRPr="00440202" w14:paraId="2FB53B76" w14:textId="77777777" w:rsidTr="001353FE">
        <w:trPr>
          <w:trHeight w:val="270"/>
        </w:trPr>
        <w:tc>
          <w:tcPr>
            <w:tcW w:w="290" w:type="pct"/>
          </w:tcPr>
          <w:p w14:paraId="56A5D1B2" w14:textId="77777777" w:rsidR="000505A9" w:rsidRPr="00D34FEB" w:rsidRDefault="000505A9" w:rsidP="000505A9">
            <w:pPr>
              <w:pStyle w:val="affa"/>
              <w:widowControl/>
              <w:numPr>
                <w:ilvl w:val="0"/>
                <w:numId w:val="50"/>
              </w:numPr>
              <w:ind w:leftChars="0" w:rightChars="-118" w:right="-248"/>
              <w:jc w:val="left"/>
              <w:rPr>
                <w:rFonts w:ascii="Times New Roman" w:hAnsi="Times New Roman"/>
                <w:sz w:val="18"/>
                <w:szCs w:val="18"/>
              </w:rPr>
            </w:pPr>
          </w:p>
        </w:tc>
        <w:tc>
          <w:tcPr>
            <w:tcW w:w="1088" w:type="pct"/>
            <w:noWrap/>
            <w:hideMark/>
          </w:tcPr>
          <w:p w14:paraId="326A8796" w14:textId="77777777" w:rsidR="000505A9" w:rsidRPr="00BD53DF" w:rsidRDefault="000505A9" w:rsidP="000505A9">
            <w:pPr>
              <w:widowControl/>
              <w:jc w:val="left"/>
              <w:rPr>
                <w:rFonts w:ascii="Times New Roman" w:hAnsi="Times New Roman"/>
                <w:sz w:val="18"/>
                <w:szCs w:val="18"/>
              </w:rPr>
            </w:pPr>
            <w:r w:rsidRPr="00BD53DF">
              <w:rPr>
                <w:rFonts w:ascii="Times New Roman" w:hAnsi="Times New Roman"/>
                <w:sz w:val="18"/>
                <w:szCs w:val="18"/>
              </w:rPr>
              <w:t>InnerApiController</w:t>
            </w:r>
          </w:p>
        </w:tc>
        <w:tc>
          <w:tcPr>
            <w:tcW w:w="1448" w:type="pct"/>
            <w:noWrap/>
            <w:hideMark/>
          </w:tcPr>
          <w:p w14:paraId="3BE04AE0" w14:textId="77777777" w:rsidR="000505A9" w:rsidRPr="003F7B05" w:rsidRDefault="000505A9" w:rsidP="000505A9">
            <w:pPr>
              <w:widowControl/>
              <w:jc w:val="left"/>
              <w:rPr>
                <w:rFonts w:ascii="Times New Roman" w:hAnsi="Times New Roman"/>
                <w:sz w:val="18"/>
                <w:szCs w:val="18"/>
              </w:rPr>
            </w:pPr>
            <w:r w:rsidRPr="003F7B05">
              <w:rPr>
                <w:rFonts w:ascii="Times New Roman" w:hAnsi="Times New Roman"/>
                <w:sz w:val="18"/>
                <w:szCs w:val="18"/>
              </w:rPr>
              <w:t>innerUpdateApplicationService</w:t>
            </w:r>
          </w:p>
        </w:tc>
        <w:tc>
          <w:tcPr>
            <w:tcW w:w="2174" w:type="pct"/>
            <w:noWrap/>
            <w:hideMark/>
          </w:tcPr>
          <w:p w14:paraId="26A554DC" w14:textId="34017773" w:rsidR="000505A9" w:rsidRPr="00BD53DF" w:rsidRDefault="000505A9" w:rsidP="000505A9">
            <w:pPr>
              <w:widowControl/>
              <w:jc w:val="left"/>
              <w:rPr>
                <w:rFonts w:ascii="Times New Roman" w:hAnsi="Times New Roman"/>
                <w:sz w:val="18"/>
                <w:szCs w:val="18"/>
              </w:rPr>
            </w:pPr>
            <w:r w:rsidRPr="00D34FEB">
              <w:rPr>
                <w:rFonts w:ascii="Times New Roman" w:hAnsi="Times New Roman"/>
                <w:sz w:val="18"/>
                <w:szCs w:val="18"/>
              </w:rPr>
              <w:t xml:space="preserve">Press the </w:t>
            </w:r>
            <w:r w:rsidRPr="00D34FEB">
              <w:rPr>
                <w:rFonts w:ascii="Times New Roman" w:hAnsi="Times New Roman"/>
                <w:b/>
                <w:bCs/>
                <w:sz w:val="18"/>
                <w:szCs w:val="18"/>
              </w:rPr>
              <w:t>Submit</w:t>
            </w:r>
            <w:r w:rsidRPr="00D34FEB">
              <w:rPr>
                <w:rFonts w:ascii="Times New Roman" w:hAnsi="Times New Roman"/>
                <w:sz w:val="18"/>
                <w:szCs w:val="18"/>
              </w:rPr>
              <w:t xml:space="preserve"> button on the Edit product screen.</w:t>
            </w:r>
          </w:p>
        </w:tc>
      </w:tr>
      <w:tr w:rsidR="000505A9" w:rsidRPr="00440202" w14:paraId="3C8BD25F" w14:textId="77777777" w:rsidTr="001353FE">
        <w:trPr>
          <w:trHeight w:val="270"/>
        </w:trPr>
        <w:tc>
          <w:tcPr>
            <w:tcW w:w="290" w:type="pct"/>
          </w:tcPr>
          <w:p w14:paraId="56B6F8E7" w14:textId="77777777" w:rsidR="000505A9" w:rsidRPr="00D34FEB" w:rsidRDefault="000505A9" w:rsidP="000505A9">
            <w:pPr>
              <w:pStyle w:val="affa"/>
              <w:widowControl/>
              <w:numPr>
                <w:ilvl w:val="0"/>
                <w:numId w:val="50"/>
              </w:numPr>
              <w:ind w:leftChars="0" w:rightChars="-118" w:right="-248"/>
              <w:jc w:val="left"/>
              <w:rPr>
                <w:rFonts w:ascii="Times New Roman" w:hAnsi="Times New Roman"/>
                <w:sz w:val="18"/>
                <w:szCs w:val="18"/>
              </w:rPr>
            </w:pPr>
          </w:p>
        </w:tc>
        <w:tc>
          <w:tcPr>
            <w:tcW w:w="1088" w:type="pct"/>
            <w:noWrap/>
            <w:hideMark/>
          </w:tcPr>
          <w:p w14:paraId="4477AA5B" w14:textId="77777777" w:rsidR="000505A9" w:rsidRPr="00BD53DF" w:rsidRDefault="000505A9" w:rsidP="000505A9">
            <w:pPr>
              <w:widowControl/>
              <w:jc w:val="left"/>
              <w:rPr>
                <w:rFonts w:ascii="Times New Roman" w:hAnsi="Times New Roman"/>
                <w:sz w:val="18"/>
                <w:szCs w:val="18"/>
              </w:rPr>
            </w:pPr>
            <w:r w:rsidRPr="00BD53DF">
              <w:rPr>
                <w:rFonts w:ascii="Times New Roman" w:hAnsi="Times New Roman"/>
                <w:sz w:val="18"/>
                <w:szCs w:val="18"/>
              </w:rPr>
              <w:t>InnerApiController</w:t>
            </w:r>
          </w:p>
        </w:tc>
        <w:tc>
          <w:tcPr>
            <w:tcW w:w="1448" w:type="pct"/>
            <w:noWrap/>
            <w:hideMark/>
          </w:tcPr>
          <w:p w14:paraId="3DCF493D" w14:textId="77777777" w:rsidR="000505A9" w:rsidRPr="003F7B05" w:rsidRDefault="000505A9" w:rsidP="000505A9">
            <w:pPr>
              <w:widowControl/>
              <w:jc w:val="left"/>
              <w:rPr>
                <w:rFonts w:ascii="Times New Roman" w:hAnsi="Times New Roman"/>
                <w:sz w:val="18"/>
                <w:szCs w:val="18"/>
              </w:rPr>
            </w:pPr>
            <w:r w:rsidRPr="003F7B05">
              <w:rPr>
                <w:rFonts w:ascii="Times New Roman" w:hAnsi="Times New Roman"/>
                <w:sz w:val="18"/>
                <w:szCs w:val="18"/>
              </w:rPr>
              <w:t>innerDeleteApplicationService</w:t>
            </w:r>
          </w:p>
        </w:tc>
        <w:tc>
          <w:tcPr>
            <w:tcW w:w="2174" w:type="pct"/>
            <w:noWrap/>
            <w:hideMark/>
          </w:tcPr>
          <w:p w14:paraId="54397D61" w14:textId="306B3277" w:rsidR="000505A9" w:rsidRPr="00BD53DF" w:rsidRDefault="000505A9" w:rsidP="000505A9">
            <w:pPr>
              <w:widowControl/>
              <w:jc w:val="left"/>
              <w:rPr>
                <w:rFonts w:ascii="Times New Roman" w:hAnsi="Times New Roman"/>
                <w:sz w:val="18"/>
                <w:szCs w:val="18"/>
              </w:rPr>
            </w:pPr>
            <w:r w:rsidRPr="00D34FEB">
              <w:rPr>
                <w:rFonts w:ascii="Times New Roman" w:hAnsi="Times New Roman"/>
                <w:sz w:val="18"/>
                <w:szCs w:val="18"/>
              </w:rPr>
              <w:t xml:space="preserve">Press the </w:t>
            </w:r>
            <w:r w:rsidRPr="00D34FEB">
              <w:rPr>
                <w:rFonts w:ascii="Times New Roman" w:hAnsi="Times New Roman"/>
                <w:b/>
                <w:bCs/>
                <w:sz w:val="18"/>
                <w:szCs w:val="18"/>
              </w:rPr>
              <w:t>Submit</w:t>
            </w:r>
            <w:r w:rsidRPr="00D34FEB">
              <w:rPr>
                <w:rFonts w:ascii="Times New Roman" w:hAnsi="Times New Roman"/>
                <w:sz w:val="18"/>
                <w:szCs w:val="18"/>
              </w:rPr>
              <w:t xml:space="preserve"> button on the Delete product dialog.</w:t>
            </w:r>
          </w:p>
        </w:tc>
      </w:tr>
      <w:tr w:rsidR="000505A9" w:rsidRPr="00440202" w14:paraId="01D07277" w14:textId="77777777" w:rsidTr="001353FE">
        <w:trPr>
          <w:trHeight w:val="270"/>
        </w:trPr>
        <w:tc>
          <w:tcPr>
            <w:tcW w:w="290" w:type="pct"/>
          </w:tcPr>
          <w:p w14:paraId="0480230C" w14:textId="77777777" w:rsidR="000505A9" w:rsidRPr="00D34FEB" w:rsidRDefault="000505A9" w:rsidP="000505A9">
            <w:pPr>
              <w:pStyle w:val="affa"/>
              <w:widowControl/>
              <w:numPr>
                <w:ilvl w:val="0"/>
                <w:numId w:val="50"/>
              </w:numPr>
              <w:ind w:leftChars="0" w:rightChars="-118" w:right="-248"/>
              <w:jc w:val="left"/>
              <w:rPr>
                <w:rFonts w:ascii="Times New Roman" w:hAnsi="Times New Roman"/>
                <w:sz w:val="18"/>
                <w:szCs w:val="18"/>
              </w:rPr>
            </w:pPr>
          </w:p>
        </w:tc>
        <w:tc>
          <w:tcPr>
            <w:tcW w:w="1088" w:type="pct"/>
            <w:noWrap/>
            <w:hideMark/>
          </w:tcPr>
          <w:p w14:paraId="42CD3E7A" w14:textId="77777777" w:rsidR="000505A9" w:rsidRPr="00BD53DF" w:rsidRDefault="000505A9" w:rsidP="000505A9">
            <w:pPr>
              <w:widowControl/>
              <w:jc w:val="left"/>
              <w:rPr>
                <w:rFonts w:ascii="Times New Roman" w:hAnsi="Times New Roman"/>
                <w:sz w:val="18"/>
                <w:szCs w:val="18"/>
              </w:rPr>
            </w:pPr>
            <w:r w:rsidRPr="00BD53DF">
              <w:rPr>
                <w:rFonts w:ascii="Times New Roman" w:hAnsi="Times New Roman"/>
                <w:sz w:val="18"/>
                <w:szCs w:val="18"/>
              </w:rPr>
              <w:t>InnerApiController</w:t>
            </w:r>
          </w:p>
        </w:tc>
        <w:tc>
          <w:tcPr>
            <w:tcW w:w="1448" w:type="pct"/>
            <w:noWrap/>
            <w:hideMark/>
          </w:tcPr>
          <w:p w14:paraId="56E2B439" w14:textId="77777777" w:rsidR="000505A9" w:rsidRPr="00BD53DF" w:rsidRDefault="000505A9" w:rsidP="000505A9">
            <w:pPr>
              <w:widowControl/>
              <w:jc w:val="left"/>
              <w:rPr>
                <w:rFonts w:ascii="Times New Roman" w:hAnsi="Times New Roman"/>
                <w:sz w:val="18"/>
                <w:szCs w:val="18"/>
              </w:rPr>
            </w:pPr>
            <w:r w:rsidRPr="003F7B05">
              <w:rPr>
                <w:rFonts w:ascii="Times New Roman" w:hAnsi="Times New Roman"/>
                <w:sz w:val="18"/>
                <w:szCs w:val="18"/>
              </w:rPr>
              <w:t>innerGetVersionOfApplicationService</w:t>
            </w:r>
          </w:p>
        </w:tc>
        <w:tc>
          <w:tcPr>
            <w:tcW w:w="2174" w:type="pct"/>
            <w:noWrap/>
            <w:hideMark/>
          </w:tcPr>
          <w:p w14:paraId="5228C9BE" w14:textId="78AB0010" w:rsidR="000505A9" w:rsidRPr="00BD53DF" w:rsidRDefault="000505A9" w:rsidP="000505A9">
            <w:pPr>
              <w:widowControl/>
              <w:jc w:val="left"/>
              <w:rPr>
                <w:rFonts w:ascii="Times New Roman" w:hAnsi="Times New Roman"/>
                <w:sz w:val="18"/>
                <w:szCs w:val="18"/>
              </w:rPr>
            </w:pPr>
            <w:r w:rsidRPr="00D34FEB">
              <w:rPr>
                <w:rFonts w:ascii="Times New Roman" w:hAnsi="Times New Roman"/>
                <w:sz w:val="18"/>
                <w:szCs w:val="18"/>
              </w:rPr>
              <w:t>Displays the Product detail screen</w:t>
            </w:r>
          </w:p>
        </w:tc>
      </w:tr>
      <w:tr w:rsidR="000505A9" w:rsidRPr="00440202" w14:paraId="05395CE7" w14:textId="77777777" w:rsidTr="001353FE">
        <w:trPr>
          <w:trHeight w:val="810"/>
        </w:trPr>
        <w:tc>
          <w:tcPr>
            <w:tcW w:w="290" w:type="pct"/>
          </w:tcPr>
          <w:p w14:paraId="34C3FD0C" w14:textId="77777777" w:rsidR="000505A9" w:rsidRPr="00D34FEB" w:rsidRDefault="000505A9" w:rsidP="000505A9">
            <w:pPr>
              <w:pStyle w:val="affa"/>
              <w:widowControl/>
              <w:numPr>
                <w:ilvl w:val="0"/>
                <w:numId w:val="50"/>
              </w:numPr>
              <w:ind w:leftChars="0" w:rightChars="-118" w:right="-248"/>
              <w:jc w:val="left"/>
              <w:rPr>
                <w:rFonts w:ascii="Times New Roman" w:hAnsi="Times New Roman"/>
                <w:sz w:val="18"/>
                <w:szCs w:val="18"/>
              </w:rPr>
            </w:pPr>
          </w:p>
        </w:tc>
        <w:tc>
          <w:tcPr>
            <w:tcW w:w="1088" w:type="pct"/>
            <w:noWrap/>
            <w:hideMark/>
          </w:tcPr>
          <w:p w14:paraId="5DCF8994" w14:textId="77777777" w:rsidR="000505A9" w:rsidRPr="00BD53DF" w:rsidRDefault="000505A9" w:rsidP="000505A9">
            <w:pPr>
              <w:widowControl/>
              <w:jc w:val="left"/>
              <w:rPr>
                <w:rFonts w:ascii="Times New Roman" w:hAnsi="Times New Roman"/>
                <w:sz w:val="18"/>
                <w:szCs w:val="18"/>
              </w:rPr>
            </w:pPr>
            <w:r w:rsidRPr="00BD53DF">
              <w:rPr>
                <w:rFonts w:ascii="Times New Roman" w:hAnsi="Times New Roman"/>
                <w:sz w:val="18"/>
                <w:szCs w:val="18"/>
              </w:rPr>
              <w:t>InnerApiController</w:t>
            </w:r>
          </w:p>
        </w:tc>
        <w:tc>
          <w:tcPr>
            <w:tcW w:w="1448" w:type="pct"/>
            <w:noWrap/>
            <w:hideMark/>
          </w:tcPr>
          <w:p w14:paraId="7DDDE9E6" w14:textId="77777777" w:rsidR="000505A9" w:rsidRPr="00BD53DF" w:rsidRDefault="000505A9" w:rsidP="000505A9">
            <w:pPr>
              <w:widowControl/>
              <w:jc w:val="left"/>
              <w:rPr>
                <w:rFonts w:ascii="Times New Roman" w:hAnsi="Times New Roman"/>
                <w:sz w:val="18"/>
                <w:szCs w:val="18"/>
              </w:rPr>
            </w:pPr>
            <w:r w:rsidRPr="003F7B05">
              <w:rPr>
                <w:rFonts w:ascii="Times New Roman" w:hAnsi="Times New Roman"/>
                <w:sz w:val="18"/>
                <w:szCs w:val="18"/>
              </w:rPr>
              <w:t>innerGetStatusOfApplicationService</w:t>
            </w:r>
          </w:p>
        </w:tc>
        <w:tc>
          <w:tcPr>
            <w:tcW w:w="2174" w:type="pct"/>
            <w:hideMark/>
          </w:tcPr>
          <w:p w14:paraId="4563156A" w14:textId="4959BB00" w:rsidR="000505A9" w:rsidRPr="00BD53DF" w:rsidRDefault="000505A9" w:rsidP="000505A9">
            <w:pPr>
              <w:widowControl/>
              <w:jc w:val="left"/>
              <w:rPr>
                <w:rFonts w:ascii="Times New Roman" w:hAnsi="Times New Roman"/>
                <w:sz w:val="18"/>
                <w:szCs w:val="18"/>
              </w:rPr>
            </w:pPr>
            <w:r w:rsidRPr="00D34FEB">
              <w:rPr>
                <w:rFonts w:ascii="Times New Roman" w:hAnsi="Times New Roman"/>
                <w:sz w:val="18"/>
                <w:szCs w:val="18"/>
              </w:rPr>
              <w:t>Displays the Products screen</w:t>
            </w:r>
            <w:r w:rsidRPr="00D34FEB">
              <w:rPr>
                <w:rFonts w:ascii="Times New Roman" w:hAnsi="Times New Roman"/>
                <w:sz w:val="18"/>
                <w:szCs w:val="18"/>
              </w:rPr>
              <w:br/>
              <w:t>Displays the Product detail screen</w:t>
            </w:r>
          </w:p>
        </w:tc>
      </w:tr>
      <w:tr w:rsidR="000505A9" w:rsidRPr="00440202" w14:paraId="2D1D2AF6" w14:textId="77777777" w:rsidTr="001353FE">
        <w:trPr>
          <w:trHeight w:val="810"/>
        </w:trPr>
        <w:tc>
          <w:tcPr>
            <w:tcW w:w="290" w:type="pct"/>
          </w:tcPr>
          <w:p w14:paraId="04ADB1C9" w14:textId="77777777" w:rsidR="000505A9" w:rsidRPr="00D34FEB" w:rsidRDefault="000505A9" w:rsidP="000505A9">
            <w:pPr>
              <w:pStyle w:val="affa"/>
              <w:widowControl/>
              <w:numPr>
                <w:ilvl w:val="0"/>
                <w:numId w:val="50"/>
              </w:numPr>
              <w:ind w:leftChars="0" w:rightChars="-118" w:right="-248"/>
              <w:jc w:val="left"/>
              <w:rPr>
                <w:rFonts w:ascii="Times New Roman" w:hAnsi="Times New Roman"/>
                <w:sz w:val="18"/>
                <w:szCs w:val="18"/>
              </w:rPr>
            </w:pPr>
          </w:p>
        </w:tc>
        <w:tc>
          <w:tcPr>
            <w:tcW w:w="1088" w:type="pct"/>
            <w:noWrap/>
            <w:hideMark/>
          </w:tcPr>
          <w:p w14:paraId="168A1169" w14:textId="77777777" w:rsidR="000505A9" w:rsidRPr="00BD53DF" w:rsidRDefault="000505A9" w:rsidP="000505A9">
            <w:pPr>
              <w:widowControl/>
              <w:jc w:val="left"/>
              <w:rPr>
                <w:rFonts w:ascii="Times New Roman" w:hAnsi="Times New Roman"/>
                <w:sz w:val="18"/>
                <w:szCs w:val="18"/>
              </w:rPr>
            </w:pPr>
            <w:r w:rsidRPr="00BD53DF">
              <w:rPr>
                <w:rFonts w:ascii="Times New Roman" w:hAnsi="Times New Roman"/>
                <w:sz w:val="18"/>
                <w:szCs w:val="18"/>
              </w:rPr>
              <w:t>InnerApiController</w:t>
            </w:r>
          </w:p>
        </w:tc>
        <w:tc>
          <w:tcPr>
            <w:tcW w:w="1448" w:type="pct"/>
            <w:noWrap/>
            <w:hideMark/>
          </w:tcPr>
          <w:p w14:paraId="49CAB51F" w14:textId="77777777" w:rsidR="000505A9" w:rsidRPr="00BD53DF" w:rsidRDefault="000505A9" w:rsidP="000505A9">
            <w:pPr>
              <w:widowControl/>
              <w:jc w:val="left"/>
              <w:rPr>
                <w:rFonts w:ascii="Times New Roman" w:hAnsi="Times New Roman"/>
                <w:sz w:val="18"/>
                <w:szCs w:val="18"/>
              </w:rPr>
            </w:pPr>
            <w:r w:rsidRPr="003F7B05">
              <w:rPr>
                <w:rFonts w:ascii="Times New Roman" w:hAnsi="Times New Roman"/>
                <w:sz w:val="18"/>
                <w:szCs w:val="18"/>
              </w:rPr>
              <w:t>innerGetLicenseOfApplicationService</w:t>
            </w:r>
          </w:p>
        </w:tc>
        <w:tc>
          <w:tcPr>
            <w:tcW w:w="2174" w:type="pct"/>
            <w:hideMark/>
          </w:tcPr>
          <w:p w14:paraId="00934726" w14:textId="1267C3AC" w:rsidR="000505A9" w:rsidRPr="00BD53DF" w:rsidRDefault="000505A9" w:rsidP="000505A9">
            <w:pPr>
              <w:widowControl/>
              <w:jc w:val="left"/>
              <w:rPr>
                <w:rFonts w:ascii="Times New Roman" w:hAnsi="Times New Roman"/>
                <w:sz w:val="18"/>
                <w:szCs w:val="18"/>
              </w:rPr>
            </w:pPr>
            <w:r w:rsidRPr="00D34FEB">
              <w:rPr>
                <w:rFonts w:ascii="Times New Roman" w:hAnsi="Times New Roman"/>
                <w:sz w:val="18"/>
                <w:szCs w:val="18"/>
              </w:rPr>
              <w:t>Displays the Products screen</w:t>
            </w:r>
            <w:r w:rsidRPr="00D34FEB">
              <w:rPr>
                <w:rFonts w:ascii="Times New Roman" w:hAnsi="Times New Roman"/>
                <w:sz w:val="18"/>
                <w:szCs w:val="18"/>
              </w:rPr>
              <w:br/>
              <w:t>Displays the Product detail screen</w:t>
            </w:r>
          </w:p>
        </w:tc>
      </w:tr>
      <w:tr w:rsidR="000505A9" w:rsidRPr="00440202" w14:paraId="1888DB7C" w14:textId="77777777" w:rsidTr="001353FE">
        <w:trPr>
          <w:trHeight w:val="270"/>
        </w:trPr>
        <w:tc>
          <w:tcPr>
            <w:tcW w:w="290" w:type="pct"/>
          </w:tcPr>
          <w:p w14:paraId="5305F503" w14:textId="77777777" w:rsidR="000505A9" w:rsidRPr="00D34FEB" w:rsidRDefault="000505A9" w:rsidP="000505A9">
            <w:pPr>
              <w:pStyle w:val="affa"/>
              <w:widowControl/>
              <w:numPr>
                <w:ilvl w:val="0"/>
                <w:numId w:val="50"/>
              </w:numPr>
              <w:ind w:leftChars="0" w:rightChars="-118" w:right="-248"/>
              <w:jc w:val="left"/>
              <w:rPr>
                <w:rFonts w:ascii="Times New Roman" w:hAnsi="Times New Roman"/>
                <w:sz w:val="18"/>
                <w:szCs w:val="18"/>
              </w:rPr>
            </w:pPr>
          </w:p>
        </w:tc>
        <w:tc>
          <w:tcPr>
            <w:tcW w:w="1088" w:type="pct"/>
            <w:noWrap/>
            <w:hideMark/>
          </w:tcPr>
          <w:p w14:paraId="26954AAC" w14:textId="77777777" w:rsidR="000505A9" w:rsidRPr="00BD53DF" w:rsidRDefault="000505A9" w:rsidP="000505A9">
            <w:pPr>
              <w:widowControl/>
              <w:jc w:val="left"/>
              <w:rPr>
                <w:rFonts w:ascii="Times New Roman" w:hAnsi="Times New Roman"/>
                <w:sz w:val="18"/>
                <w:szCs w:val="18"/>
              </w:rPr>
            </w:pPr>
            <w:r w:rsidRPr="00BD53DF">
              <w:rPr>
                <w:rFonts w:ascii="Times New Roman" w:hAnsi="Times New Roman"/>
                <w:sz w:val="18"/>
                <w:szCs w:val="18"/>
              </w:rPr>
              <w:t>InnerApiController</w:t>
            </w:r>
          </w:p>
        </w:tc>
        <w:tc>
          <w:tcPr>
            <w:tcW w:w="1448" w:type="pct"/>
            <w:noWrap/>
            <w:hideMark/>
          </w:tcPr>
          <w:p w14:paraId="485E6AB9" w14:textId="77777777" w:rsidR="000505A9" w:rsidRPr="003F7B05" w:rsidRDefault="000505A9" w:rsidP="000505A9">
            <w:pPr>
              <w:widowControl/>
              <w:jc w:val="left"/>
              <w:rPr>
                <w:rFonts w:ascii="Times New Roman" w:hAnsi="Times New Roman"/>
                <w:sz w:val="18"/>
                <w:szCs w:val="18"/>
              </w:rPr>
            </w:pPr>
            <w:r w:rsidRPr="003F7B05">
              <w:rPr>
                <w:rFonts w:ascii="Times New Roman" w:hAnsi="Times New Roman"/>
                <w:sz w:val="18"/>
                <w:szCs w:val="18"/>
              </w:rPr>
              <w:t>innerCreateDatacenter</w:t>
            </w:r>
          </w:p>
        </w:tc>
        <w:tc>
          <w:tcPr>
            <w:tcW w:w="2174" w:type="pct"/>
            <w:noWrap/>
            <w:hideMark/>
          </w:tcPr>
          <w:p w14:paraId="6931048F" w14:textId="1B70FEEA" w:rsidR="000505A9" w:rsidRPr="00BD53DF" w:rsidRDefault="000505A9" w:rsidP="000505A9">
            <w:pPr>
              <w:widowControl/>
              <w:jc w:val="left"/>
              <w:rPr>
                <w:rFonts w:ascii="Times New Roman" w:hAnsi="Times New Roman"/>
                <w:sz w:val="18"/>
                <w:szCs w:val="18"/>
              </w:rPr>
            </w:pPr>
            <w:r w:rsidRPr="00D34FEB">
              <w:rPr>
                <w:rFonts w:ascii="Times New Roman" w:hAnsi="Times New Roman"/>
                <w:sz w:val="18"/>
                <w:szCs w:val="18"/>
              </w:rPr>
              <w:t xml:space="preserve">Press the </w:t>
            </w:r>
            <w:r w:rsidRPr="00D34FEB">
              <w:rPr>
                <w:rFonts w:ascii="Times New Roman" w:hAnsi="Times New Roman"/>
                <w:b/>
                <w:bCs/>
                <w:sz w:val="18"/>
                <w:szCs w:val="18"/>
              </w:rPr>
              <w:t>Submit</w:t>
            </w:r>
            <w:r w:rsidRPr="00D34FEB">
              <w:rPr>
                <w:rFonts w:ascii="Times New Roman" w:hAnsi="Times New Roman"/>
                <w:sz w:val="18"/>
                <w:szCs w:val="18"/>
              </w:rPr>
              <w:t xml:space="preserve"> button on the Create data center screen.</w:t>
            </w:r>
          </w:p>
        </w:tc>
      </w:tr>
      <w:tr w:rsidR="000505A9" w:rsidRPr="00440202" w14:paraId="0C1EB471" w14:textId="77777777" w:rsidTr="001353FE">
        <w:trPr>
          <w:trHeight w:val="270"/>
        </w:trPr>
        <w:tc>
          <w:tcPr>
            <w:tcW w:w="290" w:type="pct"/>
          </w:tcPr>
          <w:p w14:paraId="5558EF59" w14:textId="77777777" w:rsidR="000505A9" w:rsidRPr="00D34FEB" w:rsidRDefault="000505A9" w:rsidP="000505A9">
            <w:pPr>
              <w:pStyle w:val="affa"/>
              <w:widowControl/>
              <w:numPr>
                <w:ilvl w:val="0"/>
                <w:numId w:val="50"/>
              </w:numPr>
              <w:ind w:leftChars="0" w:rightChars="-118" w:right="-248"/>
              <w:jc w:val="left"/>
              <w:rPr>
                <w:rFonts w:ascii="Times New Roman" w:hAnsi="Times New Roman"/>
                <w:sz w:val="18"/>
                <w:szCs w:val="18"/>
              </w:rPr>
            </w:pPr>
          </w:p>
        </w:tc>
        <w:tc>
          <w:tcPr>
            <w:tcW w:w="1088" w:type="pct"/>
            <w:noWrap/>
            <w:hideMark/>
          </w:tcPr>
          <w:p w14:paraId="4FE3183A" w14:textId="77777777" w:rsidR="000505A9" w:rsidRPr="00BD53DF" w:rsidRDefault="000505A9" w:rsidP="000505A9">
            <w:pPr>
              <w:widowControl/>
              <w:jc w:val="left"/>
              <w:rPr>
                <w:rFonts w:ascii="Times New Roman" w:hAnsi="Times New Roman"/>
                <w:sz w:val="18"/>
                <w:szCs w:val="18"/>
              </w:rPr>
            </w:pPr>
            <w:r w:rsidRPr="00BD53DF">
              <w:rPr>
                <w:rFonts w:ascii="Times New Roman" w:hAnsi="Times New Roman"/>
                <w:sz w:val="18"/>
                <w:szCs w:val="18"/>
              </w:rPr>
              <w:t>InnerApiController</w:t>
            </w:r>
          </w:p>
        </w:tc>
        <w:tc>
          <w:tcPr>
            <w:tcW w:w="1448" w:type="pct"/>
            <w:noWrap/>
            <w:hideMark/>
          </w:tcPr>
          <w:p w14:paraId="56253C51" w14:textId="77777777" w:rsidR="000505A9" w:rsidRPr="003F7B05" w:rsidRDefault="000505A9" w:rsidP="000505A9">
            <w:pPr>
              <w:widowControl/>
              <w:jc w:val="left"/>
              <w:rPr>
                <w:rFonts w:ascii="Times New Roman" w:hAnsi="Times New Roman"/>
                <w:sz w:val="18"/>
                <w:szCs w:val="18"/>
              </w:rPr>
            </w:pPr>
            <w:r w:rsidRPr="003F7B05">
              <w:rPr>
                <w:rFonts w:ascii="Times New Roman" w:hAnsi="Times New Roman"/>
                <w:sz w:val="18"/>
                <w:szCs w:val="18"/>
              </w:rPr>
              <w:t>innerListDatacenters</w:t>
            </w:r>
          </w:p>
        </w:tc>
        <w:tc>
          <w:tcPr>
            <w:tcW w:w="2174" w:type="pct"/>
            <w:noWrap/>
            <w:hideMark/>
          </w:tcPr>
          <w:p w14:paraId="6D87C1B2" w14:textId="0BD7A856" w:rsidR="000505A9" w:rsidRPr="00BD53DF" w:rsidRDefault="000505A9" w:rsidP="000505A9">
            <w:pPr>
              <w:widowControl/>
              <w:jc w:val="left"/>
              <w:rPr>
                <w:rFonts w:ascii="Times New Roman" w:hAnsi="Times New Roman"/>
                <w:sz w:val="18"/>
                <w:szCs w:val="18"/>
              </w:rPr>
            </w:pPr>
            <w:r w:rsidRPr="00D34FEB">
              <w:rPr>
                <w:rFonts w:ascii="Times New Roman" w:hAnsi="Times New Roman"/>
                <w:sz w:val="18"/>
                <w:szCs w:val="18"/>
              </w:rPr>
              <w:t>Displays the Data centers screen</w:t>
            </w:r>
          </w:p>
        </w:tc>
      </w:tr>
      <w:tr w:rsidR="000505A9" w:rsidRPr="00440202" w14:paraId="6961F7A7" w14:textId="77777777" w:rsidTr="001353FE">
        <w:trPr>
          <w:trHeight w:val="270"/>
        </w:trPr>
        <w:tc>
          <w:tcPr>
            <w:tcW w:w="290" w:type="pct"/>
          </w:tcPr>
          <w:p w14:paraId="10FD0063" w14:textId="77777777" w:rsidR="000505A9" w:rsidRPr="00D34FEB" w:rsidRDefault="000505A9" w:rsidP="000505A9">
            <w:pPr>
              <w:pStyle w:val="affa"/>
              <w:widowControl/>
              <w:numPr>
                <w:ilvl w:val="0"/>
                <w:numId w:val="50"/>
              </w:numPr>
              <w:ind w:leftChars="0" w:rightChars="-118" w:right="-248"/>
              <w:jc w:val="left"/>
              <w:rPr>
                <w:rFonts w:ascii="Times New Roman" w:hAnsi="Times New Roman"/>
                <w:sz w:val="18"/>
                <w:szCs w:val="18"/>
              </w:rPr>
            </w:pPr>
          </w:p>
        </w:tc>
        <w:tc>
          <w:tcPr>
            <w:tcW w:w="1088" w:type="pct"/>
            <w:noWrap/>
            <w:hideMark/>
          </w:tcPr>
          <w:p w14:paraId="55048552" w14:textId="77777777" w:rsidR="000505A9" w:rsidRPr="00BD53DF" w:rsidRDefault="000505A9" w:rsidP="000505A9">
            <w:pPr>
              <w:widowControl/>
              <w:jc w:val="left"/>
              <w:rPr>
                <w:rFonts w:ascii="Times New Roman" w:hAnsi="Times New Roman"/>
                <w:sz w:val="18"/>
                <w:szCs w:val="18"/>
              </w:rPr>
            </w:pPr>
            <w:r w:rsidRPr="00BD53DF">
              <w:rPr>
                <w:rFonts w:ascii="Times New Roman" w:hAnsi="Times New Roman"/>
                <w:sz w:val="18"/>
                <w:szCs w:val="18"/>
              </w:rPr>
              <w:t>InnerApiController</w:t>
            </w:r>
          </w:p>
        </w:tc>
        <w:tc>
          <w:tcPr>
            <w:tcW w:w="1448" w:type="pct"/>
            <w:noWrap/>
            <w:hideMark/>
          </w:tcPr>
          <w:p w14:paraId="297B6CD6" w14:textId="77777777" w:rsidR="000505A9" w:rsidRPr="003F7B05" w:rsidRDefault="000505A9" w:rsidP="000505A9">
            <w:pPr>
              <w:widowControl/>
              <w:jc w:val="left"/>
              <w:rPr>
                <w:rFonts w:ascii="Times New Roman" w:hAnsi="Times New Roman"/>
                <w:sz w:val="18"/>
                <w:szCs w:val="18"/>
              </w:rPr>
            </w:pPr>
            <w:r w:rsidRPr="003F7B05">
              <w:rPr>
                <w:rFonts w:ascii="Times New Roman" w:hAnsi="Times New Roman"/>
                <w:sz w:val="18"/>
                <w:szCs w:val="18"/>
              </w:rPr>
              <w:t>innerGetDatacenter</w:t>
            </w:r>
          </w:p>
        </w:tc>
        <w:tc>
          <w:tcPr>
            <w:tcW w:w="2174" w:type="pct"/>
            <w:noWrap/>
            <w:hideMark/>
          </w:tcPr>
          <w:p w14:paraId="7F0B239B" w14:textId="192740A2" w:rsidR="000505A9" w:rsidRPr="00BD53DF" w:rsidRDefault="000505A9" w:rsidP="000505A9">
            <w:pPr>
              <w:widowControl/>
              <w:jc w:val="left"/>
              <w:rPr>
                <w:rFonts w:ascii="Times New Roman" w:hAnsi="Times New Roman"/>
                <w:sz w:val="18"/>
                <w:szCs w:val="18"/>
              </w:rPr>
            </w:pPr>
            <w:r w:rsidRPr="00D34FEB">
              <w:rPr>
                <w:rFonts w:ascii="Times New Roman" w:hAnsi="Times New Roman"/>
                <w:sz w:val="18"/>
                <w:szCs w:val="18"/>
              </w:rPr>
              <w:t>Displays the Data center details screen</w:t>
            </w:r>
          </w:p>
        </w:tc>
      </w:tr>
      <w:tr w:rsidR="000505A9" w:rsidRPr="00440202" w14:paraId="7BD3E4D9" w14:textId="77777777" w:rsidTr="001353FE">
        <w:trPr>
          <w:trHeight w:val="270"/>
        </w:trPr>
        <w:tc>
          <w:tcPr>
            <w:tcW w:w="290" w:type="pct"/>
          </w:tcPr>
          <w:p w14:paraId="6E66B5BB" w14:textId="77777777" w:rsidR="000505A9" w:rsidRPr="00D34FEB" w:rsidRDefault="000505A9" w:rsidP="000505A9">
            <w:pPr>
              <w:pStyle w:val="affa"/>
              <w:widowControl/>
              <w:numPr>
                <w:ilvl w:val="0"/>
                <w:numId w:val="50"/>
              </w:numPr>
              <w:ind w:leftChars="0" w:rightChars="-118" w:right="-248"/>
              <w:jc w:val="left"/>
              <w:rPr>
                <w:rFonts w:ascii="Times New Roman" w:hAnsi="Times New Roman"/>
                <w:sz w:val="18"/>
                <w:szCs w:val="18"/>
              </w:rPr>
            </w:pPr>
          </w:p>
        </w:tc>
        <w:tc>
          <w:tcPr>
            <w:tcW w:w="1088" w:type="pct"/>
            <w:noWrap/>
            <w:hideMark/>
          </w:tcPr>
          <w:p w14:paraId="7556AEA2" w14:textId="77777777" w:rsidR="000505A9" w:rsidRPr="00BD53DF" w:rsidRDefault="000505A9" w:rsidP="000505A9">
            <w:pPr>
              <w:widowControl/>
              <w:jc w:val="left"/>
              <w:rPr>
                <w:rFonts w:ascii="Times New Roman" w:hAnsi="Times New Roman"/>
                <w:sz w:val="18"/>
                <w:szCs w:val="18"/>
              </w:rPr>
            </w:pPr>
            <w:r w:rsidRPr="00BD53DF">
              <w:rPr>
                <w:rFonts w:ascii="Times New Roman" w:hAnsi="Times New Roman"/>
                <w:sz w:val="18"/>
                <w:szCs w:val="18"/>
              </w:rPr>
              <w:t>InnerApiController</w:t>
            </w:r>
          </w:p>
        </w:tc>
        <w:tc>
          <w:tcPr>
            <w:tcW w:w="1448" w:type="pct"/>
            <w:noWrap/>
            <w:hideMark/>
          </w:tcPr>
          <w:p w14:paraId="197665AE" w14:textId="77777777" w:rsidR="000505A9" w:rsidRPr="003F7B05" w:rsidRDefault="000505A9" w:rsidP="000505A9">
            <w:pPr>
              <w:widowControl/>
              <w:jc w:val="left"/>
              <w:rPr>
                <w:rFonts w:ascii="Times New Roman" w:hAnsi="Times New Roman"/>
                <w:sz w:val="18"/>
                <w:szCs w:val="18"/>
              </w:rPr>
            </w:pPr>
            <w:r w:rsidRPr="003F7B05">
              <w:rPr>
                <w:rFonts w:ascii="Times New Roman" w:hAnsi="Times New Roman"/>
                <w:sz w:val="18"/>
                <w:szCs w:val="18"/>
              </w:rPr>
              <w:t>innerUpdateDatacenter</w:t>
            </w:r>
          </w:p>
        </w:tc>
        <w:tc>
          <w:tcPr>
            <w:tcW w:w="2174" w:type="pct"/>
            <w:noWrap/>
            <w:hideMark/>
          </w:tcPr>
          <w:p w14:paraId="6E277C2E" w14:textId="3758A4A0" w:rsidR="000505A9" w:rsidRPr="00BD53DF" w:rsidRDefault="000505A9" w:rsidP="000505A9">
            <w:pPr>
              <w:widowControl/>
              <w:jc w:val="left"/>
              <w:rPr>
                <w:rFonts w:ascii="Times New Roman" w:hAnsi="Times New Roman"/>
                <w:sz w:val="18"/>
                <w:szCs w:val="18"/>
              </w:rPr>
            </w:pPr>
            <w:r w:rsidRPr="00D34FEB">
              <w:rPr>
                <w:rFonts w:ascii="Times New Roman" w:hAnsi="Times New Roman"/>
                <w:sz w:val="18"/>
                <w:szCs w:val="18"/>
              </w:rPr>
              <w:t xml:space="preserve">Press the </w:t>
            </w:r>
            <w:r w:rsidRPr="00D34FEB">
              <w:rPr>
                <w:rFonts w:ascii="Times New Roman" w:hAnsi="Times New Roman"/>
                <w:b/>
                <w:bCs/>
                <w:sz w:val="18"/>
                <w:szCs w:val="18"/>
              </w:rPr>
              <w:t>Submit</w:t>
            </w:r>
            <w:r w:rsidRPr="00D34FEB">
              <w:rPr>
                <w:rFonts w:ascii="Times New Roman" w:hAnsi="Times New Roman"/>
                <w:sz w:val="18"/>
                <w:szCs w:val="18"/>
              </w:rPr>
              <w:t xml:space="preserve"> button on the Edit data center screen.</w:t>
            </w:r>
          </w:p>
        </w:tc>
      </w:tr>
      <w:tr w:rsidR="000505A9" w:rsidRPr="00440202" w14:paraId="56CD8062" w14:textId="77777777" w:rsidTr="001353FE">
        <w:trPr>
          <w:trHeight w:val="270"/>
        </w:trPr>
        <w:tc>
          <w:tcPr>
            <w:tcW w:w="290" w:type="pct"/>
          </w:tcPr>
          <w:p w14:paraId="0AFF47A8" w14:textId="77777777" w:rsidR="000505A9" w:rsidRPr="00D34FEB" w:rsidRDefault="000505A9" w:rsidP="000505A9">
            <w:pPr>
              <w:pStyle w:val="affa"/>
              <w:widowControl/>
              <w:numPr>
                <w:ilvl w:val="0"/>
                <w:numId w:val="50"/>
              </w:numPr>
              <w:ind w:leftChars="0" w:rightChars="-118" w:right="-248"/>
              <w:jc w:val="left"/>
              <w:rPr>
                <w:rFonts w:ascii="Times New Roman" w:hAnsi="Times New Roman"/>
                <w:sz w:val="18"/>
                <w:szCs w:val="18"/>
              </w:rPr>
            </w:pPr>
          </w:p>
        </w:tc>
        <w:tc>
          <w:tcPr>
            <w:tcW w:w="1088" w:type="pct"/>
            <w:noWrap/>
            <w:hideMark/>
          </w:tcPr>
          <w:p w14:paraId="7E6C9E04" w14:textId="77777777" w:rsidR="000505A9" w:rsidRPr="00BD53DF" w:rsidRDefault="000505A9" w:rsidP="000505A9">
            <w:pPr>
              <w:widowControl/>
              <w:jc w:val="left"/>
              <w:rPr>
                <w:rFonts w:ascii="Times New Roman" w:hAnsi="Times New Roman"/>
                <w:sz w:val="18"/>
                <w:szCs w:val="18"/>
              </w:rPr>
            </w:pPr>
            <w:r w:rsidRPr="00BD53DF">
              <w:rPr>
                <w:rFonts w:ascii="Times New Roman" w:hAnsi="Times New Roman"/>
                <w:sz w:val="18"/>
                <w:szCs w:val="18"/>
              </w:rPr>
              <w:t>InnerApiController</w:t>
            </w:r>
          </w:p>
        </w:tc>
        <w:tc>
          <w:tcPr>
            <w:tcW w:w="1448" w:type="pct"/>
            <w:noWrap/>
            <w:hideMark/>
          </w:tcPr>
          <w:p w14:paraId="27F7032E" w14:textId="77777777" w:rsidR="000505A9" w:rsidRPr="003F7B05" w:rsidRDefault="000505A9" w:rsidP="000505A9">
            <w:pPr>
              <w:widowControl/>
              <w:jc w:val="left"/>
              <w:rPr>
                <w:rFonts w:ascii="Times New Roman" w:hAnsi="Times New Roman"/>
                <w:sz w:val="18"/>
                <w:szCs w:val="18"/>
              </w:rPr>
            </w:pPr>
            <w:r w:rsidRPr="003F7B05">
              <w:rPr>
                <w:rFonts w:ascii="Times New Roman" w:hAnsi="Times New Roman"/>
                <w:sz w:val="18"/>
                <w:szCs w:val="18"/>
              </w:rPr>
              <w:t>innerDeleteDatacenter</w:t>
            </w:r>
          </w:p>
        </w:tc>
        <w:tc>
          <w:tcPr>
            <w:tcW w:w="2174" w:type="pct"/>
            <w:noWrap/>
            <w:hideMark/>
          </w:tcPr>
          <w:p w14:paraId="4A41BBC6" w14:textId="44CD0384" w:rsidR="000505A9" w:rsidRPr="00BD53DF" w:rsidRDefault="000505A9" w:rsidP="000505A9">
            <w:pPr>
              <w:widowControl/>
              <w:jc w:val="left"/>
              <w:rPr>
                <w:rFonts w:ascii="Times New Roman" w:hAnsi="Times New Roman"/>
                <w:sz w:val="18"/>
                <w:szCs w:val="18"/>
              </w:rPr>
            </w:pPr>
            <w:r w:rsidRPr="00D34FEB">
              <w:rPr>
                <w:rFonts w:ascii="Times New Roman" w:hAnsi="Times New Roman"/>
                <w:sz w:val="18"/>
                <w:szCs w:val="18"/>
              </w:rPr>
              <w:t xml:space="preserve">Press the </w:t>
            </w:r>
            <w:r w:rsidRPr="00D34FEB">
              <w:rPr>
                <w:rFonts w:ascii="Times New Roman" w:hAnsi="Times New Roman"/>
                <w:b/>
                <w:bCs/>
                <w:sz w:val="18"/>
                <w:szCs w:val="18"/>
              </w:rPr>
              <w:t>Submit</w:t>
            </w:r>
            <w:r w:rsidRPr="00D34FEB">
              <w:rPr>
                <w:rFonts w:ascii="Times New Roman" w:hAnsi="Times New Roman"/>
                <w:sz w:val="18"/>
                <w:szCs w:val="18"/>
              </w:rPr>
              <w:t xml:space="preserve"> button on the Delete data center dialog box.</w:t>
            </w:r>
          </w:p>
        </w:tc>
      </w:tr>
      <w:tr w:rsidR="000505A9" w:rsidRPr="00440202" w14:paraId="54223DE2" w14:textId="77777777" w:rsidTr="001353FE">
        <w:trPr>
          <w:trHeight w:val="270"/>
        </w:trPr>
        <w:tc>
          <w:tcPr>
            <w:tcW w:w="290" w:type="pct"/>
          </w:tcPr>
          <w:p w14:paraId="24C30732" w14:textId="77777777" w:rsidR="000505A9" w:rsidRPr="00D34FEB" w:rsidRDefault="000505A9" w:rsidP="000505A9">
            <w:pPr>
              <w:pStyle w:val="affa"/>
              <w:widowControl/>
              <w:numPr>
                <w:ilvl w:val="0"/>
                <w:numId w:val="50"/>
              </w:numPr>
              <w:ind w:leftChars="0" w:rightChars="-118" w:right="-248"/>
              <w:jc w:val="left"/>
              <w:rPr>
                <w:rFonts w:ascii="Times New Roman" w:hAnsi="Times New Roman"/>
                <w:sz w:val="18"/>
                <w:szCs w:val="18"/>
              </w:rPr>
            </w:pPr>
          </w:p>
        </w:tc>
        <w:tc>
          <w:tcPr>
            <w:tcW w:w="1088" w:type="pct"/>
            <w:noWrap/>
            <w:hideMark/>
          </w:tcPr>
          <w:p w14:paraId="68F7C99A" w14:textId="77777777" w:rsidR="000505A9" w:rsidRPr="00BD53DF" w:rsidRDefault="000505A9" w:rsidP="000505A9">
            <w:pPr>
              <w:widowControl/>
              <w:jc w:val="left"/>
              <w:rPr>
                <w:rFonts w:ascii="Times New Roman" w:hAnsi="Times New Roman"/>
                <w:sz w:val="18"/>
                <w:szCs w:val="18"/>
              </w:rPr>
            </w:pPr>
            <w:r w:rsidRPr="00BD53DF">
              <w:rPr>
                <w:rFonts w:ascii="Times New Roman" w:hAnsi="Times New Roman"/>
                <w:sz w:val="18"/>
                <w:szCs w:val="18"/>
              </w:rPr>
              <w:t>InnerApiController</w:t>
            </w:r>
          </w:p>
        </w:tc>
        <w:tc>
          <w:tcPr>
            <w:tcW w:w="1448" w:type="pct"/>
            <w:noWrap/>
            <w:hideMark/>
          </w:tcPr>
          <w:p w14:paraId="04FDFAE1" w14:textId="77777777" w:rsidR="000505A9" w:rsidRPr="00BD53DF" w:rsidRDefault="000505A9" w:rsidP="000505A9">
            <w:pPr>
              <w:widowControl/>
              <w:jc w:val="left"/>
              <w:rPr>
                <w:rFonts w:ascii="Times New Roman" w:hAnsi="Times New Roman"/>
                <w:sz w:val="18"/>
                <w:szCs w:val="18"/>
              </w:rPr>
            </w:pPr>
            <w:r w:rsidRPr="003F7B05">
              <w:rPr>
                <w:rFonts w:ascii="Times New Roman" w:hAnsi="Times New Roman"/>
                <w:sz w:val="18"/>
                <w:szCs w:val="18"/>
              </w:rPr>
              <w:t>innerListApplicationServicesAssociatedToDatacenter</w:t>
            </w:r>
          </w:p>
        </w:tc>
        <w:tc>
          <w:tcPr>
            <w:tcW w:w="2174" w:type="pct"/>
            <w:noWrap/>
            <w:hideMark/>
          </w:tcPr>
          <w:p w14:paraId="1E8E4CBA" w14:textId="6C537E52" w:rsidR="000505A9" w:rsidRPr="00BD53DF" w:rsidRDefault="000505A9" w:rsidP="000505A9">
            <w:pPr>
              <w:widowControl/>
              <w:jc w:val="left"/>
              <w:rPr>
                <w:rFonts w:ascii="Times New Roman" w:hAnsi="Times New Roman"/>
                <w:sz w:val="18"/>
                <w:szCs w:val="18"/>
              </w:rPr>
            </w:pPr>
            <w:r w:rsidRPr="00D34FEB">
              <w:rPr>
                <w:rFonts w:ascii="Times New Roman" w:hAnsi="Times New Roman"/>
                <w:sz w:val="18"/>
                <w:szCs w:val="18"/>
              </w:rPr>
              <w:t>Displays the Data center details screen</w:t>
            </w:r>
          </w:p>
        </w:tc>
      </w:tr>
      <w:tr w:rsidR="000505A9" w:rsidRPr="00440202" w14:paraId="60CE1296" w14:textId="77777777" w:rsidTr="001353FE">
        <w:trPr>
          <w:trHeight w:val="540"/>
        </w:trPr>
        <w:tc>
          <w:tcPr>
            <w:tcW w:w="290" w:type="pct"/>
          </w:tcPr>
          <w:p w14:paraId="40ACD76D" w14:textId="77777777" w:rsidR="000505A9" w:rsidRPr="00D34FEB" w:rsidRDefault="000505A9" w:rsidP="000505A9">
            <w:pPr>
              <w:pStyle w:val="affa"/>
              <w:widowControl/>
              <w:numPr>
                <w:ilvl w:val="0"/>
                <w:numId w:val="50"/>
              </w:numPr>
              <w:ind w:leftChars="0" w:rightChars="-118" w:right="-248"/>
              <w:jc w:val="left"/>
              <w:rPr>
                <w:rFonts w:ascii="Times New Roman" w:hAnsi="Times New Roman"/>
                <w:sz w:val="18"/>
                <w:szCs w:val="18"/>
              </w:rPr>
            </w:pPr>
          </w:p>
        </w:tc>
        <w:tc>
          <w:tcPr>
            <w:tcW w:w="1088" w:type="pct"/>
            <w:noWrap/>
            <w:hideMark/>
          </w:tcPr>
          <w:p w14:paraId="41D13FA6" w14:textId="77777777" w:rsidR="000505A9" w:rsidRPr="00BD53DF" w:rsidRDefault="000505A9" w:rsidP="000505A9">
            <w:pPr>
              <w:widowControl/>
              <w:jc w:val="left"/>
              <w:rPr>
                <w:rFonts w:ascii="Times New Roman" w:hAnsi="Times New Roman"/>
                <w:sz w:val="18"/>
                <w:szCs w:val="18"/>
              </w:rPr>
            </w:pPr>
            <w:r w:rsidRPr="00BD53DF">
              <w:rPr>
                <w:rFonts w:ascii="Times New Roman" w:hAnsi="Times New Roman"/>
                <w:sz w:val="18"/>
                <w:szCs w:val="18"/>
              </w:rPr>
              <w:t>InnerApiController</w:t>
            </w:r>
          </w:p>
        </w:tc>
        <w:tc>
          <w:tcPr>
            <w:tcW w:w="1448" w:type="pct"/>
            <w:noWrap/>
            <w:hideMark/>
          </w:tcPr>
          <w:p w14:paraId="13838EFC" w14:textId="77777777" w:rsidR="000505A9" w:rsidRPr="00BD53DF" w:rsidRDefault="000505A9" w:rsidP="000505A9">
            <w:pPr>
              <w:widowControl/>
              <w:jc w:val="left"/>
              <w:rPr>
                <w:rFonts w:ascii="Times New Roman" w:hAnsi="Times New Roman"/>
                <w:sz w:val="18"/>
                <w:szCs w:val="18"/>
              </w:rPr>
            </w:pPr>
            <w:r w:rsidRPr="003F7B05">
              <w:rPr>
                <w:rFonts w:ascii="Times New Roman" w:hAnsi="Times New Roman"/>
                <w:sz w:val="18"/>
                <w:szCs w:val="18"/>
              </w:rPr>
              <w:t>innerAssociateApplicationServiceToDatacenter</w:t>
            </w:r>
          </w:p>
        </w:tc>
        <w:tc>
          <w:tcPr>
            <w:tcW w:w="2174" w:type="pct"/>
            <w:hideMark/>
          </w:tcPr>
          <w:p w14:paraId="41C025B4" w14:textId="77777777" w:rsidR="000505A9" w:rsidRPr="00D34FEB" w:rsidRDefault="000505A9" w:rsidP="000505A9">
            <w:pPr>
              <w:widowControl/>
              <w:jc w:val="left"/>
              <w:rPr>
                <w:rFonts w:ascii="Times New Roman" w:hAnsi="Times New Roman"/>
                <w:sz w:val="18"/>
                <w:szCs w:val="18"/>
              </w:rPr>
            </w:pPr>
            <w:r w:rsidRPr="00D34FEB">
              <w:rPr>
                <w:rFonts w:ascii="Times New Roman" w:hAnsi="Times New Roman"/>
                <w:sz w:val="18"/>
                <w:szCs w:val="18"/>
              </w:rPr>
              <w:t xml:space="preserve">Press the </w:t>
            </w:r>
            <w:r w:rsidRPr="00D34FEB">
              <w:rPr>
                <w:rFonts w:ascii="Times New Roman" w:hAnsi="Times New Roman"/>
                <w:b/>
                <w:bCs/>
                <w:sz w:val="18"/>
                <w:szCs w:val="18"/>
              </w:rPr>
              <w:t>Submit</w:t>
            </w:r>
            <w:r w:rsidRPr="00D34FEB">
              <w:rPr>
                <w:rFonts w:ascii="Times New Roman" w:hAnsi="Times New Roman"/>
                <w:sz w:val="18"/>
                <w:szCs w:val="18"/>
              </w:rPr>
              <w:t xml:space="preserve"> button on the Create data center screen.</w:t>
            </w:r>
          </w:p>
          <w:p w14:paraId="39111E8E" w14:textId="608AF413" w:rsidR="000505A9" w:rsidRPr="00BD53DF" w:rsidRDefault="000505A9" w:rsidP="000505A9">
            <w:pPr>
              <w:widowControl/>
              <w:jc w:val="left"/>
              <w:rPr>
                <w:rFonts w:ascii="Times New Roman" w:hAnsi="Times New Roman"/>
                <w:sz w:val="18"/>
                <w:szCs w:val="18"/>
              </w:rPr>
            </w:pPr>
            <w:r w:rsidRPr="00D34FEB">
              <w:rPr>
                <w:rFonts w:ascii="Times New Roman" w:hAnsi="Times New Roman"/>
                <w:sz w:val="18"/>
                <w:szCs w:val="18"/>
              </w:rPr>
              <w:t xml:space="preserve">Press the </w:t>
            </w:r>
            <w:r w:rsidRPr="00D34FEB">
              <w:rPr>
                <w:rFonts w:ascii="Times New Roman" w:hAnsi="Times New Roman"/>
                <w:b/>
                <w:bCs/>
                <w:sz w:val="18"/>
                <w:szCs w:val="18"/>
              </w:rPr>
              <w:t>Submit</w:t>
            </w:r>
            <w:r w:rsidRPr="00D34FEB">
              <w:rPr>
                <w:rFonts w:ascii="Times New Roman" w:hAnsi="Times New Roman"/>
                <w:sz w:val="18"/>
                <w:szCs w:val="18"/>
              </w:rPr>
              <w:t xml:space="preserve"> button on the Edit data center screen.</w:t>
            </w:r>
          </w:p>
        </w:tc>
      </w:tr>
      <w:tr w:rsidR="000505A9" w:rsidRPr="00440202" w14:paraId="2627D1FA" w14:textId="77777777" w:rsidTr="001353FE">
        <w:trPr>
          <w:trHeight w:val="540"/>
        </w:trPr>
        <w:tc>
          <w:tcPr>
            <w:tcW w:w="290" w:type="pct"/>
          </w:tcPr>
          <w:p w14:paraId="5CABFF00" w14:textId="77777777" w:rsidR="000505A9" w:rsidRPr="00D34FEB" w:rsidRDefault="000505A9" w:rsidP="000505A9">
            <w:pPr>
              <w:pStyle w:val="affa"/>
              <w:widowControl/>
              <w:numPr>
                <w:ilvl w:val="0"/>
                <w:numId w:val="50"/>
              </w:numPr>
              <w:ind w:leftChars="0" w:rightChars="-118" w:right="-248"/>
              <w:jc w:val="left"/>
              <w:rPr>
                <w:rFonts w:ascii="Times New Roman" w:hAnsi="Times New Roman"/>
                <w:sz w:val="18"/>
                <w:szCs w:val="18"/>
              </w:rPr>
            </w:pPr>
          </w:p>
        </w:tc>
        <w:tc>
          <w:tcPr>
            <w:tcW w:w="1088" w:type="pct"/>
            <w:noWrap/>
            <w:hideMark/>
          </w:tcPr>
          <w:p w14:paraId="4D627C2A" w14:textId="77777777" w:rsidR="000505A9" w:rsidRPr="00BD53DF" w:rsidRDefault="000505A9" w:rsidP="000505A9">
            <w:pPr>
              <w:widowControl/>
              <w:jc w:val="left"/>
              <w:rPr>
                <w:rFonts w:ascii="Times New Roman" w:hAnsi="Times New Roman"/>
                <w:sz w:val="18"/>
                <w:szCs w:val="18"/>
              </w:rPr>
            </w:pPr>
            <w:r w:rsidRPr="00BD53DF">
              <w:rPr>
                <w:rFonts w:ascii="Times New Roman" w:hAnsi="Times New Roman"/>
                <w:sz w:val="18"/>
                <w:szCs w:val="18"/>
              </w:rPr>
              <w:t>InnerApiController</w:t>
            </w:r>
          </w:p>
        </w:tc>
        <w:tc>
          <w:tcPr>
            <w:tcW w:w="1448" w:type="pct"/>
            <w:noWrap/>
            <w:hideMark/>
          </w:tcPr>
          <w:p w14:paraId="564236F1" w14:textId="77777777" w:rsidR="000505A9" w:rsidRPr="00BD53DF" w:rsidRDefault="000505A9" w:rsidP="000505A9">
            <w:pPr>
              <w:widowControl/>
              <w:jc w:val="left"/>
              <w:rPr>
                <w:rFonts w:ascii="Times New Roman" w:hAnsi="Times New Roman"/>
                <w:sz w:val="18"/>
                <w:szCs w:val="18"/>
              </w:rPr>
            </w:pPr>
            <w:r w:rsidRPr="003F7B05">
              <w:rPr>
                <w:rFonts w:ascii="Times New Roman" w:hAnsi="Times New Roman"/>
                <w:sz w:val="18"/>
                <w:szCs w:val="18"/>
              </w:rPr>
              <w:t>innerUnassociateApplicationServiceFromD</w:t>
            </w:r>
            <w:r w:rsidRPr="00BD53DF">
              <w:rPr>
                <w:rFonts w:ascii="Times New Roman" w:hAnsi="Times New Roman"/>
                <w:sz w:val="18"/>
                <w:szCs w:val="18"/>
              </w:rPr>
              <w:t>atacenter</w:t>
            </w:r>
          </w:p>
        </w:tc>
        <w:tc>
          <w:tcPr>
            <w:tcW w:w="2174" w:type="pct"/>
            <w:hideMark/>
          </w:tcPr>
          <w:p w14:paraId="38CC969C" w14:textId="77777777" w:rsidR="000505A9" w:rsidRPr="00D34FEB" w:rsidRDefault="000505A9" w:rsidP="000505A9">
            <w:pPr>
              <w:widowControl/>
              <w:jc w:val="left"/>
              <w:rPr>
                <w:rFonts w:ascii="Times New Roman" w:hAnsi="Times New Roman"/>
                <w:sz w:val="18"/>
                <w:szCs w:val="18"/>
              </w:rPr>
            </w:pPr>
            <w:r w:rsidRPr="00D34FEB">
              <w:rPr>
                <w:rFonts w:ascii="Times New Roman" w:hAnsi="Times New Roman"/>
                <w:sz w:val="18"/>
                <w:szCs w:val="18"/>
              </w:rPr>
              <w:t xml:space="preserve">Press the </w:t>
            </w:r>
            <w:r w:rsidRPr="00D34FEB">
              <w:rPr>
                <w:rFonts w:ascii="Times New Roman" w:hAnsi="Times New Roman"/>
                <w:b/>
                <w:bCs/>
                <w:sz w:val="18"/>
                <w:szCs w:val="18"/>
              </w:rPr>
              <w:t>Submit</w:t>
            </w:r>
            <w:r w:rsidRPr="00D34FEB">
              <w:rPr>
                <w:rFonts w:ascii="Times New Roman" w:hAnsi="Times New Roman"/>
                <w:sz w:val="18"/>
                <w:szCs w:val="18"/>
              </w:rPr>
              <w:t xml:space="preserve"> button on the Edit data center screen.</w:t>
            </w:r>
          </w:p>
          <w:p w14:paraId="454293AB" w14:textId="7AFA163A" w:rsidR="000505A9" w:rsidRPr="00BD53DF" w:rsidRDefault="000505A9" w:rsidP="000505A9">
            <w:pPr>
              <w:widowControl/>
              <w:jc w:val="left"/>
              <w:rPr>
                <w:rFonts w:ascii="Times New Roman" w:hAnsi="Times New Roman"/>
                <w:sz w:val="18"/>
                <w:szCs w:val="18"/>
              </w:rPr>
            </w:pPr>
            <w:r w:rsidRPr="00D34FEB">
              <w:rPr>
                <w:rFonts w:ascii="Times New Roman" w:hAnsi="Times New Roman"/>
                <w:sz w:val="18"/>
                <w:szCs w:val="18"/>
              </w:rPr>
              <w:t xml:space="preserve">Press the </w:t>
            </w:r>
            <w:r w:rsidRPr="00D34FEB">
              <w:rPr>
                <w:rFonts w:ascii="Times New Roman" w:hAnsi="Times New Roman"/>
                <w:b/>
                <w:bCs/>
                <w:sz w:val="18"/>
                <w:szCs w:val="18"/>
              </w:rPr>
              <w:t>Submit</w:t>
            </w:r>
            <w:r w:rsidRPr="00D34FEB">
              <w:rPr>
                <w:rFonts w:ascii="Times New Roman" w:hAnsi="Times New Roman"/>
                <w:sz w:val="18"/>
                <w:szCs w:val="18"/>
              </w:rPr>
              <w:t xml:space="preserve"> button on the Delete data center dialog.</w:t>
            </w:r>
          </w:p>
        </w:tc>
      </w:tr>
      <w:tr w:rsidR="000505A9" w:rsidRPr="00440202" w14:paraId="46CB9B75" w14:textId="77777777" w:rsidTr="001353FE">
        <w:trPr>
          <w:trHeight w:val="270"/>
        </w:trPr>
        <w:tc>
          <w:tcPr>
            <w:tcW w:w="290" w:type="pct"/>
          </w:tcPr>
          <w:p w14:paraId="60AF28E7" w14:textId="77777777" w:rsidR="000505A9" w:rsidRPr="00D34FEB" w:rsidRDefault="000505A9" w:rsidP="000505A9">
            <w:pPr>
              <w:pStyle w:val="affa"/>
              <w:widowControl/>
              <w:numPr>
                <w:ilvl w:val="0"/>
                <w:numId w:val="50"/>
              </w:numPr>
              <w:ind w:leftChars="0" w:rightChars="-118" w:right="-248"/>
              <w:jc w:val="left"/>
              <w:rPr>
                <w:rFonts w:ascii="Times New Roman" w:hAnsi="Times New Roman"/>
                <w:sz w:val="18"/>
                <w:szCs w:val="18"/>
              </w:rPr>
            </w:pPr>
          </w:p>
        </w:tc>
        <w:tc>
          <w:tcPr>
            <w:tcW w:w="1088" w:type="pct"/>
            <w:noWrap/>
            <w:hideMark/>
          </w:tcPr>
          <w:p w14:paraId="3AC111E4" w14:textId="77777777" w:rsidR="000505A9" w:rsidRPr="00BD53DF" w:rsidRDefault="000505A9" w:rsidP="000505A9">
            <w:pPr>
              <w:widowControl/>
              <w:jc w:val="left"/>
              <w:rPr>
                <w:rFonts w:ascii="Times New Roman" w:hAnsi="Times New Roman"/>
                <w:sz w:val="18"/>
                <w:szCs w:val="18"/>
              </w:rPr>
            </w:pPr>
            <w:r w:rsidRPr="00BD53DF">
              <w:rPr>
                <w:rFonts w:ascii="Times New Roman" w:hAnsi="Times New Roman"/>
                <w:sz w:val="18"/>
                <w:szCs w:val="18"/>
              </w:rPr>
              <w:t>InnerApiController</w:t>
            </w:r>
          </w:p>
        </w:tc>
        <w:tc>
          <w:tcPr>
            <w:tcW w:w="1448" w:type="pct"/>
            <w:noWrap/>
            <w:hideMark/>
          </w:tcPr>
          <w:p w14:paraId="1BD827DB" w14:textId="77777777" w:rsidR="000505A9" w:rsidRPr="003F7B05" w:rsidRDefault="000505A9" w:rsidP="000505A9">
            <w:pPr>
              <w:widowControl/>
              <w:jc w:val="left"/>
              <w:rPr>
                <w:rFonts w:ascii="Times New Roman" w:hAnsi="Times New Roman"/>
                <w:sz w:val="18"/>
                <w:szCs w:val="18"/>
              </w:rPr>
            </w:pPr>
            <w:r w:rsidRPr="003F7B05">
              <w:rPr>
                <w:rFonts w:ascii="Times New Roman" w:hAnsi="Times New Roman"/>
                <w:sz w:val="18"/>
                <w:szCs w:val="18"/>
              </w:rPr>
              <w:t>innerGetPasswordPolicy</w:t>
            </w:r>
          </w:p>
        </w:tc>
        <w:tc>
          <w:tcPr>
            <w:tcW w:w="2174" w:type="pct"/>
            <w:noWrap/>
            <w:hideMark/>
          </w:tcPr>
          <w:p w14:paraId="4E7DAFBC" w14:textId="44288A24" w:rsidR="000505A9" w:rsidRPr="00BD53DF" w:rsidRDefault="000505A9" w:rsidP="000505A9">
            <w:pPr>
              <w:widowControl/>
              <w:jc w:val="left"/>
              <w:rPr>
                <w:rFonts w:ascii="Times New Roman" w:hAnsi="Times New Roman"/>
                <w:sz w:val="18"/>
                <w:szCs w:val="18"/>
              </w:rPr>
            </w:pPr>
            <w:r w:rsidRPr="00D34FEB">
              <w:rPr>
                <w:rFonts w:ascii="Times New Roman" w:hAnsi="Times New Roman"/>
                <w:sz w:val="18"/>
                <w:szCs w:val="18"/>
              </w:rPr>
              <w:t>Displays the Password policy screen</w:t>
            </w:r>
          </w:p>
        </w:tc>
      </w:tr>
      <w:tr w:rsidR="000505A9" w:rsidRPr="00440202" w14:paraId="297A8882" w14:textId="77777777" w:rsidTr="001353FE">
        <w:trPr>
          <w:trHeight w:val="270"/>
        </w:trPr>
        <w:tc>
          <w:tcPr>
            <w:tcW w:w="290" w:type="pct"/>
          </w:tcPr>
          <w:p w14:paraId="0C17C162" w14:textId="77777777" w:rsidR="000505A9" w:rsidRPr="00D34FEB" w:rsidRDefault="000505A9" w:rsidP="000505A9">
            <w:pPr>
              <w:pStyle w:val="affa"/>
              <w:widowControl/>
              <w:numPr>
                <w:ilvl w:val="0"/>
                <w:numId w:val="50"/>
              </w:numPr>
              <w:ind w:leftChars="0" w:rightChars="-118" w:right="-248"/>
              <w:jc w:val="left"/>
              <w:rPr>
                <w:rFonts w:ascii="Times New Roman" w:hAnsi="Times New Roman"/>
                <w:sz w:val="18"/>
                <w:szCs w:val="18"/>
              </w:rPr>
            </w:pPr>
          </w:p>
        </w:tc>
        <w:tc>
          <w:tcPr>
            <w:tcW w:w="1088" w:type="pct"/>
            <w:noWrap/>
            <w:hideMark/>
          </w:tcPr>
          <w:p w14:paraId="066272F8" w14:textId="77777777" w:rsidR="000505A9" w:rsidRPr="00BD53DF" w:rsidRDefault="000505A9" w:rsidP="000505A9">
            <w:pPr>
              <w:widowControl/>
              <w:jc w:val="left"/>
              <w:rPr>
                <w:rFonts w:ascii="Times New Roman" w:hAnsi="Times New Roman"/>
                <w:sz w:val="18"/>
                <w:szCs w:val="18"/>
              </w:rPr>
            </w:pPr>
            <w:r w:rsidRPr="00BD53DF">
              <w:rPr>
                <w:rFonts w:ascii="Times New Roman" w:hAnsi="Times New Roman"/>
                <w:sz w:val="18"/>
                <w:szCs w:val="18"/>
              </w:rPr>
              <w:t>InnerApiController</w:t>
            </w:r>
          </w:p>
        </w:tc>
        <w:tc>
          <w:tcPr>
            <w:tcW w:w="1448" w:type="pct"/>
            <w:noWrap/>
            <w:hideMark/>
          </w:tcPr>
          <w:p w14:paraId="09E14793" w14:textId="77777777" w:rsidR="000505A9" w:rsidRPr="003F7B05" w:rsidRDefault="000505A9" w:rsidP="000505A9">
            <w:pPr>
              <w:widowControl/>
              <w:jc w:val="left"/>
              <w:rPr>
                <w:rFonts w:ascii="Times New Roman" w:hAnsi="Times New Roman"/>
                <w:sz w:val="18"/>
                <w:szCs w:val="18"/>
              </w:rPr>
            </w:pPr>
            <w:r w:rsidRPr="003F7B05">
              <w:rPr>
                <w:rFonts w:ascii="Times New Roman" w:hAnsi="Times New Roman"/>
                <w:sz w:val="18"/>
                <w:szCs w:val="18"/>
              </w:rPr>
              <w:t>innerUpdatePasswordPolicy</w:t>
            </w:r>
          </w:p>
        </w:tc>
        <w:tc>
          <w:tcPr>
            <w:tcW w:w="2174" w:type="pct"/>
            <w:noWrap/>
            <w:hideMark/>
          </w:tcPr>
          <w:p w14:paraId="22837DB7" w14:textId="11645E42" w:rsidR="000505A9" w:rsidRPr="00BD53DF" w:rsidRDefault="000505A9" w:rsidP="000505A9">
            <w:pPr>
              <w:widowControl/>
              <w:jc w:val="left"/>
              <w:rPr>
                <w:rFonts w:ascii="Times New Roman" w:hAnsi="Times New Roman"/>
                <w:sz w:val="18"/>
                <w:szCs w:val="18"/>
              </w:rPr>
            </w:pPr>
            <w:r w:rsidRPr="00D34FEB">
              <w:rPr>
                <w:rFonts w:ascii="Times New Roman" w:hAnsi="Times New Roman"/>
                <w:sz w:val="18"/>
                <w:szCs w:val="18"/>
              </w:rPr>
              <w:t xml:space="preserve">Press the </w:t>
            </w:r>
            <w:r w:rsidRPr="00D34FEB">
              <w:rPr>
                <w:rFonts w:ascii="Times New Roman" w:hAnsi="Times New Roman"/>
                <w:b/>
                <w:bCs/>
                <w:sz w:val="18"/>
                <w:szCs w:val="18"/>
              </w:rPr>
              <w:t>Submit</w:t>
            </w:r>
            <w:r w:rsidRPr="00D34FEB">
              <w:rPr>
                <w:rFonts w:ascii="Times New Roman" w:hAnsi="Times New Roman"/>
                <w:sz w:val="18"/>
                <w:szCs w:val="18"/>
              </w:rPr>
              <w:t xml:space="preserve"> button on the Password policy screen.</w:t>
            </w:r>
          </w:p>
        </w:tc>
      </w:tr>
      <w:tr w:rsidR="000505A9" w:rsidRPr="00440202" w14:paraId="59811A62" w14:textId="77777777" w:rsidTr="001353FE">
        <w:trPr>
          <w:trHeight w:val="270"/>
        </w:trPr>
        <w:tc>
          <w:tcPr>
            <w:tcW w:w="290" w:type="pct"/>
          </w:tcPr>
          <w:p w14:paraId="5CD3B173" w14:textId="77777777" w:rsidR="000505A9" w:rsidRPr="00D34FEB" w:rsidRDefault="000505A9" w:rsidP="000505A9">
            <w:pPr>
              <w:pStyle w:val="affa"/>
              <w:widowControl/>
              <w:numPr>
                <w:ilvl w:val="0"/>
                <w:numId w:val="50"/>
              </w:numPr>
              <w:ind w:leftChars="0" w:rightChars="-118" w:right="-248"/>
              <w:jc w:val="left"/>
              <w:rPr>
                <w:rFonts w:ascii="Times New Roman" w:hAnsi="Times New Roman"/>
                <w:sz w:val="18"/>
                <w:szCs w:val="18"/>
              </w:rPr>
            </w:pPr>
          </w:p>
        </w:tc>
        <w:tc>
          <w:tcPr>
            <w:tcW w:w="1088" w:type="pct"/>
            <w:noWrap/>
            <w:hideMark/>
          </w:tcPr>
          <w:p w14:paraId="404B7AE5" w14:textId="77777777" w:rsidR="000505A9" w:rsidRPr="00BD53DF" w:rsidRDefault="000505A9" w:rsidP="000505A9">
            <w:pPr>
              <w:widowControl/>
              <w:jc w:val="left"/>
              <w:rPr>
                <w:rFonts w:ascii="Times New Roman" w:hAnsi="Times New Roman"/>
                <w:sz w:val="18"/>
                <w:szCs w:val="18"/>
              </w:rPr>
            </w:pPr>
            <w:r w:rsidRPr="00BD53DF">
              <w:rPr>
                <w:rFonts w:ascii="Times New Roman" w:hAnsi="Times New Roman"/>
                <w:sz w:val="18"/>
                <w:szCs w:val="18"/>
              </w:rPr>
              <w:t>InnerApiController</w:t>
            </w:r>
          </w:p>
        </w:tc>
        <w:tc>
          <w:tcPr>
            <w:tcW w:w="1448" w:type="pct"/>
            <w:noWrap/>
            <w:hideMark/>
          </w:tcPr>
          <w:p w14:paraId="2AB66F2C" w14:textId="77777777" w:rsidR="000505A9" w:rsidRPr="003F7B05" w:rsidRDefault="000505A9" w:rsidP="000505A9">
            <w:pPr>
              <w:widowControl/>
              <w:jc w:val="left"/>
              <w:rPr>
                <w:rFonts w:ascii="Times New Roman" w:hAnsi="Times New Roman"/>
                <w:sz w:val="18"/>
                <w:szCs w:val="18"/>
              </w:rPr>
            </w:pPr>
            <w:r w:rsidRPr="003F7B05">
              <w:rPr>
                <w:rFonts w:ascii="Times New Roman" w:hAnsi="Times New Roman"/>
                <w:sz w:val="18"/>
                <w:szCs w:val="18"/>
              </w:rPr>
              <w:t>innerGetBannerInfo</w:t>
            </w:r>
          </w:p>
        </w:tc>
        <w:tc>
          <w:tcPr>
            <w:tcW w:w="2174" w:type="pct"/>
            <w:noWrap/>
            <w:hideMark/>
          </w:tcPr>
          <w:p w14:paraId="33D3A581" w14:textId="30B17426" w:rsidR="000505A9" w:rsidRPr="00BD53DF" w:rsidRDefault="000505A9" w:rsidP="000505A9">
            <w:pPr>
              <w:widowControl/>
              <w:jc w:val="left"/>
              <w:rPr>
                <w:rFonts w:ascii="Times New Roman" w:hAnsi="Times New Roman"/>
                <w:sz w:val="18"/>
                <w:szCs w:val="18"/>
              </w:rPr>
            </w:pPr>
            <w:r w:rsidRPr="00D34FEB">
              <w:rPr>
                <w:rFonts w:ascii="Times New Roman" w:hAnsi="Times New Roman"/>
                <w:sz w:val="18"/>
                <w:szCs w:val="18"/>
              </w:rPr>
              <w:t>Displays the Edit message screen</w:t>
            </w:r>
          </w:p>
        </w:tc>
      </w:tr>
      <w:tr w:rsidR="000505A9" w:rsidRPr="00440202" w14:paraId="3929F04A" w14:textId="77777777" w:rsidTr="001353FE">
        <w:trPr>
          <w:trHeight w:val="270"/>
        </w:trPr>
        <w:tc>
          <w:tcPr>
            <w:tcW w:w="290" w:type="pct"/>
          </w:tcPr>
          <w:p w14:paraId="48DDF73F" w14:textId="77777777" w:rsidR="000505A9" w:rsidRPr="00D34FEB" w:rsidRDefault="000505A9" w:rsidP="000505A9">
            <w:pPr>
              <w:pStyle w:val="affa"/>
              <w:widowControl/>
              <w:numPr>
                <w:ilvl w:val="0"/>
                <w:numId w:val="50"/>
              </w:numPr>
              <w:ind w:leftChars="0" w:rightChars="-118" w:right="-248"/>
              <w:jc w:val="left"/>
              <w:rPr>
                <w:rFonts w:ascii="Times New Roman" w:hAnsi="Times New Roman"/>
                <w:sz w:val="18"/>
                <w:szCs w:val="18"/>
              </w:rPr>
            </w:pPr>
          </w:p>
        </w:tc>
        <w:tc>
          <w:tcPr>
            <w:tcW w:w="1088" w:type="pct"/>
            <w:noWrap/>
            <w:hideMark/>
          </w:tcPr>
          <w:p w14:paraId="0662F6F8" w14:textId="77777777" w:rsidR="000505A9" w:rsidRPr="00BD53DF" w:rsidRDefault="000505A9" w:rsidP="000505A9">
            <w:pPr>
              <w:widowControl/>
              <w:jc w:val="left"/>
              <w:rPr>
                <w:rFonts w:ascii="Times New Roman" w:hAnsi="Times New Roman"/>
                <w:sz w:val="18"/>
                <w:szCs w:val="18"/>
              </w:rPr>
            </w:pPr>
            <w:r w:rsidRPr="00BD53DF">
              <w:rPr>
                <w:rFonts w:ascii="Times New Roman" w:hAnsi="Times New Roman"/>
                <w:sz w:val="18"/>
                <w:szCs w:val="18"/>
              </w:rPr>
              <w:t>InnerApiController</w:t>
            </w:r>
          </w:p>
        </w:tc>
        <w:tc>
          <w:tcPr>
            <w:tcW w:w="1448" w:type="pct"/>
            <w:noWrap/>
            <w:hideMark/>
          </w:tcPr>
          <w:p w14:paraId="1DA93BB9" w14:textId="77777777" w:rsidR="000505A9" w:rsidRPr="003F7B05" w:rsidRDefault="000505A9" w:rsidP="000505A9">
            <w:pPr>
              <w:widowControl/>
              <w:jc w:val="left"/>
              <w:rPr>
                <w:rFonts w:ascii="Times New Roman" w:hAnsi="Times New Roman"/>
                <w:sz w:val="18"/>
                <w:szCs w:val="18"/>
              </w:rPr>
            </w:pPr>
            <w:r w:rsidRPr="00BD53DF">
              <w:rPr>
                <w:rFonts w:ascii="Times New Roman" w:hAnsi="Times New Roman"/>
                <w:sz w:val="18"/>
                <w:szCs w:val="18"/>
              </w:rPr>
              <w:t>innerPutBannerInfo</w:t>
            </w:r>
          </w:p>
        </w:tc>
        <w:tc>
          <w:tcPr>
            <w:tcW w:w="2174" w:type="pct"/>
            <w:noWrap/>
            <w:hideMark/>
          </w:tcPr>
          <w:p w14:paraId="0064E175" w14:textId="75480C46" w:rsidR="000505A9" w:rsidRPr="00BD53DF" w:rsidRDefault="000505A9" w:rsidP="000505A9">
            <w:pPr>
              <w:widowControl/>
              <w:jc w:val="left"/>
              <w:rPr>
                <w:rFonts w:ascii="Times New Roman" w:hAnsi="Times New Roman"/>
                <w:sz w:val="18"/>
                <w:szCs w:val="18"/>
              </w:rPr>
            </w:pPr>
            <w:r w:rsidRPr="00D34FEB">
              <w:rPr>
                <w:rFonts w:ascii="Times New Roman" w:hAnsi="Times New Roman"/>
                <w:sz w:val="18"/>
                <w:szCs w:val="18"/>
              </w:rPr>
              <w:t xml:space="preserve">Press the </w:t>
            </w:r>
            <w:r w:rsidRPr="00D34FEB">
              <w:rPr>
                <w:rFonts w:ascii="Times New Roman" w:hAnsi="Times New Roman"/>
                <w:b/>
                <w:bCs/>
                <w:sz w:val="18"/>
                <w:szCs w:val="18"/>
              </w:rPr>
              <w:t>Submit</w:t>
            </w:r>
            <w:r w:rsidRPr="00D34FEB">
              <w:rPr>
                <w:rFonts w:ascii="Times New Roman" w:hAnsi="Times New Roman"/>
                <w:sz w:val="18"/>
                <w:szCs w:val="18"/>
              </w:rPr>
              <w:t xml:space="preserve"> button on the Edit message screen.</w:t>
            </w:r>
          </w:p>
        </w:tc>
      </w:tr>
      <w:tr w:rsidR="000505A9" w:rsidRPr="00440202" w14:paraId="3C8F9F29" w14:textId="77777777" w:rsidTr="001353FE">
        <w:trPr>
          <w:trHeight w:val="270"/>
        </w:trPr>
        <w:tc>
          <w:tcPr>
            <w:tcW w:w="290" w:type="pct"/>
          </w:tcPr>
          <w:p w14:paraId="18F415DD" w14:textId="77777777" w:rsidR="000505A9" w:rsidRPr="00D34FEB" w:rsidRDefault="000505A9" w:rsidP="000505A9">
            <w:pPr>
              <w:pStyle w:val="affa"/>
              <w:widowControl/>
              <w:numPr>
                <w:ilvl w:val="0"/>
                <w:numId w:val="50"/>
              </w:numPr>
              <w:ind w:leftChars="0" w:rightChars="-118" w:right="-248"/>
              <w:jc w:val="left"/>
              <w:rPr>
                <w:rFonts w:ascii="Times New Roman" w:hAnsi="Times New Roman"/>
                <w:sz w:val="18"/>
                <w:szCs w:val="18"/>
              </w:rPr>
            </w:pPr>
          </w:p>
        </w:tc>
        <w:tc>
          <w:tcPr>
            <w:tcW w:w="1088" w:type="pct"/>
            <w:noWrap/>
            <w:hideMark/>
          </w:tcPr>
          <w:p w14:paraId="66F76C04" w14:textId="77777777" w:rsidR="000505A9" w:rsidRPr="00BD53DF" w:rsidRDefault="000505A9" w:rsidP="000505A9">
            <w:pPr>
              <w:widowControl/>
              <w:jc w:val="left"/>
              <w:rPr>
                <w:rFonts w:ascii="Times New Roman" w:hAnsi="Times New Roman"/>
                <w:sz w:val="18"/>
                <w:szCs w:val="18"/>
              </w:rPr>
            </w:pPr>
            <w:r w:rsidRPr="00BD53DF">
              <w:rPr>
                <w:rFonts w:ascii="Times New Roman" w:hAnsi="Times New Roman"/>
                <w:sz w:val="18"/>
                <w:szCs w:val="18"/>
              </w:rPr>
              <w:t>InnerApiController</w:t>
            </w:r>
          </w:p>
        </w:tc>
        <w:tc>
          <w:tcPr>
            <w:tcW w:w="1448" w:type="pct"/>
            <w:noWrap/>
            <w:hideMark/>
          </w:tcPr>
          <w:p w14:paraId="3CF7C027" w14:textId="77777777" w:rsidR="000505A9" w:rsidRPr="003F7B05" w:rsidRDefault="000505A9" w:rsidP="000505A9">
            <w:pPr>
              <w:widowControl/>
              <w:jc w:val="left"/>
              <w:rPr>
                <w:rFonts w:ascii="Times New Roman" w:hAnsi="Times New Roman"/>
                <w:sz w:val="18"/>
                <w:szCs w:val="18"/>
              </w:rPr>
            </w:pPr>
            <w:r w:rsidRPr="003F7B05">
              <w:rPr>
                <w:rFonts w:ascii="Times New Roman" w:hAnsi="Times New Roman"/>
                <w:sz w:val="18"/>
                <w:szCs w:val="18"/>
              </w:rPr>
              <w:t>innerValidateBannerInfo</w:t>
            </w:r>
          </w:p>
        </w:tc>
        <w:tc>
          <w:tcPr>
            <w:tcW w:w="2174" w:type="pct"/>
            <w:noWrap/>
            <w:hideMark/>
          </w:tcPr>
          <w:p w14:paraId="079364D3" w14:textId="42C8BCB0" w:rsidR="000505A9" w:rsidRPr="00BD53DF" w:rsidRDefault="000505A9" w:rsidP="000505A9">
            <w:pPr>
              <w:widowControl/>
              <w:jc w:val="left"/>
              <w:rPr>
                <w:rFonts w:ascii="Times New Roman" w:hAnsi="Times New Roman"/>
                <w:sz w:val="18"/>
                <w:szCs w:val="18"/>
              </w:rPr>
            </w:pPr>
            <w:r w:rsidRPr="00D34FEB">
              <w:rPr>
                <w:rFonts w:ascii="Times New Roman" w:hAnsi="Times New Roman"/>
                <w:sz w:val="18"/>
                <w:szCs w:val="18"/>
              </w:rPr>
              <w:t>Click the Preview tab on the Edit message screen.</w:t>
            </w:r>
          </w:p>
        </w:tc>
      </w:tr>
      <w:tr w:rsidR="000505A9" w:rsidRPr="00440202" w14:paraId="6AA38F20" w14:textId="77777777" w:rsidTr="001353FE">
        <w:trPr>
          <w:trHeight w:val="270"/>
        </w:trPr>
        <w:tc>
          <w:tcPr>
            <w:tcW w:w="290" w:type="pct"/>
          </w:tcPr>
          <w:p w14:paraId="6CD9BDAF" w14:textId="77777777" w:rsidR="000505A9" w:rsidRPr="00D34FEB" w:rsidRDefault="000505A9" w:rsidP="000505A9">
            <w:pPr>
              <w:pStyle w:val="affa"/>
              <w:widowControl/>
              <w:numPr>
                <w:ilvl w:val="0"/>
                <w:numId w:val="50"/>
              </w:numPr>
              <w:ind w:leftChars="0" w:rightChars="-118" w:right="-248"/>
              <w:jc w:val="left"/>
              <w:rPr>
                <w:rFonts w:ascii="Times New Roman" w:hAnsi="Times New Roman"/>
                <w:sz w:val="18"/>
                <w:szCs w:val="18"/>
              </w:rPr>
            </w:pPr>
          </w:p>
        </w:tc>
        <w:tc>
          <w:tcPr>
            <w:tcW w:w="1088" w:type="pct"/>
            <w:noWrap/>
            <w:hideMark/>
          </w:tcPr>
          <w:p w14:paraId="784EE1F3" w14:textId="77777777" w:rsidR="000505A9" w:rsidRPr="00BD53DF" w:rsidRDefault="000505A9" w:rsidP="000505A9">
            <w:pPr>
              <w:widowControl/>
              <w:jc w:val="left"/>
              <w:rPr>
                <w:rFonts w:ascii="Times New Roman" w:hAnsi="Times New Roman"/>
                <w:sz w:val="18"/>
                <w:szCs w:val="18"/>
              </w:rPr>
            </w:pPr>
            <w:r w:rsidRPr="00BD53DF">
              <w:rPr>
                <w:rFonts w:ascii="Times New Roman" w:hAnsi="Times New Roman"/>
                <w:sz w:val="18"/>
                <w:szCs w:val="18"/>
              </w:rPr>
              <w:t>InnerApiController</w:t>
            </w:r>
          </w:p>
        </w:tc>
        <w:tc>
          <w:tcPr>
            <w:tcW w:w="1448" w:type="pct"/>
            <w:noWrap/>
            <w:hideMark/>
          </w:tcPr>
          <w:p w14:paraId="053F1F64" w14:textId="77777777" w:rsidR="000505A9" w:rsidRPr="003F7B05" w:rsidRDefault="000505A9" w:rsidP="000505A9">
            <w:pPr>
              <w:widowControl/>
              <w:jc w:val="left"/>
              <w:rPr>
                <w:rFonts w:ascii="Times New Roman" w:hAnsi="Times New Roman"/>
                <w:sz w:val="18"/>
                <w:szCs w:val="18"/>
              </w:rPr>
            </w:pPr>
            <w:r w:rsidRPr="003F7B05">
              <w:rPr>
                <w:rFonts w:ascii="Times New Roman" w:hAnsi="Times New Roman"/>
                <w:sz w:val="18"/>
                <w:szCs w:val="18"/>
              </w:rPr>
              <w:t>innerGetBannerTags</w:t>
            </w:r>
          </w:p>
        </w:tc>
        <w:tc>
          <w:tcPr>
            <w:tcW w:w="2174" w:type="pct"/>
            <w:noWrap/>
            <w:hideMark/>
          </w:tcPr>
          <w:p w14:paraId="61A3F965" w14:textId="325EC86C" w:rsidR="000505A9" w:rsidRPr="00BD53DF" w:rsidRDefault="000505A9" w:rsidP="000505A9">
            <w:pPr>
              <w:widowControl/>
              <w:jc w:val="left"/>
              <w:rPr>
                <w:rFonts w:ascii="Times New Roman" w:hAnsi="Times New Roman"/>
                <w:sz w:val="18"/>
                <w:szCs w:val="18"/>
              </w:rPr>
            </w:pPr>
            <w:r w:rsidRPr="00D34FEB">
              <w:rPr>
                <w:rFonts w:ascii="Times New Roman" w:hAnsi="Times New Roman"/>
                <w:sz w:val="18"/>
                <w:szCs w:val="18"/>
              </w:rPr>
              <w:t>Displays the Edit message screen</w:t>
            </w:r>
          </w:p>
        </w:tc>
      </w:tr>
      <w:tr w:rsidR="000505A9" w:rsidRPr="00440202" w14:paraId="06452BF5" w14:textId="77777777" w:rsidTr="001353FE">
        <w:trPr>
          <w:trHeight w:val="270"/>
        </w:trPr>
        <w:tc>
          <w:tcPr>
            <w:tcW w:w="290" w:type="pct"/>
          </w:tcPr>
          <w:p w14:paraId="1FB6ACFF" w14:textId="77777777" w:rsidR="000505A9" w:rsidRPr="00D34FEB" w:rsidRDefault="000505A9" w:rsidP="000505A9">
            <w:pPr>
              <w:pStyle w:val="affa"/>
              <w:widowControl/>
              <w:numPr>
                <w:ilvl w:val="0"/>
                <w:numId w:val="50"/>
              </w:numPr>
              <w:ind w:leftChars="0" w:rightChars="-118" w:right="-248"/>
              <w:jc w:val="left"/>
              <w:rPr>
                <w:rFonts w:ascii="Times New Roman" w:hAnsi="Times New Roman"/>
                <w:sz w:val="18"/>
                <w:szCs w:val="18"/>
              </w:rPr>
            </w:pPr>
          </w:p>
        </w:tc>
        <w:tc>
          <w:tcPr>
            <w:tcW w:w="1088" w:type="pct"/>
            <w:noWrap/>
            <w:hideMark/>
          </w:tcPr>
          <w:p w14:paraId="3E177B78" w14:textId="77777777" w:rsidR="000505A9" w:rsidRPr="00BD53DF" w:rsidRDefault="000505A9" w:rsidP="000505A9">
            <w:pPr>
              <w:widowControl/>
              <w:jc w:val="left"/>
              <w:rPr>
                <w:rFonts w:ascii="Times New Roman" w:hAnsi="Times New Roman"/>
                <w:sz w:val="18"/>
                <w:szCs w:val="18"/>
              </w:rPr>
            </w:pPr>
            <w:r w:rsidRPr="00BD53DF">
              <w:rPr>
                <w:rFonts w:ascii="Times New Roman" w:hAnsi="Times New Roman"/>
                <w:sz w:val="18"/>
                <w:szCs w:val="18"/>
              </w:rPr>
              <w:t>InnerApiController</w:t>
            </w:r>
          </w:p>
        </w:tc>
        <w:tc>
          <w:tcPr>
            <w:tcW w:w="1448" w:type="pct"/>
            <w:noWrap/>
            <w:hideMark/>
          </w:tcPr>
          <w:p w14:paraId="25E8735A" w14:textId="77777777" w:rsidR="000505A9" w:rsidRPr="003F7B05" w:rsidRDefault="000505A9" w:rsidP="000505A9">
            <w:pPr>
              <w:widowControl/>
              <w:jc w:val="left"/>
              <w:rPr>
                <w:rFonts w:ascii="Times New Roman" w:hAnsi="Times New Roman"/>
                <w:sz w:val="18"/>
                <w:szCs w:val="18"/>
              </w:rPr>
            </w:pPr>
            <w:r w:rsidRPr="003F7B05">
              <w:rPr>
                <w:rFonts w:ascii="Times New Roman" w:hAnsi="Times New Roman"/>
                <w:sz w:val="18"/>
                <w:szCs w:val="18"/>
              </w:rPr>
              <w:t>innerGetVersionInformation</w:t>
            </w:r>
          </w:p>
        </w:tc>
        <w:tc>
          <w:tcPr>
            <w:tcW w:w="2174" w:type="pct"/>
            <w:noWrap/>
            <w:hideMark/>
          </w:tcPr>
          <w:p w14:paraId="619E057B" w14:textId="7F89B427" w:rsidR="000505A9" w:rsidRPr="00BD53DF" w:rsidRDefault="000505A9" w:rsidP="000505A9">
            <w:pPr>
              <w:widowControl/>
              <w:jc w:val="left"/>
              <w:rPr>
                <w:rFonts w:ascii="Times New Roman" w:hAnsi="Times New Roman"/>
                <w:sz w:val="18"/>
                <w:szCs w:val="18"/>
              </w:rPr>
            </w:pPr>
            <w:r w:rsidRPr="00D34FEB">
              <w:rPr>
                <w:rFonts w:ascii="Times New Roman" w:hAnsi="Times New Roman"/>
                <w:sz w:val="18"/>
                <w:szCs w:val="18"/>
              </w:rPr>
              <w:t>Displays the About dialogue box</w:t>
            </w:r>
          </w:p>
        </w:tc>
      </w:tr>
      <w:tr w:rsidR="000505A9" w:rsidRPr="00440202" w14:paraId="72267674" w14:textId="77777777" w:rsidTr="001353FE">
        <w:trPr>
          <w:trHeight w:val="270"/>
        </w:trPr>
        <w:tc>
          <w:tcPr>
            <w:tcW w:w="290" w:type="pct"/>
          </w:tcPr>
          <w:p w14:paraId="3DE0EC46" w14:textId="77777777" w:rsidR="000505A9" w:rsidRPr="00D34FEB" w:rsidRDefault="000505A9" w:rsidP="000505A9">
            <w:pPr>
              <w:pStyle w:val="affa"/>
              <w:widowControl/>
              <w:numPr>
                <w:ilvl w:val="0"/>
                <w:numId w:val="50"/>
              </w:numPr>
              <w:ind w:leftChars="0" w:rightChars="-118" w:right="-248"/>
              <w:jc w:val="left"/>
              <w:rPr>
                <w:rFonts w:ascii="Times New Roman" w:hAnsi="Times New Roman"/>
                <w:sz w:val="18"/>
                <w:szCs w:val="18"/>
              </w:rPr>
            </w:pPr>
          </w:p>
        </w:tc>
        <w:tc>
          <w:tcPr>
            <w:tcW w:w="1088" w:type="pct"/>
            <w:noWrap/>
            <w:hideMark/>
          </w:tcPr>
          <w:p w14:paraId="78D5143D" w14:textId="77777777" w:rsidR="000505A9" w:rsidRPr="00BD53DF" w:rsidRDefault="000505A9" w:rsidP="000505A9">
            <w:pPr>
              <w:widowControl/>
              <w:jc w:val="left"/>
              <w:rPr>
                <w:rFonts w:ascii="Times New Roman" w:hAnsi="Times New Roman"/>
                <w:sz w:val="18"/>
                <w:szCs w:val="18"/>
              </w:rPr>
            </w:pPr>
            <w:r w:rsidRPr="00BD53DF">
              <w:rPr>
                <w:rFonts w:ascii="Times New Roman" w:hAnsi="Times New Roman"/>
                <w:sz w:val="18"/>
                <w:szCs w:val="18"/>
              </w:rPr>
              <w:t>InnerApiController</w:t>
            </w:r>
          </w:p>
        </w:tc>
        <w:tc>
          <w:tcPr>
            <w:tcW w:w="1448" w:type="pct"/>
            <w:noWrap/>
            <w:hideMark/>
          </w:tcPr>
          <w:p w14:paraId="21766E0F" w14:textId="77777777" w:rsidR="000505A9" w:rsidRPr="003F7B05" w:rsidRDefault="000505A9" w:rsidP="000505A9">
            <w:pPr>
              <w:widowControl/>
              <w:jc w:val="left"/>
              <w:rPr>
                <w:rFonts w:ascii="Times New Roman" w:hAnsi="Times New Roman"/>
                <w:sz w:val="18"/>
                <w:szCs w:val="18"/>
              </w:rPr>
            </w:pPr>
            <w:r w:rsidRPr="003F7B05">
              <w:rPr>
                <w:rFonts w:ascii="Times New Roman" w:hAnsi="Times New Roman"/>
                <w:sz w:val="18"/>
                <w:szCs w:val="18"/>
              </w:rPr>
              <w:t>loginUserProfile</w:t>
            </w:r>
          </w:p>
        </w:tc>
        <w:tc>
          <w:tcPr>
            <w:tcW w:w="2174" w:type="pct"/>
            <w:noWrap/>
            <w:hideMark/>
          </w:tcPr>
          <w:p w14:paraId="5768FFB4" w14:textId="60D13207" w:rsidR="000505A9" w:rsidRPr="00BD53DF" w:rsidRDefault="000505A9" w:rsidP="000505A9">
            <w:pPr>
              <w:widowControl/>
              <w:jc w:val="left"/>
              <w:rPr>
                <w:rFonts w:ascii="Times New Roman" w:hAnsi="Times New Roman"/>
                <w:sz w:val="18"/>
                <w:szCs w:val="18"/>
              </w:rPr>
            </w:pPr>
            <w:r w:rsidRPr="00D34FEB">
              <w:rPr>
                <w:rFonts w:ascii="Times New Roman" w:hAnsi="Times New Roman"/>
                <w:sz w:val="18"/>
                <w:szCs w:val="18"/>
              </w:rPr>
              <w:t>When succeeding in logging in</w:t>
            </w:r>
          </w:p>
        </w:tc>
      </w:tr>
      <w:tr w:rsidR="000505A9" w:rsidRPr="00440202" w14:paraId="7D63ED8C" w14:textId="77777777" w:rsidTr="001353FE">
        <w:trPr>
          <w:trHeight w:val="270"/>
        </w:trPr>
        <w:tc>
          <w:tcPr>
            <w:tcW w:w="290" w:type="pct"/>
          </w:tcPr>
          <w:p w14:paraId="489B26B8" w14:textId="77777777" w:rsidR="000505A9" w:rsidRPr="00D34FEB" w:rsidRDefault="000505A9" w:rsidP="000505A9">
            <w:pPr>
              <w:pStyle w:val="affa"/>
              <w:widowControl/>
              <w:numPr>
                <w:ilvl w:val="0"/>
                <w:numId w:val="50"/>
              </w:numPr>
              <w:ind w:leftChars="0" w:rightChars="-118" w:right="-248"/>
              <w:jc w:val="left"/>
              <w:rPr>
                <w:rFonts w:ascii="Times New Roman" w:hAnsi="Times New Roman"/>
                <w:sz w:val="18"/>
                <w:szCs w:val="18"/>
              </w:rPr>
            </w:pPr>
          </w:p>
        </w:tc>
        <w:tc>
          <w:tcPr>
            <w:tcW w:w="1088" w:type="pct"/>
            <w:noWrap/>
            <w:hideMark/>
          </w:tcPr>
          <w:p w14:paraId="03292DF3" w14:textId="77777777" w:rsidR="000505A9" w:rsidRPr="00BD53DF" w:rsidRDefault="000505A9" w:rsidP="000505A9">
            <w:pPr>
              <w:widowControl/>
              <w:jc w:val="left"/>
              <w:rPr>
                <w:rFonts w:ascii="Times New Roman" w:hAnsi="Times New Roman"/>
                <w:sz w:val="18"/>
                <w:szCs w:val="18"/>
              </w:rPr>
            </w:pPr>
            <w:r w:rsidRPr="00BD53DF">
              <w:rPr>
                <w:rFonts w:ascii="Times New Roman" w:hAnsi="Times New Roman"/>
                <w:sz w:val="18"/>
                <w:szCs w:val="18"/>
              </w:rPr>
              <w:t>InnerApiController</w:t>
            </w:r>
          </w:p>
        </w:tc>
        <w:tc>
          <w:tcPr>
            <w:tcW w:w="1448" w:type="pct"/>
            <w:noWrap/>
            <w:hideMark/>
          </w:tcPr>
          <w:p w14:paraId="5DD4733B" w14:textId="77777777" w:rsidR="000505A9" w:rsidRPr="003F7B05" w:rsidRDefault="000505A9" w:rsidP="000505A9">
            <w:pPr>
              <w:widowControl/>
              <w:jc w:val="left"/>
              <w:rPr>
                <w:rFonts w:ascii="Times New Roman" w:hAnsi="Times New Roman"/>
                <w:sz w:val="18"/>
                <w:szCs w:val="18"/>
              </w:rPr>
            </w:pPr>
            <w:r w:rsidRPr="003F7B05">
              <w:rPr>
                <w:rFonts w:ascii="Times New Roman" w:hAnsi="Times New Roman"/>
                <w:sz w:val="18"/>
                <w:szCs w:val="18"/>
              </w:rPr>
              <w:t>getBannerInfoLogin</w:t>
            </w:r>
          </w:p>
        </w:tc>
        <w:tc>
          <w:tcPr>
            <w:tcW w:w="2174" w:type="pct"/>
            <w:noWrap/>
            <w:hideMark/>
          </w:tcPr>
          <w:p w14:paraId="3A5581DE" w14:textId="54792C1B" w:rsidR="000505A9" w:rsidRPr="00BD53DF" w:rsidRDefault="000505A9" w:rsidP="000505A9">
            <w:pPr>
              <w:widowControl/>
              <w:jc w:val="left"/>
              <w:rPr>
                <w:rFonts w:ascii="Times New Roman" w:hAnsi="Times New Roman"/>
                <w:sz w:val="18"/>
                <w:szCs w:val="18"/>
              </w:rPr>
            </w:pPr>
            <w:r w:rsidRPr="00D34FEB">
              <w:rPr>
                <w:rFonts w:ascii="Times New Roman" w:hAnsi="Times New Roman"/>
                <w:sz w:val="18"/>
                <w:szCs w:val="18"/>
              </w:rPr>
              <w:t>Displays the login screen</w:t>
            </w:r>
          </w:p>
        </w:tc>
      </w:tr>
      <w:tr w:rsidR="000505A9" w:rsidRPr="00440202" w14:paraId="5F8B6105" w14:textId="77777777" w:rsidTr="001353FE">
        <w:trPr>
          <w:trHeight w:val="270"/>
        </w:trPr>
        <w:tc>
          <w:tcPr>
            <w:tcW w:w="290" w:type="pct"/>
          </w:tcPr>
          <w:p w14:paraId="7D9D1422" w14:textId="77777777" w:rsidR="000505A9" w:rsidRPr="00D34FEB" w:rsidRDefault="000505A9" w:rsidP="000505A9">
            <w:pPr>
              <w:pStyle w:val="affa"/>
              <w:widowControl/>
              <w:numPr>
                <w:ilvl w:val="0"/>
                <w:numId w:val="50"/>
              </w:numPr>
              <w:ind w:leftChars="0" w:rightChars="-118" w:right="-248"/>
              <w:jc w:val="left"/>
              <w:rPr>
                <w:rFonts w:ascii="Times New Roman" w:hAnsi="Times New Roman"/>
                <w:sz w:val="18"/>
                <w:szCs w:val="18"/>
              </w:rPr>
            </w:pPr>
          </w:p>
        </w:tc>
        <w:tc>
          <w:tcPr>
            <w:tcW w:w="1088" w:type="pct"/>
            <w:noWrap/>
            <w:hideMark/>
          </w:tcPr>
          <w:p w14:paraId="0E1A5B5C" w14:textId="77777777" w:rsidR="000505A9" w:rsidRPr="00BD53DF" w:rsidRDefault="000505A9" w:rsidP="000505A9">
            <w:pPr>
              <w:widowControl/>
              <w:jc w:val="left"/>
              <w:rPr>
                <w:rFonts w:ascii="Times New Roman" w:hAnsi="Times New Roman"/>
                <w:sz w:val="18"/>
                <w:szCs w:val="18"/>
              </w:rPr>
            </w:pPr>
            <w:r w:rsidRPr="00BD53DF">
              <w:rPr>
                <w:rFonts w:ascii="Times New Roman" w:hAnsi="Times New Roman"/>
                <w:sz w:val="18"/>
                <w:szCs w:val="18"/>
              </w:rPr>
              <w:t>InnerApiController</w:t>
            </w:r>
          </w:p>
        </w:tc>
        <w:tc>
          <w:tcPr>
            <w:tcW w:w="1448" w:type="pct"/>
            <w:noWrap/>
            <w:hideMark/>
          </w:tcPr>
          <w:p w14:paraId="242F8767" w14:textId="77777777" w:rsidR="000505A9" w:rsidRPr="003F7B05" w:rsidRDefault="000505A9" w:rsidP="000505A9">
            <w:pPr>
              <w:widowControl/>
              <w:jc w:val="left"/>
              <w:rPr>
                <w:rFonts w:ascii="Times New Roman" w:hAnsi="Times New Roman"/>
                <w:sz w:val="18"/>
                <w:szCs w:val="18"/>
              </w:rPr>
            </w:pPr>
            <w:r w:rsidRPr="003F7B05">
              <w:rPr>
                <w:rFonts w:ascii="Times New Roman" w:hAnsi="Times New Roman"/>
                <w:sz w:val="18"/>
                <w:szCs w:val="18"/>
              </w:rPr>
              <w:t>loginUserStatus</w:t>
            </w:r>
          </w:p>
        </w:tc>
        <w:tc>
          <w:tcPr>
            <w:tcW w:w="2174" w:type="pct"/>
            <w:noWrap/>
            <w:hideMark/>
          </w:tcPr>
          <w:p w14:paraId="4E6A4FFC" w14:textId="479DE16C" w:rsidR="000505A9" w:rsidRPr="00BD53DF" w:rsidRDefault="000505A9" w:rsidP="000505A9">
            <w:pPr>
              <w:widowControl/>
              <w:jc w:val="left"/>
              <w:rPr>
                <w:rFonts w:ascii="Times New Roman" w:hAnsi="Times New Roman"/>
                <w:sz w:val="18"/>
                <w:szCs w:val="18"/>
              </w:rPr>
            </w:pPr>
            <w:r w:rsidRPr="00D34FEB">
              <w:rPr>
                <w:rFonts w:ascii="Times New Roman" w:hAnsi="Times New Roman"/>
                <w:sz w:val="18"/>
                <w:szCs w:val="18"/>
              </w:rPr>
              <w:t>Executes periodically during login to maintain session state.</w:t>
            </w:r>
          </w:p>
        </w:tc>
      </w:tr>
      <w:tr w:rsidR="001353FE" w:rsidRPr="009B045B" w14:paraId="01B2B90C" w14:textId="77777777" w:rsidTr="001353FE">
        <w:trPr>
          <w:trHeight w:val="270"/>
        </w:trPr>
        <w:tc>
          <w:tcPr>
            <w:tcW w:w="290" w:type="pct"/>
          </w:tcPr>
          <w:p w14:paraId="00CC70F3" w14:textId="77777777" w:rsidR="001353FE" w:rsidRPr="00D34FEB" w:rsidRDefault="001353FE" w:rsidP="00E9594A">
            <w:pPr>
              <w:pStyle w:val="affa"/>
              <w:widowControl/>
              <w:numPr>
                <w:ilvl w:val="0"/>
                <w:numId w:val="50"/>
              </w:numPr>
              <w:ind w:leftChars="0" w:rightChars="-118" w:right="-248"/>
              <w:jc w:val="left"/>
              <w:rPr>
                <w:sz w:val="18"/>
                <w:szCs w:val="18"/>
              </w:rPr>
            </w:pPr>
          </w:p>
        </w:tc>
        <w:tc>
          <w:tcPr>
            <w:tcW w:w="1088" w:type="pct"/>
            <w:noWrap/>
          </w:tcPr>
          <w:p w14:paraId="3E15CF67" w14:textId="77777777" w:rsidR="001353FE" w:rsidRPr="00BD53DF" w:rsidRDefault="001353FE" w:rsidP="00E9594A">
            <w:pPr>
              <w:widowControl/>
              <w:jc w:val="left"/>
              <w:rPr>
                <w:sz w:val="18"/>
                <w:szCs w:val="18"/>
              </w:rPr>
            </w:pPr>
            <w:r w:rsidRPr="00BD53DF">
              <w:rPr>
                <w:rFonts w:hint="eastAsia"/>
                <w:sz w:val="18"/>
                <w:szCs w:val="18"/>
              </w:rPr>
              <w:t>InnerApiController</w:t>
            </w:r>
          </w:p>
        </w:tc>
        <w:tc>
          <w:tcPr>
            <w:tcW w:w="1448" w:type="pct"/>
            <w:noWrap/>
          </w:tcPr>
          <w:p w14:paraId="65C273F0" w14:textId="77777777" w:rsidR="001353FE" w:rsidRPr="00BD53DF" w:rsidRDefault="001353FE" w:rsidP="00E9594A">
            <w:pPr>
              <w:widowControl/>
              <w:jc w:val="left"/>
              <w:rPr>
                <w:sz w:val="18"/>
                <w:szCs w:val="18"/>
              </w:rPr>
            </w:pPr>
            <w:r w:rsidRPr="003F7B05">
              <w:rPr>
                <w:sz w:val="18"/>
                <w:szCs w:val="18"/>
              </w:rPr>
              <w:t>innerGetKerberosConnectionSetting</w:t>
            </w:r>
          </w:p>
        </w:tc>
        <w:tc>
          <w:tcPr>
            <w:tcW w:w="2174" w:type="pct"/>
            <w:noWrap/>
          </w:tcPr>
          <w:p w14:paraId="6FE6BB77" w14:textId="77777777" w:rsidR="001353FE" w:rsidRPr="00D34FEB" w:rsidRDefault="001353FE" w:rsidP="00E9594A">
            <w:pPr>
              <w:widowControl/>
              <w:jc w:val="left"/>
              <w:rPr>
                <w:rFonts w:ascii="Times New Roman" w:hAnsi="Times New Roman"/>
                <w:sz w:val="18"/>
                <w:szCs w:val="18"/>
              </w:rPr>
            </w:pPr>
            <w:r w:rsidRPr="00D34FEB">
              <w:rPr>
                <w:rFonts w:ascii="Times New Roman" w:hAnsi="Times New Roman"/>
                <w:sz w:val="18"/>
                <w:szCs w:val="18"/>
              </w:rPr>
              <w:t>Displays the Kerberos connection settings screen</w:t>
            </w:r>
          </w:p>
        </w:tc>
      </w:tr>
      <w:tr w:rsidR="001353FE" w:rsidRPr="009B045B" w14:paraId="32E96DCB" w14:textId="77777777" w:rsidTr="001353FE">
        <w:trPr>
          <w:trHeight w:val="270"/>
        </w:trPr>
        <w:tc>
          <w:tcPr>
            <w:tcW w:w="290" w:type="pct"/>
          </w:tcPr>
          <w:p w14:paraId="4071BBBB" w14:textId="77777777" w:rsidR="001353FE" w:rsidRPr="00D34FEB" w:rsidRDefault="001353FE" w:rsidP="00E9594A">
            <w:pPr>
              <w:pStyle w:val="affa"/>
              <w:widowControl/>
              <w:numPr>
                <w:ilvl w:val="0"/>
                <w:numId w:val="50"/>
              </w:numPr>
              <w:ind w:leftChars="0" w:rightChars="-118" w:right="-248"/>
              <w:jc w:val="left"/>
              <w:rPr>
                <w:sz w:val="18"/>
                <w:szCs w:val="18"/>
              </w:rPr>
            </w:pPr>
          </w:p>
        </w:tc>
        <w:tc>
          <w:tcPr>
            <w:tcW w:w="1088" w:type="pct"/>
            <w:noWrap/>
          </w:tcPr>
          <w:p w14:paraId="663BBB84" w14:textId="77777777" w:rsidR="001353FE" w:rsidRPr="00BD53DF" w:rsidRDefault="001353FE" w:rsidP="00E9594A">
            <w:pPr>
              <w:widowControl/>
              <w:jc w:val="left"/>
              <w:rPr>
                <w:sz w:val="18"/>
                <w:szCs w:val="18"/>
              </w:rPr>
            </w:pPr>
            <w:r w:rsidRPr="00BD53DF">
              <w:rPr>
                <w:rFonts w:hint="eastAsia"/>
                <w:sz w:val="18"/>
                <w:szCs w:val="18"/>
              </w:rPr>
              <w:t>InnerApiController</w:t>
            </w:r>
          </w:p>
        </w:tc>
        <w:tc>
          <w:tcPr>
            <w:tcW w:w="1448" w:type="pct"/>
            <w:noWrap/>
          </w:tcPr>
          <w:p w14:paraId="1C95ABD8" w14:textId="77777777" w:rsidR="001353FE" w:rsidRPr="00BD53DF" w:rsidRDefault="001353FE" w:rsidP="00E9594A">
            <w:pPr>
              <w:widowControl/>
              <w:jc w:val="left"/>
              <w:rPr>
                <w:sz w:val="18"/>
                <w:szCs w:val="18"/>
              </w:rPr>
            </w:pPr>
            <w:r w:rsidRPr="003F7B05">
              <w:rPr>
                <w:sz w:val="18"/>
                <w:szCs w:val="18"/>
              </w:rPr>
              <w:t>innerUpdateKerberosConnectionSetting</w:t>
            </w:r>
          </w:p>
        </w:tc>
        <w:tc>
          <w:tcPr>
            <w:tcW w:w="2174" w:type="pct"/>
            <w:noWrap/>
          </w:tcPr>
          <w:p w14:paraId="34EE3EBB" w14:textId="77777777" w:rsidR="001353FE" w:rsidRPr="00D34FEB" w:rsidRDefault="001353FE" w:rsidP="00E9594A">
            <w:pPr>
              <w:widowControl/>
              <w:jc w:val="left"/>
              <w:rPr>
                <w:rFonts w:ascii="Times New Roman" w:hAnsi="Times New Roman"/>
                <w:sz w:val="18"/>
                <w:szCs w:val="18"/>
              </w:rPr>
            </w:pPr>
            <w:r w:rsidRPr="00D34FEB">
              <w:rPr>
                <w:rFonts w:ascii="Times New Roman" w:hAnsi="Times New Roman"/>
                <w:sz w:val="18"/>
                <w:szCs w:val="18"/>
              </w:rPr>
              <w:t xml:space="preserve">Press the </w:t>
            </w:r>
            <w:r w:rsidRPr="00D34FEB">
              <w:rPr>
                <w:rFonts w:ascii="Times New Roman" w:hAnsi="Times New Roman"/>
                <w:b/>
                <w:bCs/>
                <w:sz w:val="18"/>
                <w:szCs w:val="18"/>
              </w:rPr>
              <w:t>Submit</w:t>
            </w:r>
            <w:r w:rsidRPr="00D34FEB">
              <w:rPr>
                <w:rFonts w:ascii="Times New Roman" w:hAnsi="Times New Roman"/>
                <w:sz w:val="18"/>
                <w:szCs w:val="18"/>
              </w:rPr>
              <w:t xml:space="preserve"> button on the Kerberos connection settings screen.</w:t>
            </w:r>
          </w:p>
        </w:tc>
      </w:tr>
      <w:tr w:rsidR="001353FE" w:rsidRPr="009B045B" w14:paraId="1B7E8C4D" w14:textId="77777777" w:rsidTr="001353FE">
        <w:trPr>
          <w:trHeight w:val="270"/>
        </w:trPr>
        <w:tc>
          <w:tcPr>
            <w:tcW w:w="290" w:type="pct"/>
          </w:tcPr>
          <w:p w14:paraId="4025C0C4" w14:textId="77777777" w:rsidR="001353FE" w:rsidRPr="00D34FEB" w:rsidRDefault="001353FE" w:rsidP="00E9594A">
            <w:pPr>
              <w:pStyle w:val="affa"/>
              <w:widowControl/>
              <w:numPr>
                <w:ilvl w:val="0"/>
                <w:numId w:val="50"/>
              </w:numPr>
              <w:ind w:leftChars="0" w:rightChars="-118" w:right="-248"/>
              <w:jc w:val="left"/>
              <w:rPr>
                <w:sz w:val="18"/>
                <w:szCs w:val="18"/>
              </w:rPr>
            </w:pPr>
          </w:p>
        </w:tc>
        <w:tc>
          <w:tcPr>
            <w:tcW w:w="1088" w:type="pct"/>
            <w:noWrap/>
          </w:tcPr>
          <w:p w14:paraId="0360E5A4" w14:textId="77777777" w:rsidR="001353FE" w:rsidRPr="00BD53DF" w:rsidRDefault="001353FE" w:rsidP="00E9594A">
            <w:pPr>
              <w:widowControl/>
              <w:jc w:val="left"/>
              <w:rPr>
                <w:sz w:val="18"/>
                <w:szCs w:val="18"/>
              </w:rPr>
            </w:pPr>
            <w:r w:rsidRPr="00BD53DF">
              <w:rPr>
                <w:rFonts w:hint="eastAsia"/>
                <w:sz w:val="18"/>
                <w:szCs w:val="18"/>
              </w:rPr>
              <w:t>InnerApiController</w:t>
            </w:r>
          </w:p>
        </w:tc>
        <w:tc>
          <w:tcPr>
            <w:tcW w:w="1448" w:type="pct"/>
            <w:noWrap/>
          </w:tcPr>
          <w:p w14:paraId="37566E2A" w14:textId="77777777" w:rsidR="001353FE" w:rsidRPr="003F7B05" w:rsidRDefault="001353FE" w:rsidP="00E9594A">
            <w:pPr>
              <w:widowControl/>
              <w:jc w:val="left"/>
              <w:rPr>
                <w:sz w:val="18"/>
                <w:szCs w:val="18"/>
              </w:rPr>
            </w:pPr>
            <w:r w:rsidRPr="003F7B05">
              <w:rPr>
                <w:sz w:val="18"/>
                <w:szCs w:val="18"/>
              </w:rPr>
              <w:t>innerCreateKerberosRealm</w:t>
            </w:r>
          </w:p>
        </w:tc>
        <w:tc>
          <w:tcPr>
            <w:tcW w:w="2174" w:type="pct"/>
            <w:noWrap/>
          </w:tcPr>
          <w:p w14:paraId="09CD13D5" w14:textId="77777777" w:rsidR="001353FE" w:rsidRPr="00D34FEB" w:rsidRDefault="001353FE" w:rsidP="00E9594A">
            <w:pPr>
              <w:widowControl/>
              <w:jc w:val="left"/>
              <w:rPr>
                <w:rFonts w:ascii="Times New Roman" w:hAnsi="Times New Roman"/>
                <w:sz w:val="18"/>
                <w:szCs w:val="18"/>
              </w:rPr>
            </w:pPr>
            <w:r w:rsidRPr="00D34FEB">
              <w:rPr>
                <w:rFonts w:ascii="Times New Roman" w:hAnsi="Times New Roman"/>
                <w:sz w:val="18"/>
                <w:szCs w:val="18"/>
              </w:rPr>
              <w:t xml:space="preserve">Press the </w:t>
            </w:r>
            <w:r w:rsidRPr="00D34FEB">
              <w:rPr>
                <w:rFonts w:ascii="Times New Roman" w:hAnsi="Times New Roman"/>
                <w:b/>
                <w:bCs/>
                <w:sz w:val="18"/>
                <w:szCs w:val="18"/>
              </w:rPr>
              <w:t>Submit</w:t>
            </w:r>
            <w:r w:rsidRPr="00D34FEB">
              <w:rPr>
                <w:rFonts w:ascii="Times New Roman" w:hAnsi="Times New Roman"/>
                <w:sz w:val="18"/>
                <w:szCs w:val="18"/>
              </w:rPr>
              <w:t xml:space="preserve"> button on the Kerberos connection settings screen.</w:t>
            </w:r>
          </w:p>
        </w:tc>
      </w:tr>
      <w:tr w:rsidR="001353FE" w:rsidRPr="009B045B" w14:paraId="4CAA3EA6" w14:textId="77777777" w:rsidTr="001353FE">
        <w:trPr>
          <w:trHeight w:val="270"/>
        </w:trPr>
        <w:tc>
          <w:tcPr>
            <w:tcW w:w="290" w:type="pct"/>
          </w:tcPr>
          <w:p w14:paraId="60D9291B" w14:textId="77777777" w:rsidR="001353FE" w:rsidRPr="00D34FEB" w:rsidRDefault="001353FE" w:rsidP="00E9594A">
            <w:pPr>
              <w:pStyle w:val="affa"/>
              <w:widowControl/>
              <w:numPr>
                <w:ilvl w:val="0"/>
                <w:numId w:val="50"/>
              </w:numPr>
              <w:ind w:leftChars="0" w:rightChars="-118" w:right="-248"/>
              <w:jc w:val="left"/>
              <w:rPr>
                <w:sz w:val="18"/>
                <w:szCs w:val="18"/>
              </w:rPr>
            </w:pPr>
          </w:p>
        </w:tc>
        <w:tc>
          <w:tcPr>
            <w:tcW w:w="1088" w:type="pct"/>
            <w:noWrap/>
          </w:tcPr>
          <w:p w14:paraId="060AE76D" w14:textId="77777777" w:rsidR="001353FE" w:rsidRPr="00BD53DF" w:rsidRDefault="001353FE" w:rsidP="00E9594A">
            <w:pPr>
              <w:widowControl/>
              <w:jc w:val="left"/>
              <w:rPr>
                <w:sz w:val="18"/>
                <w:szCs w:val="18"/>
              </w:rPr>
            </w:pPr>
            <w:r w:rsidRPr="00BD53DF">
              <w:rPr>
                <w:rFonts w:hint="eastAsia"/>
                <w:sz w:val="18"/>
                <w:szCs w:val="18"/>
              </w:rPr>
              <w:t>InnerApiController</w:t>
            </w:r>
          </w:p>
        </w:tc>
        <w:tc>
          <w:tcPr>
            <w:tcW w:w="1448" w:type="pct"/>
            <w:noWrap/>
          </w:tcPr>
          <w:p w14:paraId="6B5CE250" w14:textId="77777777" w:rsidR="001353FE" w:rsidRPr="003F7B05" w:rsidRDefault="001353FE" w:rsidP="00E9594A">
            <w:pPr>
              <w:widowControl/>
              <w:jc w:val="left"/>
              <w:rPr>
                <w:sz w:val="18"/>
                <w:szCs w:val="18"/>
              </w:rPr>
            </w:pPr>
            <w:r w:rsidRPr="003F7B05">
              <w:rPr>
                <w:sz w:val="18"/>
                <w:szCs w:val="18"/>
              </w:rPr>
              <w:t>innerListKerberosRealms</w:t>
            </w:r>
          </w:p>
        </w:tc>
        <w:tc>
          <w:tcPr>
            <w:tcW w:w="2174" w:type="pct"/>
            <w:noWrap/>
          </w:tcPr>
          <w:p w14:paraId="65630D39" w14:textId="77777777" w:rsidR="001353FE" w:rsidRPr="00D34FEB" w:rsidRDefault="001353FE" w:rsidP="00E9594A">
            <w:pPr>
              <w:widowControl/>
              <w:jc w:val="left"/>
              <w:rPr>
                <w:rFonts w:ascii="Times New Roman" w:hAnsi="Times New Roman"/>
                <w:sz w:val="18"/>
                <w:szCs w:val="18"/>
              </w:rPr>
            </w:pPr>
            <w:r w:rsidRPr="00D34FEB">
              <w:rPr>
                <w:rFonts w:ascii="Times New Roman" w:hAnsi="Times New Roman"/>
                <w:sz w:val="18"/>
                <w:szCs w:val="18"/>
              </w:rPr>
              <w:t>Displays the Kerberos connection settings screen</w:t>
            </w:r>
          </w:p>
          <w:p w14:paraId="23FF2EC8" w14:textId="77777777" w:rsidR="001353FE" w:rsidRPr="00D34FEB" w:rsidRDefault="001353FE" w:rsidP="00E9594A">
            <w:pPr>
              <w:widowControl/>
              <w:jc w:val="left"/>
              <w:rPr>
                <w:rFonts w:ascii="Times New Roman" w:hAnsi="Times New Roman"/>
                <w:sz w:val="18"/>
                <w:szCs w:val="18"/>
              </w:rPr>
            </w:pPr>
            <w:r w:rsidRPr="00D34FEB">
              <w:rPr>
                <w:rFonts w:ascii="Times New Roman" w:hAnsi="Times New Roman"/>
                <w:sz w:val="18"/>
                <w:szCs w:val="18"/>
              </w:rPr>
              <w:t>Displays the Add user directory service screen</w:t>
            </w:r>
          </w:p>
          <w:p w14:paraId="0FB277CA" w14:textId="77777777" w:rsidR="001353FE" w:rsidRPr="00D34FEB" w:rsidRDefault="001353FE" w:rsidP="00E9594A">
            <w:pPr>
              <w:widowControl/>
              <w:jc w:val="left"/>
              <w:rPr>
                <w:rFonts w:ascii="Times New Roman" w:hAnsi="Times New Roman"/>
                <w:sz w:val="18"/>
                <w:szCs w:val="18"/>
              </w:rPr>
            </w:pPr>
            <w:r w:rsidRPr="00D34FEB">
              <w:rPr>
                <w:rFonts w:ascii="Times New Roman" w:hAnsi="Times New Roman"/>
                <w:sz w:val="18"/>
                <w:szCs w:val="18"/>
              </w:rPr>
              <w:t>Displays the Edit user directory service screen</w:t>
            </w:r>
          </w:p>
        </w:tc>
      </w:tr>
      <w:tr w:rsidR="001353FE" w:rsidRPr="008C3CF1" w14:paraId="2A112A35" w14:textId="77777777" w:rsidTr="001353FE">
        <w:trPr>
          <w:trHeight w:val="270"/>
        </w:trPr>
        <w:tc>
          <w:tcPr>
            <w:tcW w:w="290" w:type="pct"/>
          </w:tcPr>
          <w:p w14:paraId="3A323DF9" w14:textId="77777777" w:rsidR="001353FE" w:rsidRPr="00D34FEB" w:rsidRDefault="001353FE" w:rsidP="00E9594A">
            <w:pPr>
              <w:pStyle w:val="affa"/>
              <w:widowControl/>
              <w:numPr>
                <w:ilvl w:val="0"/>
                <w:numId w:val="50"/>
              </w:numPr>
              <w:ind w:leftChars="0" w:rightChars="-118" w:right="-248"/>
              <w:jc w:val="left"/>
              <w:rPr>
                <w:sz w:val="18"/>
                <w:szCs w:val="18"/>
              </w:rPr>
            </w:pPr>
          </w:p>
        </w:tc>
        <w:tc>
          <w:tcPr>
            <w:tcW w:w="1088" w:type="pct"/>
            <w:noWrap/>
          </w:tcPr>
          <w:p w14:paraId="348040DD" w14:textId="77777777" w:rsidR="001353FE" w:rsidRPr="00BD53DF" w:rsidRDefault="001353FE" w:rsidP="00E9594A">
            <w:pPr>
              <w:widowControl/>
              <w:jc w:val="left"/>
              <w:rPr>
                <w:sz w:val="18"/>
                <w:szCs w:val="18"/>
              </w:rPr>
            </w:pPr>
            <w:r w:rsidRPr="00BD53DF">
              <w:rPr>
                <w:rFonts w:hint="eastAsia"/>
                <w:sz w:val="18"/>
                <w:szCs w:val="18"/>
              </w:rPr>
              <w:t>InnerApiController</w:t>
            </w:r>
          </w:p>
        </w:tc>
        <w:tc>
          <w:tcPr>
            <w:tcW w:w="1448" w:type="pct"/>
            <w:noWrap/>
          </w:tcPr>
          <w:p w14:paraId="37453C19" w14:textId="77777777" w:rsidR="001353FE" w:rsidRPr="003F7B05" w:rsidRDefault="001353FE" w:rsidP="00E9594A">
            <w:pPr>
              <w:widowControl/>
              <w:jc w:val="left"/>
              <w:rPr>
                <w:sz w:val="18"/>
                <w:szCs w:val="18"/>
              </w:rPr>
            </w:pPr>
            <w:r w:rsidRPr="003F7B05">
              <w:rPr>
                <w:sz w:val="18"/>
                <w:szCs w:val="18"/>
              </w:rPr>
              <w:t>innerUpdateKerberosRealm</w:t>
            </w:r>
          </w:p>
        </w:tc>
        <w:tc>
          <w:tcPr>
            <w:tcW w:w="2174" w:type="pct"/>
            <w:noWrap/>
          </w:tcPr>
          <w:p w14:paraId="761F4E71" w14:textId="77777777" w:rsidR="001353FE" w:rsidRPr="00D34FEB" w:rsidRDefault="001353FE" w:rsidP="00E9594A">
            <w:pPr>
              <w:widowControl/>
              <w:jc w:val="left"/>
              <w:rPr>
                <w:rFonts w:ascii="Times New Roman" w:hAnsi="Times New Roman"/>
                <w:sz w:val="18"/>
                <w:szCs w:val="18"/>
              </w:rPr>
            </w:pPr>
            <w:r w:rsidRPr="00D34FEB">
              <w:rPr>
                <w:rFonts w:ascii="Times New Roman" w:hAnsi="Times New Roman"/>
                <w:sz w:val="18"/>
                <w:szCs w:val="18"/>
              </w:rPr>
              <w:t xml:space="preserve">Press the </w:t>
            </w:r>
            <w:r w:rsidRPr="00D34FEB">
              <w:rPr>
                <w:rFonts w:ascii="Times New Roman" w:hAnsi="Times New Roman"/>
                <w:b/>
                <w:bCs/>
                <w:sz w:val="18"/>
                <w:szCs w:val="18"/>
              </w:rPr>
              <w:t>Submit</w:t>
            </w:r>
            <w:r w:rsidRPr="00D34FEB">
              <w:rPr>
                <w:rFonts w:ascii="Times New Roman" w:hAnsi="Times New Roman"/>
                <w:sz w:val="18"/>
                <w:szCs w:val="18"/>
              </w:rPr>
              <w:t xml:space="preserve"> button on the Kerberos connection settings screen.</w:t>
            </w:r>
          </w:p>
        </w:tc>
      </w:tr>
    </w:tbl>
    <w:p w14:paraId="6A7001A3" w14:textId="56E6AE5A" w:rsidR="00F14444" w:rsidRPr="00A03358" w:rsidRDefault="00F14444">
      <w:pPr>
        <w:widowControl/>
        <w:jc w:val="left"/>
        <w:rPr>
          <w:rFonts w:ascii="Times New Roman" w:hAnsi="Times New Roman"/>
          <w:szCs w:val="20"/>
        </w:rPr>
      </w:pPr>
      <w:r w:rsidRPr="00440202">
        <w:rPr>
          <w:rFonts w:ascii="Times New Roman" w:hAnsi="Times New Roman"/>
          <w:szCs w:val="20"/>
          <w:lang w:val="en-GB"/>
        </w:rPr>
        <w:br w:type="page"/>
      </w:r>
    </w:p>
    <w:p w14:paraId="3DA20472" w14:textId="78F9E3F2" w:rsidR="00B47CCA" w:rsidRPr="00440202" w:rsidRDefault="001A56B1" w:rsidP="00F11479">
      <w:pPr>
        <w:pStyle w:val="1"/>
        <w:rPr>
          <w:rFonts w:ascii="Times New Roman" w:hAnsi="Times New Roman"/>
        </w:rPr>
      </w:pPr>
      <w:bookmarkStart w:id="91" w:name="_Toc41916580"/>
      <w:r w:rsidRPr="00440202">
        <w:rPr>
          <w:rFonts w:ascii="Times New Roman" w:hAnsi="Times New Roman"/>
          <w:lang w:eastAsia="ja-JP"/>
        </w:rPr>
        <w:lastRenderedPageBreak/>
        <w:t>Other</w:t>
      </w:r>
      <w:bookmarkEnd w:id="91"/>
    </w:p>
    <w:p w14:paraId="0B9152EC" w14:textId="3E704270" w:rsidR="00B47CCA" w:rsidRPr="00440202" w:rsidRDefault="001A56B1" w:rsidP="00F11479">
      <w:pPr>
        <w:pStyle w:val="2"/>
        <w:rPr>
          <w:rFonts w:ascii="Times New Roman" w:hAnsi="Times New Roman"/>
        </w:rPr>
      </w:pPr>
      <w:bookmarkStart w:id="92" w:name="_Toc23859151"/>
      <w:bookmarkStart w:id="93" w:name="_Toc41916581"/>
      <w:r w:rsidRPr="00440202">
        <w:rPr>
          <w:rFonts w:ascii="Times New Roman" w:hAnsi="Times New Roman"/>
        </w:rPr>
        <w:t>Property file</w:t>
      </w:r>
      <w:bookmarkEnd w:id="92"/>
      <w:bookmarkEnd w:id="93"/>
    </w:p>
    <w:p w14:paraId="4272CD39" w14:textId="7E4BE9DA" w:rsidR="001A56B1" w:rsidRDefault="001A56B1" w:rsidP="001A56B1">
      <w:pPr>
        <w:ind w:leftChars="100" w:left="210"/>
        <w:jc w:val="left"/>
        <w:rPr>
          <w:rFonts w:ascii="Times New Roman" w:hAnsi="Times New Roman"/>
          <w:lang w:val="en-GB"/>
        </w:rPr>
      </w:pPr>
      <w:r w:rsidRPr="00440202">
        <w:rPr>
          <w:rFonts w:ascii="Times New Roman" w:hAnsi="Times New Roman"/>
          <w:lang w:val="en-GB"/>
        </w:rPr>
        <w:t xml:space="preserve">This document does not explain property files. Please refer to the </w:t>
      </w:r>
      <w:r w:rsidRPr="00440202">
        <w:rPr>
          <w:rFonts w:ascii="Times New Roman" w:hAnsi="Times New Roman"/>
          <w:i/>
          <w:iCs/>
          <w:lang w:val="en-GB"/>
        </w:rPr>
        <w:t>Hitachi Ops Center Installation and Configuration Guide</w:t>
      </w:r>
      <w:r w:rsidRPr="00440202">
        <w:rPr>
          <w:rFonts w:ascii="Times New Roman" w:hAnsi="Times New Roman"/>
          <w:lang w:val="en-GB"/>
        </w:rPr>
        <w:t>.</w:t>
      </w:r>
    </w:p>
    <w:p w14:paraId="41574B14" w14:textId="4CE813E8" w:rsidR="009232EA" w:rsidRDefault="009232EA" w:rsidP="001A56B1">
      <w:pPr>
        <w:ind w:leftChars="100" w:left="210"/>
        <w:jc w:val="left"/>
        <w:rPr>
          <w:rFonts w:ascii="Times New Roman" w:hAnsi="Times New Roman"/>
          <w:lang w:val="en-GB"/>
        </w:rPr>
      </w:pPr>
    </w:p>
    <w:p w14:paraId="28578368" w14:textId="541C6F00" w:rsidR="009232EA" w:rsidRPr="00440202" w:rsidRDefault="00310F4B" w:rsidP="009232EA">
      <w:pPr>
        <w:pStyle w:val="2"/>
        <w:rPr>
          <w:rFonts w:ascii="Times New Roman" w:hAnsi="Times New Roman"/>
        </w:rPr>
      </w:pPr>
      <w:bookmarkStart w:id="94" w:name="_Ref132732793"/>
      <w:r>
        <w:rPr>
          <w:rFonts w:ascii="Times New Roman" w:hAnsi="Times New Roman"/>
        </w:rPr>
        <w:t>l</w:t>
      </w:r>
      <w:r w:rsidR="009232EA" w:rsidRPr="009232EA">
        <w:rPr>
          <w:rFonts w:ascii="Times New Roman" w:hAnsi="Times New Roman"/>
        </w:rPr>
        <w:t>ogrotate configuration file</w:t>
      </w:r>
      <w:bookmarkEnd w:id="94"/>
    </w:p>
    <w:p w14:paraId="7E509CB8" w14:textId="55815D11" w:rsidR="009232EA" w:rsidRDefault="006F57B4" w:rsidP="001A56B1">
      <w:pPr>
        <w:ind w:leftChars="100" w:left="210"/>
        <w:jc w:val="left"/>
        <w:rPr>
          <w:rFonts w:ascii="Times New Roman" w:hAnsi="Times New Roman"/>
          <w:lang w:val="en-GB"/>
        </w:rPr>
      </w:pPr>
      <w:r w:rsidRPr="006F57B4">
        <w:rPr>
          <w:rFonts w:ascii="Times New Roman" w:hAnsi="Times New Roman"/>
          <w:lang w:val="en-GB"/>
        </w:rPr>
        <w:t xml:space="preserve">Among the log files output by </w:t>
      </w:r>
      <w:r w:rsidR="00864225">
        <w:rPr>
          <w:rFonts w:ascii="Times New Roman" w:hAnsi="Times New Roman"/>
          <w:lang w:val="en-GB"/>
        </w:rPr>
        <w:t xml:space="preserve">Common </w:t>
      </w:r>
      <w:r w:rsidRPr="006F57B4">
        <w:rPr>
          <w:rFonts w:ascii="Times New Roman" w:hAnsi="Times New Roman"/>
          <w:lang w:val="en-GB"/>
        </w:rPr>
        <w:t>Services, the ones whose number of pages and size are managed using logrotate are shown below.</w:t>
      </w:r>
    </w:p>
    <w:p w14:paraId="2CA32826" w14:textId="6D3FC716" w:rsidR="00B51362" w:rsidRPr="00440202" w:rsidRDefault="00B51362" w:rsidP="00031B53">
      <w:pPr>
        <w:pStyle w:val="a6"/>
        <w:rPr>
          <w:lang w:val="en-CA"/>
        </w:rPr>
      </w:pPr>
      <w:r w:rsidRPr="00440202">
        <w:t xml:space="preserve">Table </w:t>
      </w:r>
      <w:r w:rsidR="0045660C">
        <w:t>5</w:t>
      </w:r>
      <w:r w:rsidRPr="00440202">
        <w:noBreakHyphen/>
      </w:r>
      <w:r w:rsidRPr="00440202">
        <w:fldChar w:fldCharType="begin"/>
      </w:r>
      <w:r w:rsidRPr="00440202">
        <w:instrText xml:space="preserve"> SEQ Table \* ARABIC \s 1 </w:instrText>
      </w:r>
      <w:r w:rsidRPr="00440202">
        <w:fldChar w:fldCharType="separate"/>
      </w:r>
      <w:r w:rsidR="005114ED">
        <w:rPr>
          <w:noProof/>
        </w:rPr>
        <w:t>1</w:t>
      </w:r>
      <w:r w:rsidRPr="00440202">
        <w:fldChar w:fldCharType="end"/>
      </w:r>
      <w:r w:rsidRPr="00440202">
        <w:t xml:space="preserve"> </w:t>
      </w:r>
      <w:r w:rsidR="006B4BC9" w:rsidRPr="006B4BC9">
        <w:t xml:space="preserve">1.1  </w:t>
      </w:r>
      <w:r w:rsidR="00310F4B">
        <w:t>l</w:t>
      </w:r>
      <w:r w:rsidR="006B4BC9" w:rsidRPr="006B4BC9">
        <w:t>ogrotate configuration file</w:t>
      </w:r>
    </w:p>
    <w:tbl>
      <w:tblPr>
        <w:tblW w:w="8897" w:type="dxa"/>
        <w:tblInd w:w="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34"/>
        <w:gridCol w:w="2268"/>
        <w:gridCol w:w="3969"/>
        <w:gridCol w:w="992"/>
        <w:gridCol w:w="1134"/>
      </w:tblGrid>
      <w:tr w:rsidR="006E19F7" w:rsidRPr="00440202" w14:paraId="62FC1FBD" w14:textId="2173D72B" w:rsidTr="00A4033D">
        <w:trPr>
          <w:trHeight w:val="340"/>
        </w:trPr>
        <w:tc>
          <w:tcPr>
            <w:tcW w:w="534" w:type="dxa"/>
            <w:shd w:val="clear" w:color="auto" w:fill="C0C0C0"/>
            <w:vAlign w:val="center"/>
          </w:tcPr>
          <w:p w14:paraId="0A481166" w14:textId="77777777" w:rsidR="00C3728A" w:rsidRPr="00440202" w:rsidRDefault="00C3728A" w:rsidP="00ED2D07">
            <w:pPr>
              <w:rPr>
                <w:rFonts w:ascii="Times New Roman" w:hAnsi="Times New Roman"/>
                <w:sz w:val="16"/>
                <w:szCs w:val="20"/>
              </w:rPr>
            </w:pPr>
            <w:r w:rsidRPr="00440202">
              <w:rPr>
                <w:rFonts w:ascii="Times New Roman" w:hAnsi="Times New Roman"/>
                <w:sz w:val="16"/>
                <w:szCs w:val="20"/>
              </w:rPr>
              <w:t>No.</w:t>
            </w:r>
          </w:p>
        </w:tc>
        <w:tc>
          <w:tcPr>
            <w:tcW w:w="2268" w:type="dxa"/>
            <w:shd w:val="clear" w:color="auto" w:fill="C0C0C0"/>
            <w:vAlign w:val="center"/>
          </w:tcPr>
          <w:p w14:paraId="09D0367F" w14:textId="5D5875EE" w:rsidR="00C3728A" w:rsidRPr="00440202" w:rsidRDefault="00C3728A" w:rsidP="00ED2D07">
            <w:pPr>
              <w:rPr>
                <w:rFonts w:ascii="Times New Roman" w:hAnsi="Times New Roman"/>
                <w:sz w:val="16"/>
                <w:szCs w:val="20"/>
              </w:rPr>
            </w:pPr>
            <w:r w:rsidRPr="00CE25EF">
              <w:rPr>
                <w:rFonts w:ascii="Times New Roman" w:hAnsi="Times New Roman"/>
                <w:sz w:val="16"/>
                <w:szCs w:val="20"/>
              </w:rPr>
              <w:t>logrotate configuration file</w:t>
            </w:r>
          </w:p>
        </w:tc>
        <w:tc>
          <w:tcPr>
            <w:tcW w:w="3969" w:type="dxa"/>
            <w:shd w:val="clear" w:color="auto" w:fill="C0C0C0"/>
            <w:vAlign w:val="center"/>
          </w:tcPr>
          <w:p w14:paraId="13C761B5" w14:textId="4893D445" w:rsidR="00C3728A" w:rsidRPr="00440202" w:rsidRDefault="00C3728A" w:rsidP="00ED2D07">
            <w:pPr>
              <w:rPr>
                <w:rFonts w:ascii="Times New Roman" w:eastAsia="ＭＳ Ｐ明朝" w:hAnsi="Times New Roman"/>
                <w:sz w:val="16"/>
                <w:szCs w:val="20"/>
              </w:rPr>
            </w:pPr>
            <w:r w:rsidRPr="00C3728A">
              <w:rPr>
                <w:rFonts w:ascii="Times New Roman" w:hAnsi="Times New Roman"/>
                <w:sz w:val="16"/>
                <w:szCs w:val="20"/>
              </w:rPr>
              <w:t>The path of the managed log</w:t>
            </w:r>
          </w:p>
        </w:tc>
        <w:tc>
          <w:tcPr>
            <w:tcW w:w="992" w:type="dxa"/>
            <w:shd w:val="clear" w:color="auto" w:fill="C0C0C0"/>
          </w:tcPr>
          <w:p w14:paraId="0AED1203" w14:textId="3B16CB39" w:rsidR="00C3728A" w:rsidRPr="00C3728A" w:rsidRDefault="005B146E" w:rsidP="00ED2D07">
            <w:pPr>
              <w:rPr>
                <w:rFonts w:ascii="Times New Roman" w:hAnsi="Times New Roman"/>
                <w:sz w:val="16"/>
                <w:szCs w:val="20"/>
              </w:rPr>
            </w:pPr>
            <w:r>
              <w:rPr>
                <w:rFonts w:ascii="Times New Roman" w:hAnsi="Times New Roman"/>
                <w:sz w:val="16"/>
                <w:szCs w:val="20"/>
              </w:rPr>
              <w:t>Size</w:t>
            </w:r>
            <w:r w:rsidR="00442959">
              <w:rPr>
                <w:rFonts w:ascii="Times New Roman" w:hAnsi="Times New Roman"/>
                <w:sz w:val="16"/>
                <w:szCs w:val="20"/>
              </w:rPr>
              <w:t xml:space="preserve"> </w:t>
            </w:r>
            <w:r w:rsidR="00E45AC9">
              <w:rPr>
                <w:rFonts w:ascii="Times New Roman" w:hAnsi="Times New Roman"/>
                <w:sz w:val="16"/>
                <w:szCs w:val="20"/>
              </w:rPr>
              <w:t>of log</w:t>
            </w:r>
          </w:p>
        </w:tc>
        <w:tc>
          <w:tcPr>
            <w:tcW w:w="1134" w:type="dxa"/>
            <w:shd w:val="clear" w:color="auto" w:fill="C0C0C0"/>
          </w:tcPr>
          <w:p w14:paraId="74124FAE" w14:textId="222117F2" w:rsidR="00C3728A" w:rsidRPr="00C3728A" w:rsidRDefault="00E45AC9" w:rsidP="00ED2D07">
            <w:pPr>
              <w:rPr>
                <w:rFonts w:ascii="Times New Roman" w:hAnsi="Times New Roman"/>
                <w:sz w:val="16"/>
                <w:szCs w:val="20"/>
              </w:rPr>
            </w:pPr>
            <w:r w:rsidRPr="00E45AC9">
              <w:rPr>
                <w:rFonts w:ascii="Times New Roman" w:hAnsi="Times New Roman"/>
                <w:sz w:val="16"/>
                <w:szCs w:val="20"/>
              </w:rPr>
              <w:t>Number of log</w:t>
            </w:r>
          </w:p>
        </w:tc>
      </w:tr>
      <w:tr w:rsidR="00227B4B" w:rsidRPr="00440202" w14:paraId="6393713F" w14:textId="0B3DEE15" w:rsidTr="00A4033D">
        <w:tc>
          <w:tcPr>
            <w:tcW w:w="534" w:type="dxa"/>
          </w:tcPr>
          <w:p w14:paraId="7D5A7E55" w14:textId="77777777" w:rsidR="00227B4B" w:rsidRPr="00440202" w:rsidRDefault="00227B4B" w:rsidP="00227B4B">
            <w:pPr>
              <w:rPr>
                <w:rFonts w:ascii="Times New Roman" w:eastAsia="ＭＳ Ｐ明朝" w:hAnsi="Times New Roman"/>
                <w:sz w:val="16"/>
                <w:szCs w:val="20"/>
              </w:rPr>
            </w:pPr>
            <w:r w:rsidRPr="00440202">
              <w:rPr>
                <w:rFonts w:ascii="Times New Roman" w:eastAsia="ＭＳ Ｐ明朝" w:hAnsi="Times New Roman"/>
                <w:sz w:val="16"/>
                <w:szCs w:val="20"/>
              </w:rPr>
              <w:t>1</w:t>
            </w:r>
          </w:p>
        </w:tc>
        <w:tc>
          <w:tcPr>
            <w:tcW w:w="2268" w:type="dxa"/>
          </w:tcPr>
          <w:p w14:paraId="13AD7991" w14:textId="41461143" w:rsidR="00227B4B" w:rsidRPr="00440202" w:rsidRDefault="008055F7" w:rsidP="00227B4B">
            <w:pPr>
              <w:rPr>
                <w:rFonts w:ascii="Times New Roman" w:eastAsia="ＭＳ Ｐ明朝" w:hAnsi="Times New Roman"/>
                <w:sz w:val="16"/>
                <w:szCs w:val="20"/>
              </w:rPr>
            </w:pPr>
            <w:r w:rsidRPr="008055F7">
              <w:rPr>
                <w:rFonts w:eastAsia="ＭＳ Ｐ明朝"/>
                <w:sz w:val="16"/>
                <w:szCs w:val="20"/>
              </w:rPr>
              <w:t>&lt;install-directory&gt;</w:t>
            </w:r>
            <w:r w:rsidR="007F4642">
              <w:rPr>
                <w:rFonts w:eastAsia="ＭＳ Ｐ明朝"/>
                <w:sz w:val="16"/>
                <w:szCs w:val="20"/>
              </w:rPr>
              <w:t>/</w:t>
            </w:r>
            <w:r w:rsidR="007F4642" w:rsidRPr="00EF719B">
              <w:rPr>
                <w:rFonts w:eastAsia="ＭＳ Ｐ明朝"/>
                <w:sz w:val="16"/>
                <w:szCs w:val="20"/>
              </w:rPr>
              <w:t>conf</w:t>
            </w:r>
            <w:r w:rsidR="00C84AB8" w:rsidRPr="00EF719B">
              <w:rPr>
                <w:rFonts w:eastAsia="ＭＳ Ｐ明朝"/>
                <w:sz w:val="16"/>
                <w:szCs w:val="20"/>
              </w:rPr>
              <w:t>/logrotate_cshourly.d</w:t>
            </w:r>
            <w:r w:rsidR="007F4642" w:rsidRPr="00EF719B">
              <w:rPr>
                <w:rFonts w:eastAsia="ＭＳ Ｐ明朝"/>
                <w:sz w:val="16"/>
                <w:szCs w:val="20"/>
              </w:rPr>
              <w:t>/</w:t>
            </w:r>
            <w:r w:rsidR="00227B4B" w:rsidRPr="005479D3">
              <w:rPr>
                <w:rFonts w:eastAsia="ＭＳ Ｐ明朝"/>
                <w:sz w:val="16"/>
                <w:szCs w:val="20"/>
              </w:rPr>
              <w:t>csgateway</w:t>
            </w:r>
          </w:p>
        </w:tc>
        <w:tc>
          <w:tcPr>
            <w:tcW w:w="3969" w:type="dxa"/>
          </w:tcPr>
          <w:p w14:paraId="4F3C9D2C" w14:textId="77777777" w:rsidR="00227B4B" w:rsidRPr="00FD6460" w:rsidRDefault="00227B4B" w:rsidP="00227B4B">
            <w:pPr>
              <w:rPr>
                <w:rFonts w:eastAsia="ＭＳ Ｐ明朝"/>
                <w:sz w:val="16"/>
                <w:szCs w:val="20"/>
              </w:rPr>
            </w:pPr>
            <w:r w:rsidRPr="00FD6460">
              <w:rPr>
                <w:rFonts w:eastAsia="ＭＳ Ｐ明朝"/>
                <w:sz w:val="16"/>
                <w:szCs w:val="20"/>
              </w:rPr>
              <w:t>/var/log/hitachi/CommonService/nginx/access.log</w:t>
            </w:r>
          </w:p>
          <w:p w14:paraId="011D7EBB" w14:textId="63668F21" w:rsidR="00227B4B" w:rsidRPr="00440202" w:rsidRDefault="00227B4B" w:rsidP="00227B4B">
            <w:pPr>
              <w:rPr>
                <w:rFonts w:ascii="Times New Roman" w:eastAsia="ＭＳ Ｐ明朝" w:hAnsi="Times New Roman"/>
                <w:sz w:val="16"/>
                <w:szCs w:val="20"/>
              </w:rPr>
            </w:pPr>
            <w:r w:rsidRPr="00FD6460">
              <w:rPr>
                <w:rFonts w:eastAsia="ＭＳ Ｐ明朝"/>
                <w:sz w:val="16"/>
                <w:szCs w:val="20"/>
              </w:rPr>
              <w:t>/var/log/hitachi/CommonService/nginx/error.log</w:t>
            </w:r>
          </w:p>
        </w:tc>
        <w:tc>
          <w:tcPr>
            <w:tcW w:w="992" w:type="dxa"/>
          </w:tcPr>
          <w:p w14:paraId="03E23CA9" w14:textId="43AEF2F9" w:rsidR="00227B4B" w:rsidRPr="006E19F7" w:rsidRDefault="00227B4B" w:rsidP="00227B4B">
            <w:pPr>
              <w:rPr>
                <w:rFonts w:ascii="Times New Roman" w:eastAsia="ＭＳ Ｐ明朝" w:hAnsi="Times New Roman"/>
                <w:sz w:val="16"/>
                <w:szCs w:val="20"/>
              </w:rPr>
            </w:pPr>
            <w:r>
              <w:rPr>
                <w:rFonts w:eastAsia="ＭＳ Ｐ明朝" w:hint="eastAsia"/>
                <w:sz w:val="16"/>
                <w:szCs w:val="20"/>
              </w:rPr>
              <w:t>20MB</w:t>
            </w:r>
          </w:p>
        </w:tc>
        <w:tc>
          <w:tcPr>
            <w:tcW w:w="1134" w:type="dxa"/>
          </w:tcPr>
          <w:p w14:paraId="61E36282" w14:textId="5B7E8908" w:rsidR="00227B4B" w:rsidRPr="00440202" w:rsidRDefault="00227B4B" w:rsidP="00227B4B">
            <w:pPr>
              <w:rPr>
                <w:rFonts w:ascii="Times New Roman" w:eastAsia="ＭＳ Ｐ明朝" w:hAnsi="Times New Roman"/>
                <w:sz w:val="16"/>
                <w:szCs w:val="20"/>
              </w:rPr>
            </w:pPr>
            <w:r>
              <w:rPr>
                <w:rFonts w:eastAsia="ＭＳ Ｐ明朝" w:hint="eastAsia"/>
                <w:sz w:val="16"/>
                <w:szCs w:val="20"/>
              </w:rPr>
              <w:t>20</w:t>
            </w:r>
          </w:p>
        </w:tc>
      </w:tr>
      <w:tr w:rsidR="00227B4B" w:rsidRPr="00440202" w14:paraId="40F8DAF4" w14:textId="22E103A5" w:rsidTr="00A4033D">
        <w:tc>
          <w:tcPr>
            <w:tcW w:w="534" w:type="dxa"/>
          </w:tcPr>
          <w:p w14:paraId="2A6C6943" w14:textId="77777777" w:rsidR="00227B4B" w:rsidRPr="00440202" w:rsidRDefault="00227B4B" w:rsidP="00227B4B">
            <w:pPr>
              <w:rPr>
                <w:rFonts w:ascii="Times New Roman" w:eastAsia="ＭＳ Ｐ明朝" w:hAnsi="Times New Roman"/>
                <w:sz w:val="16"/>
                <w:szCs w:val="20"/>
              </w:rPr>
            </w:pPr>
            <w:r w:rsidRPr="00440202">
              <w:rPr>
                <w:rFonts w:ascii="Times New Roman" w:eastAsia="ＭＳ Ｐ明朝" w:hAnsi="Times New Roman"/>
                <w:sz w:val="16"/>
                <w:szCs w:val="20"/>
              </w:rPr>
              <w:t>2</w:t>
            </w:r>
          </w:p>
        </w:tc>
        <w:tc>
          <w:tcPr>
            <w:tcW w:w="2268" w:type="dxa"/>
          </w:tcPr>
          <w:p w14:paraId="1C0EF972" w14:textId="01AD44CF" w:rsidR="00227B4B" w:rsidRPr="00440202" w:rsidRDefault="00C67D70" w:rsidP="00227B4B">
            <w:pPr>
              <w:rPr>
                <w:rFonts w:ascii="Times New Roman" w:eastAsia="ＭＳ Ｐ明朝" w:hAnsi="Times New Roman"/>
                <w:sz w:val="16"/>
                <w:szCs w:val="20"/>
              </w:rPr>
            </w:pPr>
            <w:r w:rsidRPr="008055F7">
              <w:rPr>
                <w:rFonts w:eastAsia="ＭＳ Ｐ明朝"/>
                <w:sz w:val="16"/>
                <w:szCs w:val="20"/>
              </w:rPr>
              <w:t>&lt;install-directory&gt;</w:t>
            </w:r>
            <w:r>
              <w:rPr>
                <w:rFonts w:eastAsia="ＭＳ Ｐ明朝"/>
                <w:sz w:val="16"/>
                <w:szCs w:val="20"/>
              </w:rPr>
              <w:t>/</w:t>
            </w:r>
            <w:r w:rsidRPr="00EF719B">
              <w:rPr>
                <w:rFonts w:eastAsia="ＭＳ Ｐ明朝"/>
                <w:sz w:val="16"/>
                <w:szCs w:val="20"/>
              </w:rPr>
              <w:t>conf</w:t>
            </w:r>
            <w:r w:rsidR="00C84AB8" w:rsidRPr="00EF719B">
              <w:rPr>
                <w:rFonts w:eastAsia="ＭＳ Ｐ明朝"/>
                <w:sz w:val="16"/>
                <w:szCs w:val="20"/>
              </w:rPr>
              <w:t>/logrotate_cshourly.d</w:t>
            </w:r>
            <w:r w:rsidRPr="00EF719B">
              <w:rPr>
                <w:rFonts w:eastAsia="ＭＳ Ｐ明朝"/>
                <w:sz w:val="16"/>
                <w:szCs w:val="20"/>
              </w:rPr>
              <w:t>/</w:t>
            </w:r>
            <w:r w:rsidR="00227B4B">
              <w:rPr>
                <w:rFonts w:eastAsia="ＭＳ Ｐ明朝"/>
                <w:sz w:val="16"/>
                <w:szCs w:val="20"/>
              </w:rPr>
              <w:t>csportal</w:t>
            </w:r>
          </w:p>
        </w:tc>
        <w:tc>
          <w:tcPr>
            <w:tcW w:w="3969" w:type="dxa"/>
          </w:tcPr>
          <w:p w14:paraId="0584568C" w14:textId="708DBF46" w:rsidR="00227B4B" w:rsidRPr="00440202" w:rsidRDefault="00227B4B" w:rsidP="00227B4B">
            <w:pPr>
              <w:rPr>
                <w:rFonts w:ascii="Times New Roman" w:eastAsia="ＭＳ Ｐ明朝" w:hAnsi="Times New Roman"/>
                <w:sz w:val="16"/>
                <w:szCs w:val="20"/>
              </w:rPr>
            </w:pPr>
            <w:r w:rsidRPr="00400199">
              <w:rPr>
                <w:rFonts w:eastAsia="ＭＳ Ｐ明朝"/>
                <w:sz w:val="16"/>
                <w:szCs w:val="20"/>
              </w:rPr>
              <w:t>/var/log/hitachi/CommonService/csportal.log</w:t>
            </w:r>
          </w:p>
        </w:tc>
        <w:tc>
          <w:tcPr>
            <w:tcW w:w="992" w:type="dxa"/>
          </w:tcPr>
          <w:p w14:paraId="1AD3ACBE" w14:textId="49B037FD" w:rsidR="00227B4B" w:rsidRPr="00440202" w:rsidRDefault="00227B4B" w:rsidP="00227B4B">
            <w:pPr>
              <w:rPr>
                <w:rFonts w:ascii="Times New Roman" w:eastAsia="ＭＳ Ｐ明朝" w:hAnsi="Times New Roman"/>
                <w:sz w:val="16"/>
                <w:szCs w:val="20"/>
              </w:rPr>
            </w:pPr>
            <w:r>
              <w:rPr>
                <w:rFonts w:eastAsia="ＭＳ Ｐ明朝" w:hint="eastAsia"/>
                <w:sz w:val="16"/>
                <w:szCs w:val="20"/>
              </w:rPr>
              <w:t>20MB</w:t>
            </w:r>
          </w:p>
        </w:tc>
        <w:tc>
          <w:tcPr>
            <w:tcW w:w="1134" w:type="dxa"/>
          </w:tcPr>
          <w:p w14:paraId="2D55A550" w14:textId="205BD2CC" w:rsidR="00227B4B" w:rsidRPr="00440202" w:rsidRDefault="00227B4B" w:rsidP="00227B4B">
            <w:pPr>
              <w:rPr>
                <w:rFonts w:ascii="Times New Roman" w:eastAsia="ＭＳ Ｐ明朝" w:hAnsi="Times New Roman"/>
                <w:sz w:val="16"/>
                <w:szCs w:val="20"/>
              </w:rPr>
            </w:pPr>
            <w:r>
              <w:rPr>
                <w:rFonts w:eastAsia="ＭＳ Ｐ明朝" w:hint="eastAsia"/>
                <w:sz w:val="16"/>
                <w:szCs w:val="20"/>
              </w:rPr>
              <w:t>20</w:t>
            </w:r>
          </w:p>
        </w:tc>
      </w:tr>
      <w:tr w:rsidR="00227B4B" w:rsidRPr="00440202" w14:paraId="16A0AD4E" w14:textId="585AF2B4" w:rsidTr="00A4033D">
        <w:tc>
          <w:tcPr>
            <w:tcW w:w="534" w:type="dxa"/>
          </w:tcPr>
          <w:p w14:paraId="25F48EEB" w14:textId="77777777" w:rsidR="00227B4B" w:rsidRPr="00440202" w:rsidRDefault="00227B4B" w:rsidP="00227B4B">
            <w:pPr>
              <w:rPr>
                <w:rFonts w:ascii="Times New Roman" w:eastAsia="ＭＳ Ｐ明朝" w:hAnsi="Times New Roman"/>
                <w:sz w:val="16"/>
                <w:szCs w:val="20"/>
              </w:rPr>
            </w:pPr>
            <w:r w:rsidRPr="00440202">
              <w:rPr>
                <w:rFonts w:ascii="Times New Roman" w:eastAsia="ＭＳ Ｐ明朝" w:hAnsi="Times New Roman"/>
                <w:sz w:val="16"/>
                <w:szCs w:val="20"/>
              </w:rPr>
              <w:t>3</w:t>
            </w:r>
          </w:p>
        </w:tc>
        <w:tc>
          <w:tcPr>
            <w:tcW w:w="2268" w:type="dxa"/>
          </w:tcPr>
          <w:p w14:paraId="321BA3C4" w14:textId="70910F45" w:rsidR="00227B4B" w:rsidRPr="00440202" w:rsidRDefault="00092A2A" w:rsidP="00227B4B">
            <w:pPr>
              <w:rPr>
                <w:rFonts w:ascii="Times New Roman" w:eastAsia="ＭＳ Ｐ明朝" w:hAnsi="Times New Roman"/>
                <w:sz w:val="16"/>
                <w:szCs w:val="20"/>
              </w:rPr>
            </w:pPr>
            <w:r w:rsidRPr="00092A2A">
              <w:rPr>
                <w:rFonts w:eastAsia="ＭＳ Ｐ明朝"/>
                <w:sz w:val="16"/>
                <w:szCs w:val="20"/>
              </w:rPr>
              <w:t>&lt;install-directory&gt;/conf</w:t>
            </w:r>
            <w:r w:rsidR="00C84AB8" w:rsidRPr="00EF719B">
              <w:rPr>
                <w:rFonts w:eastAsia="ＭＳ Ｐ明朝"/>
                <w:sz w:val="16"/>
                <w:szCs w:val="20"/>
              </w:rPr>
              <w:t>/logrotate_cshourly.d</w:t>
            </w:r>
            <w:r w:rsidRPr="00092A2A">
              <w:rPr>
                <w:rFonts w:eastAsia="ＭＳ Ｐ明朝"/>
                <w:sz w:val="16"/>
                <w:szCs w:val="20"/>
              </w:rPr>
              <w:t>/</w:t>
            </w:r>
            <w:r w:rsidR="00227B4B" w:rsidRPr="000B345D">
              <w:rPr>
                <w:rFonts w:eastAsia="ＭＳ Ｐ明朝"/>
                <w:sz w:val="16"/>
                <w:szCs w:val="20"/>
              </w:rPr>
              <w:t>csidpaccess</w:t>
            </w:r>
          </w:p>
        </w:tc>
        <w:tc>
          <w:tcPr>
            <w:tcW w:w="3969" w:type="dxa"/>
          </w:tcPr>
          <w:p w14:paraId="69665A3C" w14:textId="08EFDBEA" w:rsidR="00227B4B" w:rsidRPr="00440202" w:rsidRDefault="00227B4B" w:rsidP="00227B4B">
            <w:pPr>
              <w:rPr>
                <w:rFonts w:ascii="Times New Roman" w:eastAsia="ＭＳ Ｐ明朝" w:hAnsi="Times New Roman"/>
                <w:sz w:val="16"/>
                <w:szCs w:val="20"/>
              </w:rPr>
            </w:pPr>
            <w:r w:rsidRPr="00C13A0F">
              <w:rPr>
                <w:rFonts w:eastAsia="ＭＳ Ｐ明朝"/>
                <w:sz w:val="16"/>
                <w:szCs w:val="20"/>
              </w:rPr>
              <w:t>/var/log/hitachi/CommonService/idp/log/access.log</w:t>
            </w:r>
          </w:p>
        </w:tc>
        <w:tc>
          <w:tcPr>
            <w:tcW w:w="992" w:type="dxa"/>
          </w:tcPr>
          <w:p w14:paraId="0480D17A" w14:textId="0204231E" w:rsidR="00227B4B" w:rsidRPr="00440202" w:rsidRDefault="00227B4B" w:rsidP="00227B4B">
            <w:pPr>
              <w:rPr>
                <w:rFonts w:ascii="Times New Roman" w:eastAsia="ＭＳ Ｐ明朝" w:hAnsi="Times New Roman"/>
                <w:sz w:val="16"/>
                <w:szCs w:val="20"/>
              </w:rPr>
            </w:pPr>
            <w:r>
              <w:rPr>
                <w:rFonts w:eastAsia="ＭＳ Ｐ明朝" w:hint="eastAsia"/>
                <w:sz w:val="16"/>
                <w:szCs w:val="20"/>
              </w:rPr>
              <w:t>20MB</w:t>
            </w:r>
          </w:p>
        </w:tc>
        <w:tc>
          <w:tcPr>
            <w:tcW w:w="1134" w:type="dxa"/>
          </w:tcPr>
          <w:p w14:paraId="341DCA0B" w14:textId="7DB29C3F" w:rsidR="00227B4B" w:rsidRPr="00440202" w:rsidRDefault="00227B4B" w:rsidP="00227B4B">
            <w:pPr>
              <w:rPr>
                <w:rFonts w:ascii="Times New Roman" w:eastAsia="ＭＳ Ｐ明朝" w:hAnsi="Times New Roman"/>
                <w:sz w:val="16"/>
                <w:szCs w:val="20"/>
              </w:rPr>
            </w:pPr>
            <w:r>
              <w:rPr>
                <w:rFonts w:eastAsia="ＭＳ Ｐ明朝" w:hint="eastAsia"/>
                <w:sz w:val="16"/>
                <w:szCs w:val="20"/>
              </w:rPr>
              <w:t>20</w:t>
            </w:r>
          </w:p>
        </w:tc>
      </w:tr>
      <w:tr w:rsidR="00227B4B" w:rsidRPr="00440202" w14:paraId="1C02E188" w14:textId="77777777" w:rsidTr="00A4033D">
        <w:tc>
          <w:tcPr>
            <w:tcW w:w="534" w:type="dxa"/>
          </w:tcPr>
          <w:p w14:paraId="262ED0DE" w14:textId="185CCA46" w:rsidR="00227B4B" w:rsidRPr="00440202" w:rsidRDefault="00227B4B" w:rsidP="00227B4B">
            <w:pPr>
              <w:rPr>
                <w:rFonts w:ascii="Times New Roman" w:eastAsia="ＭＳ Ｐ明朝" w:hAnsi="Times New Roman"/>
                <w:sz w:val="16"/>
                <w:szCs w:val="20"/>
              </w:rPr>
            </w:pPr>
            <w:r>
              <w:rPr>
                <w:rFonts w:ascii="Times New Roman" w:eastAsia="ＭＳ Ｐ明朝" w:hAnsi="Times New Roman" w:hint="eastAsia"/>
                <w:sz w:val="16"/>
                <w:szCs w:val="20"/>
              </w:rPr>
              <w:t>4</w:t>
            </w:r>
          </w:p>
        </w:tc>
        <w:tc>
          <w:tcPr>
            <w:tcW w:w="2268" w:type="dxa"/>
          </w:tcPr>
          <w:p w14:paraId="6D0FAE7C" w14:textId="75BCC137" w:rsidR="00227B4B" w:rsidRPr="002D137A" w:rsidRDefault="00227B4B" w:rsidP="00227B4B">
            <w:pPr>
              <w:rPr>
                <w:rFonts w:eastAsia="ＭＳ Ｐ明朝"/>
                <w:sz w:val="16"/>
                <w:szCs w:val="20"/>
              </w:rPr>
            </w:pPr>
            <w:r w:rsidRPr="002D137A">
              <w:rPr>
                <w:rFonts w:eastAsia="ＭＳ Ｐ明朝"/>
                <w:sz w:val="16"/>
                <w:szCs w:val="20"/>
              </w:rPr>
              <w:t>/etc/logrotate.d</w:t>
            </w:r>
            <w:r>
              <w:rPr>
                <w:rFonts w:eastAsia="ＭＳ Ｐ明朝" w:hint="eastAsia"/>
                <w:sz w:val="16"/>
                <w:szCs w:val="20"/>
              </w:rPr>
              <w:t>/</w:t>
            </w:r>
            <w:r w:rsidRPr="00E86F6B">
              <w:rPr>
                <w:rFonts w:eastAsia="ＭＳ Ｐ明朝"/>
                <w:sz w:val="16"/>
                <w:szCs w:val="20"/>
              </w:rPr>
              <w:t>csidpserver</w:t>
            </w:r>
          </w:p>
        </w:tc>
        <w:tc>
          <w:tcPr>
            <w:tcW w:w="3969" w:type="dxa"/>
          </w:tcPr>
          <w:p w14:paraId="0DA5C316" w14:textId="74D460AB" w:rsidR="00227B4B" w:rsidRPr="00440202" w:rsidRDefault="00227B4B" w:rsidP="00227B4B">
            <w:pPr>
              <w:rPr>
                <w:rFonts w:ascii="Times New Roman" w:eastAsia="ＭＳ Ｐ明朝" w:hAnsi="Times New Roman"/>
                <w:sz w:val="16"/>
                <w:szCs w:val="20"/>
              </w:rPr>
            </w:pPr>
            <w:r w:rsidRPr="00A7636A">
              <w:rPr>
                <w:rFonts w:eastAsia="ＭＳ Ｐ明朝"/>
                <w:sz w:val="16"/>
                <w:szCs w:val="20"/>
              </w:rPr>
              <w:t>/var/log/hitachi/CommonService/idp/log/server.log</w:t>
            </w:r>
          </w:p>
        </w:tc>
        <w:tc>
          <w:tcPr>
            <w:tcW w:w="992" w:type="dxa"/>
          </w:tcPr>
          <w:p w14:paraId="2B39D62B" w14:textId="3C392C6E" w:rsidR="00227B4B" w:rsidRPr="00440202" w:rsidRDefault="00227B4B" w:rsidP="00227B4B">
            <w:pPr>
              <w:rPr>
                <w:rFonts w:ascii="Times New Roman" w:eastAsia="ＭＳ Ｐ明朝" w:hAnsi="Times New Roman"/>
                <w:sz w:val="16"/>
                <w:szCs w:val="20"/>
              </w:rPr>
            </w:pPr>
            <w:r>
              <w:rPr>
                <w:rFonts w:eastAsia="ＭＳ Ｐ明朝" w:hint="eastAsia"/>
                <w:sz w:val="16"/>
                <w:szCs w:val="20"/>
              </w:rPr>
              <w:t>20MB</w:t>
            </w:r>
          </w:p>
        </w:tc>
        <w:tc>
          <w:tcPr>
            <w:tcW w:w="1134" w:type="dxa"/>
          </w:tcPr>
          <w:p w14:paraId="64DA0BC8" w14:textId="4821094F" w:rsidR="00227B4B" w:rsidRPr="00440202" w:rsidRDefault="00227B4B" w:rsidP="00227B4B">
            <w:pPr>
              <w:rPr>
                <w:rFonts w:ascii="Times New Roman" w:eastAsia="ＭＳ Ｐ明朝" w:hAnsi="Times New Roman"/>
                <w:sz w:val="16"/>
                <w:szCs w:val="20"/>
              </w:rPr>
            </w:pPr>
            <w:r>
              <w:rPr>
                <w:rFonts w:eastAsia="ＭＳ Ｐ明朝" w:hint="eastAsia"/>
                <w:sz w:val="16"/>
                <w:szCs w:val="20"/>
              </w:rPr>
              <w:t>20</w:t>
            </w:r>
          </w:p>
        </w:tc>
      </w:tr>
      <w:tr w:rsidR="00DD3792" w:rsidRPr="00440202" w14:paraId="08F67766" w14:textId="77777777" w:rsidTr="00A4033D">
        <w:tc>
          <w:tcPr>
            <w:tcW w:w="534" w:type="dxa"/>
          </w:tcPr>
          <w:p w14:paraId="083FAD66" w14:textId="4E3589A4" w:rsidR="00DD3792" w:rsidRDefault="00DD3792" w:rsidP="00DD3792">
            <w:pPr>
              <w:rPr>
                <w:rFonts w:ascii="Times New Roman" w:eastAsia="ＭＳ Ｐ明朝" w:hAnsi="Times New Roman"/>
                <w:sz w:val="16"/>
                <w:szCs w:val="20"/>
              </w:rPr>
            </w:pPr>
            <w:r>
              <w:rPr>
                <w:rFonts w:ascii="Times New Roman" w:eastAsia="ＭＳ Ｐ明朝" w:hAnsi="Times New Roman" w:hint="eastAsia"/>
                <w:sz w:val="16"/>
                <w:szCs w:val="20"/>
              </w:rPr>
              <w:t>5</w:t>
            </w:r>
          </w:p>
        </w:tc>
        <w:tc>
          <w:tcPr>
            <w:tcW w:w="2268" w:type="dxa"/>
          </w:tcPr>
          <w:p w14:paraId="0DEBD9BB" w14:textId="2F6BE9DE" w:rsidR="00DD3792" w:rsidRPr="002D137A" w:rsidRDefault="00DD3792" w:rsidP="00DD3792">
            <w:pPr>
              <w:rPr>
                <w:rFonts w:eastAsia="ＭＳ Ｐ明朝"/>
                <w:sz w:val="16"/>
                <w:szCs w:val="20"/>
              </w:rPr>
            </w:pPr>
            <w:r w:rsidRPr="002D137A">
              <w:rPr>
                <w:rFonts w:eastAsia="ＭＳ Ｐ明朝"/>
                <w:sz w:val="16"/>
                <w:szCs w:val="20"/>
              </w:rPr>
              <w:t>/etc/logrotate.d</w:t>
            </w:r>
            <w:r>
              <w:rPr>
                <w:rFonts w:eastAsia="ＭＳ Ｐ明朝" w:hint="eastAsia"/>
                <w:sz w:val="16"/>
                <w:szCs w:val="20"/>
              </w:rPr>
              <w:t>/</w:t>
            </w:r>
            <w:r w:rsidRPr="004016C2">
              <w:rPr>
                <w:rFonts w:eastAsia="ＭＳ Ｐ明朝"/>
                <w:sz w:val="16"/>
                <w:szCs w:val="20"/>
              </w:rPr>
              <w:t>csbackup</w:t>
            </w:r>
          </w:p>
        </w:tc>
        <w:tc>
          <w:tcPr>
            <w:tcW w:w="3969" w:type="dxa"/>
          </w:tcPr>
          <w:p w14:paraId="59F7A597" w14:textId="07A417CD" w:rsidR="00DD3792" w:rsidRDefault="00F8484E" w:rsidP="00DD3792">
            <w:pPr>
              <w:rPr>
                <w:rFonts w:eastAsia="ＭＳ Ｐ明朝"/>
                <w:sz w:val="16"/>
                <w:szCs w:val="20"/>
              </w:rPr>
            </w:pPr>
            <w:r w:rsidRPr="00A7636A">
              <w:rPr>
                <w:rFonts w:eastAsia="ＭＳ Ｐ明朝"/>
                <w:sz w:val="16"/>
                <w:szCs w:val="20"/>
              </w:rPr>
              <w:t>/var/log/hitachi/CommonService</w:t>
            </w:r>
            <w:r w:rsidR="00DD3792">
              <w:rPr>
                <w:rFonts w:eastAsia="ＭＳ Ｐ明朝"/>
                <w:sz w:val="16"/>
                <w:szCs w:val="20"/>
              </w:rPr>
              <w:t>/utility</w:t>
            </w:r>
            <w:r w:rsidR="00DD3792" w:rsidRPr="00A7636A">
              <w:rPr>
                <w:rFonts w:eastAsia="ＭＳ Ｐ明朝"/>
                <w:sz w:val="16"/>
                <w:szCs w:val="20"/>
              </w:rPr>
              <w:t>/</w:t>
            </w:r>
            <w:r w:rsidR="00DD3792" w:rsidRPr="00A92A5B">
              <w:rPr>
                <w:rFonts w:eastAsia="ＭＳ Ｐ明朝"/>
                <w:sz w:val="16"/>
                <w:szCs w:val="20"/>
              </w:rPr>
              <w:t>csbackup.log</w:t>
            </w:r>
          </w:p>
          <w:p w14:paraId="2C0C8CD6" w14:textId="393C94ED" w:rsidR="00DD3792" w:rsidRPr="00A7636A" w:rsidRDefault="002172D1" w:rsidP="00DD3792">
            <w:pPr>
              <w:rPr>
                <w:rFonts w:eastAsia="ＭＳ Ｐ明朝"/>
                <w:sz w:val="16"/>
                <w:szCs w:val="20"/>
              </w:rPr>
            </w:pPr>
            <w:r w:rsidRPr="00A7636A">
              <w:rPr>
                <w:rFonts w:eastAsia="ＭＳ Ｐ明朝"/>
                <w:sz w:val="16"/>
                <w:szCs w:val="20"/>
              </w:rPr>
              <w:t>/var/log/hitachi/CommonService</w:t>
            </w:r>
            <w:r w:rsidR="00DD3792">
              <w:rPr>
                <w:rFonts w:eastAsia="ＭＳ Ｐ明朝"/>
                <w:sz w:val="16"/>
                <w:szCs w:val="20"/>
              </w:rPr>
              <w:t>/ubi</w:t>
            </w:r>
            <w:r w:rsidR="00DD3792" w:rsidRPr="00A7636A">
              <w:rPr>
                <w:rFonts w:eastAsia="ＭＳ Ｐ明朝"/>
                <w:sz w:val="16"/>
                <w:szCs w:val="20"/>
              </w:rPr>
              <w:t>/</w:t>
            </w:r>
            <w:r w:rsidR="00DD3792" w:rsidRPr="00A92A5B">
              <w:rPr>
                <w:rFonts w:eastAsia="ＭＳ Ｐ明朝"/>
                <w:sz w:val="16"/>
                <w:szCs w:val="20"/>
              </w:rPr>
              <w:t>csbackup</w:t>
            </w:r>
            <w:r w:rsidR="00DD3792">
              <w:rPr>
                <w:rFonts w:eastAsia="ＭＳ Ｐ明朝"/>
                <w:sz w:val="16"/>
                <w:szCs w:val="20"/>
              </w:rPr>
              <w:t>prescript</w:t>
            </w:r>
            <w:r w:rsidR="00DD3792" w:rsidRPr="00A92A5B">
              <w:rPr>
                <w:rFonts w:eastAsia="ＭＳ Ｐ明朝"/>
                <w:sz w:val="16"/>
                <w:szCs w:val="20"/>
              </w:rPr>
              <w:t>.log</w:t>
            </w:r>
          </w:p>
        </w:tc>
        <w:tc>
          <w:tcPr>
            <w:tcW w:w="992" w:type="dxa"/>
          </w:tcPr>
          <w:p w14:paraId="7883C687" w14:textId="12D2DD95" w:rsidR="00DD3792" w:rsidRDefault="00D1091C" w:rsidP="00DD3792">
            <w:pPr>
              <w:rPr>
                <w:rFonts w:eastAsia="ＭＳ Ｐ明朝"/>
                <w:sz w:val="16"/>
                <w:szCs w:val="20"/>
              </w:rPr>
            </w:pPr>
            <w:r>
              <w:rPr>
                <w:rFonts w:eastAsia="ＭＳ Ｐ明朝" w:hint="eastAsia"/>
                <w:sz w:val="16"/>
                <w:szCs w:val="20"/>
              </w:rPr>
              <w:t>1</w:t>
            </w:r>
            <w:r>
              <w:rPr>
                <w:rFonts w:eastAsia="ＭＳ Ｐ明朝"/>
                <w:sz w:val="16"/>
                <w:szCs w:val="20"/>
              </w:rPr>
              <w:t>MB</w:t>
            </w:r>
          </w:p>
        </w:tc>
        <w:tc>
          <w:tcPr>
            <w:tcW w:w="1134" w:type="dxa"/>
          </w:tcPr>
          <w:p w14:paraId="7264329C" w14:textId="5E1E5552" w:rsidR="00DD3792" w:rsidRDefault="00D1091C" w:rsidP="00DD3792">
            <w:pPr>
              <w:rPr>
                <w:rFonts w:eastAsia="ＭＳ Ｐ明朝"/>
                <w:sz w:val="16"/>
                <w:szCs w:val="20"/>
              </w:rPr>
            </w:pPr>
            <w:r>
              <w:rPr>
                <w:rFonts w:eastAsia="ＭＳ Ｐ明朝" w:hint="eastAsia"/>
                <w:sz w:val="16"/>
                <w:szCs w:val="20"/>
              </w:rPr>
              <w:t>1</w:t>
            </w:r>
            <w:r>
              <w:rPr>
                <w:rFonts w:eastAsia="ＭＳ Ｐ明朝"/>
                <w:sz w:val="16"/>
                <w:szCs w:val="20"/>
              </w:rPr>
              <w:t>0</w:t>
            </w:r>
          </w:p>
        </w:tc>
      </w:tr>
      <w:tr w:rsidR="002C028A" w:rsidRPr="00440202" w14:paraId="7E5A4F57" w14:textId="77777777" w:rsidTr="00A4033D">
        <w:tc>
          <w:tcPr>
            <w:tcW w:w="534" w:type="dxa"/>
          </w:tcPr>
          <w:p w14:paraId="3C60938F" w14:textId="5C774455" w:rsidR="002C028A" w:rsidRDefault="002C028A" w:rsidP="002C028A">
            <w:pPr>
              <w:rPr>
                <w:rFonts w:ascii="Times New Roman" w:eastAsia="ＭＳ Ｐ明朝" w:hAnsi="Times New Roman"/>
                <w:sz w:val="16"/>
                <w:szCs w:val="20"/>
              </w:rPr>
            </w:pPr>
            <w:r>
              <w:rPr>
                <w:rFonts w:ascii="Times New Roman" w:eastAsia="ＭＳ Ｐ明朝" w:hAnsi="Times New Roman" w:hint="eastAsia"/>
                <w:sz w:val="16"/>
                <w:szCs w:val="20"/>
              </w:rPr>
              <w:t>6</w:t>
            </w:r>
          </w:p>
        </w:tc>
        <w:tc>
          <w:tcPr>
            <w:tcW w:w="2268" w:type="dxa"/>
          </w:tcPr>
          <w:p w14:paraId="6009A738" w14:textId="663A8D1C" w:rsidR="002C028A" w:rsidRPr="002D137A" w:rsidRDefault="002C028A" w:rsidP="002C028A">
            <w:pPr>
              <w:rPr>
                <w:rFonts w:eastAsia="ＭＳ Ｐ明朝"/>
                <w:sz w:val="16"/>
                <w:szCs w:val="20"/>
              </w:rPr>
            </w:pPr>
            <w:r w:rsidRPr="008055F7">
              <w:rPr>
                <w:rFonts w:eastAsia="ＭＳ Ｐ明朝"/>
                <w:sz w:val="16"/>
                <w:szCs w:val="20"/>
              </w:rPr>
              <w:t>&lt;install-directory&gt;</w:t>
            </w:r>
            <w:r>
              <w:rPr>
                <w:rFonts w:eastAsia="ＭＳ Ｐ明朝"/>
                <w:sz w:val="16"/>
                <w:szCs w:val="20"/>
              </w:rPr>
              <w:t>/</w:t>
            </w:r>
            <w:r w:rsidRPr="00EF719B">
              <w:rPr>
                <w:rFonts w:eastAsia="ＭＳ Ｐ明朝"/>
                <w:sz w:val="16"/>
                <w:szCs w:val="20"/>
              </w:rPr>
              <w:t>conf/logrotate_cshourly.d</w:t>
            </w:r>
            <w:r>
              <w:rPr>
                <w:rFonts w:eastAsia="ＭＳ Ｐ明朝"/>
                <w:sz w:val="16"/>
                <w:szCs w:val="20"/>
              </w:rPr>
              <w:t>/</w:t>
            </w:r>
            <w:r w:rsidRPr="00E103AF">
              <w:rPr>
                <w:rFonts w:eastAsia="ＭＳ Ｐ明朝"/>
                <w:sz w:val="16"/>
                <w:szCs w:val="20"/>
              </w:rPr>
              <w:t>csaccess</w:t>
            </w:r>
          </w:p>
        </w:tc>
        <w:tc>
          <w:tcPr>
            <w:tcW w:w="3969" w:type="dxa"/>
          </w:tcPr>
          <w:p w14:paraId="0ECB84E3" w14:textId="77777777" w:rsidR="002C028A" w:rsidRDefault="002C028A" w:rsidP="002C028A">
            <w:pPr>
              <w:rPr>
                <w:rFonts w:eastAsia="ＭＳ Ｐ明朝"/>
                <w:sz w:val="16"/>
                <w:szCs w:val="20"/>
              </w:rPr>
            </w:pPr>
            <w:r w:rsidRPr="00F20291">
              <w:rPr>
                <w:rFonts w:eastAsia="ＭＳ Ｐ明朝"/>
                <w:sz w:val="16"/>
                <w:szCs w:val="20"/>
              </w:rPr>
              <w:t>/var/log/hitachi/CommonService</w:t>
            </w:r>
            <w:r>
              <w:rPr>
                <w:rFonts w:eastAsia="ＭＳ Ｐ明朝"/>
                <w:sz w:val="16"/>
                <w:szCs w:val="20"/>
              </w:rPr>
              <w:t>/</w:t>
            </w:r>
            <w:r w:rsidRPr="00BC3A88">
              <w:rPr>
                <w:rFonts w:eastAsia="ＭＳ Ｐ明朝"/>
                <w:sz w:val="16"/>
                <w:szCs w:val="20"/>
              </w:rPr>
              <w:t>access.log</w:t>
            </w:r>
          </w:p>
          <w:p w14:paraId="6D60FA1D" w14:textId="30B5AF17" w:rsidR="002C028A" w:rsidRPr="00A7636A" w:rsidRDefault="002C028A" w:rsidP="002C028A">
            <w:pPr>
              <w:rPr>
                <w:rFonts w:eastAsia="ＭＳ Ｐ明朝"/>
                <w:sz w:val="16"/>
                <w:szCs w:val="20"/>
              </w:rPr>
            </w:pPr>
            <w:r w:rsidRPr="00F20291">
              <w:rPr>
                <w:rFonts w:eastAsia="ＭＳ Ｐ明朝"/>
                <w:sz w:val="16"/>
                <w:szCs w:val="20"/>
              </w:rPr>
              <w:t>/var/log/hitachi/CommonService</w:t>
            </w:r>
            <w:r>
              <w:rPr>
                <w:rFonts w:eastAsia="ＭＳ Ｐ明朝"/>
                <w:sz w:val="16"/>
                <w:szCs w:val="20"/>
              </w:rPr>
              <w:t>/</w:t>
            </w:r>
            <w:r w:rsidRPr="00BC3A88">
              <w:rPr>
                <w:rFonts w:eastAsia="ＭＳ Ｐ明朝"/>
                <w:sz w:val="16"/>
                <w:szCs w:val="20"/>
              </w:rPr>
              <w:t>management_access.log</w:t>
            </w:r>
          </w:p>
        </w:tc>
        <w:tc>
          <w:tcPr>
            <w:tcW w:w="992" w:type="dxa"/>
          </w:tcPr>
          <w:p w14:paraId="3C682485" w14:textId="14B25C14" w:rsidR="002C028A" w:rsidRDefault="002C028A" w:rsidP="002C028A">
            <w:pPr>
              <w:rPr>
                <w:rFonts w:eastAsia="ＭＳ Ｐ明朝"/>
                <w:sz w:val="16"/>
                <w:szCs w:val="20"/>
              </w:rPr>
            </w:pPr>
            <w:r>
              <w:rPr>
                <w:rFonts w:eastAsia="ＭＳ Ｐ明朝" w:hint="eastAsia"/>
                <w:sz w:val="16"/>
                <w:szCs w:val="20"/>
              </w:rPr>
              <w:t>20MB</w:t>
            </w:r>
          </w:p>
        </w:tc>
        <w:tc>
          <w:tcPr>
            <w:tcW w:w="1134" w:type="dxa"/>
          </w:tcPr>
          <w:p w14:paraId="024DD112" w14:textId="19831A79" w:rsidR="002C028A" w:rsidRDefault="002C028A" w:rsidP="002C028A">
            <w:pPr>
              <w:rPr>
                <w:rFonts w:eastAsia="ＭＳ Ｐ明朝"/>
                <w:sz w:val="16"/>
                <w:szCs w:val="20"/>
              </w:rPr>
            </w:pPr>
            <w:r>
              <w:rPr>
                <w:rFonts w:eastAsia="ＭＳ Ｐ明朝" w:hint="eastAsia"/>
                <w:sz w:val="16"/>
                <w:szCs w:val="20"/>
              </w:rPr>
              <w:t>20</w:t>
            </w:r>
          </w:p>
        </w:tc>
      </w:tr>
    </w:tbl>
    <w:p w14:paraId="131A40DA" w14:textId="4668B18F" w:rsidR="009232EA" w:rsidRDefault="009232EA" w:rsidP="001A56B1">
      <w:pPr>
        <w:ind w:leftChars="100" w:left="210"/>
        <w:jc w:val="left"/>
        <w:rPr>
          <w:rFonts w:ascii="Times New Roman" w:hAnsi="Times New Roman"/>
          <w:lang w:val="en-GB"/>
        </w:rPr>
      </w:pPr>
    </w:p>
    <w:p w14:paraId="39708DBF" w14:textId="4E16807C" w:rsidR="00987DDB" w:rsidRDefault="00987DDB" w:rsidP="001A56B1">
      <w:pPr>
        <w:ind w:leftChars="100" w:left="210"/>
        <w:jc w:val="left"/>
        <w:rPr>
          <w:rFonts w:ascii="Times New Roman" w:hAnsi="Times New Roman"/>
          <w:lang w:val="en-GB"/>
        </w:rPr>
      </w:pPr>
      <w:r w:rsidRPr="00987DDB">
        <w:rPr>
          <w:rFonts w:ascii="Times New Roman" w:hAnsi="Times New Roman"/>
          <w:lang w:val="en-GB"/>
        </w:rPr>
        <w:t>The setting value of each item must follow the log rotation specifications of the OS.</w:t>
      </w:r>
    </w:p>
    <w:p w14:paraId="6471E32A" w14:textId="77777777" w:rsidR="008446BD" w:rsidRPr="00440202" w:rsidRDefault="008446BD" w:rsidP="008446BD">
      <w:pPr>
        <w:tabs>
          <w:tab w:val="left" w:pos="7680"/>
        </w:tabs>
        <w:snapToGrid w:val="0"/>
        <w:spacing w:before="120" w:after="120"/>
        <w:jc w:val="left"/>
        <w:rPr>
          <w:rFonts w:ascii="Times New Roman" w:hAnsi="Times New Roman"/>
          <w:b/>
          <w:sz w:val="20"/>
          <w:szCs w:val="20"/>
          <w:lang w:val="en-CA"/>
        </w:rPr>
      </w:pPr>
      <w:r w:rsidRPr="00440202">
        <w:rPr>
          <w:rFonts w:ascii="Times New Roman" w:hAnsi="Times New Roman"/>
          <w:noProof/>
          <w:sz w:val="20"/>
          <w:szCs w:val="20"/>
        </w:rPr>
        <mc:AlternateContent>
          <mc:Choice Requires="wpg">
            <w:drawing>
              <wp:anchor distT="0" distB="0" distL="114300" distR="114300" simplePos="0" relativeHeight="251668525" behindDoc="0" locked="0" layoutInCell="1" allowOverlap="1" wp14:anchorId="34718470" wp14:editId="310A524F">
                <wp:simplePos x="0" y="0"/>
                <wp:positionH relativeFrom="margin">
                  <wp:posOffset>305372</wp:posOffset>
                </wp:positionH>
                <wp:positionV relativeFrom="paragraph">
                  <wp:posOffset>88091</wp:posOffset>
                </wp:positionV>
                <wp:extent cx="5723890" cy="1851006"/>
                <wp:effectExtent l="0" t="0" r="10160" b="16510"/>
                <wp:wrapNone/>
                <wp:docPr id="16" name="Group 36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23890" cy="1851006"/>
                          <a:chOff x="1774" y="2537"/>
                          <a:chExt cx="9014" cy="2918"/>
                        </a:xfrm>
                      </wpg:grpSpPr>
                      <wps:wsp>
                        <wps:cNvPr id="17" name="Rectangle 3623"/>
                        <wps:cNvSpPr>
                          <a:spLocks noChangeArrowheads="1"/>
                        </wps:cNvSpPr>
                        <wps:spPr bwMode="auto">
                          <a:xfrm>
                            <a:off x="1774" y="2537"/>
                            <a:ext cx="9014" cy="2918"/>
                          </a:xfrm>
                          <a:prstGeom prst="rect">
                            <a:avLst/>
                          </a:prstGeom>
                          <a:solidFill>
                            <a:srgbClr val="FFFFFF"/>
                          </a:solidFill>
                          <a:ln w="9525">
                            <a:solidFill>
                              <a:srgbClr val="000000"/>
                            </a:solidFill>
                            <a:miter lim="800000"/>
                            <a:headEnd/>
                            <a:tailEnd/>
                          </a:ln>
                        </wps:spPr>
                        <wps:txbx>
                          <w:txbxContent>
                            <w:p w14:paraId="17044CDF" w14:textId="4569D791" w:rsidR="00B77B5E" w:rsidRPr="00ED2D07" w:rsidRDefault="00B77B5E" w:rsidP="00B77B5E">
                              <w:pPr>
                                <w:spacing w:line="240" w:lineRule="exact"/>
                                <w:rPr>
                                  <w:sz w:val="16"/>
                                  <w:szCs w:val="16"/>
                                </w:rPr>
                              </w:pPr>
                              <w:r w:rsidRPr="00ED2D07">
                                <w:rPr>
                                  <w:sz w:val="16"/>
                                  <w:szCs w:val="16"/>
                                </w:rPr>
                                <w:t>/var/log/hitachi/CommonService/nginx/access.log</w:t>
                              </w:r>
                            </w:p>
                            <w:p w14:paraId="1B05C834" w14:textId="77777777" w:rsidR="00B77B5E" w:rsidRPr="00ED2D07" w:rsidRDefault="00B77B5E" w:rsidP="00B77B5E">
                              <w:pPr>
                                <w:spacing w:line="240" w:lineRule="exact"/>
                                <w:rPr>
                                  <w:sz w:val="16"/>
                                  <w:szCs w:val="16"/>
                                </w:rPr>
                              </w:pPr>
                              <w:r w:rsidRPr="00ED2D07">
                                <w:rPr>
                                  <w:sz w:val="16"/>
                                  <w:szCs w:val="16"/>
                                </w:rPr>
                                <w:t>/var/log/hitachi/CommonService/nginx/error.log</w:t>
                              </w:r>
                            </w:p>
                            <w:p w14:paraId="47DE276A" w14:textId="77777777" w:rsidR="00B77B5E" w:rsidRPr="00ED2D07" w:rsidRDefault="00B77B5E" w:rsidP="00B77B5E">
                              <w:pPr>
                                <w:spacing w:line="240" w:lineRule="exact"/>
                                <w:rPr>
                                  <w:sz w:val="16"/>
                                  <w:szCs w:val="16"/>
                                </w:rPr>
                              </w:pPr>
                              <w:r w:rsidRPr="00ED2D07">
                                <w:rPr>
                                  <w:sz w:val="16"/>
                                  <w:szCs w:val="16"/>
                                </w:rPr>
                                <w:t>{</w:t>
                              </w:r>
                            </w:p>
                            <w:p w14:paraId="309AF403" w14:textId="77777777" w:rsidR="00B77B5E" w:rsidRPr="00ED2D07" w:rsidRDefault="00B77B5E" w:rsidP="00B77B5E">
                              <w:pPr>
                                <w:spacing w:line="240" w:lineRule="exact"/>
                                <w:rPr>
                                  <w:sz w:val="16"/>
                                  <w:szCs w:val="16"/>
                                </w:rPr>
                              </w:pPr>
                              <w:r w:rsidRPr="00ED2D07">
                                <w:rPr>
                                  <w:sz w:val="16"/>
                                  <w:szCs w:val="16"/>
                                </w:rPr>
                                <w:t xml:space="preserve">    missingok</w:t>
                              </w:r>
                            </w:p>
                            <w:p w14:paraId="438FDD26" w14:textId="77777777" w:rsidR="00B77B5E" w:rsidRPr="00ED2D07" w:rsidRDefault="00B77B5E" w:rsidP="00B77B5E">
                              <w:pPr>
                                <w:spacing w:line="240" w:lineRule="exact"/>
                                <w:rPr>
                                  <w:sz w:val="16"/>
                                  <w:szCs w:val="16"/>
                                </w:rPr>
                              </w:pPr>
                              <w:r w:rsidRPr="00ED2D07">
                                <w:rPr>
                                  <w:sz w:val="16"/>
                                  <w:szCs w:val="16"/>
                                </w:rPr>
                                <w:t xml:space="preserve">    nodateext</w:t>
                              </w:r>
                            </w:p>
                            <w:p w14:paraId="0123CE47" w14:textId="77777777" w:rsidR="00B77B5E" w:rsidRPr="00ED2D07" w:rsidRDefault="00B77B5E" w:rsidP="00B77B5E">
                              <w:pPr>
                                <w:spacing w:line="240" w:lineRule="exact"/>
                                <w:rPr>
                                  <w:sz w:val="16"/>
                                  <w:szCs w:val="16"/>
                                </w:rPr>
                              </w:pPr>
                              <w:r w:rsidRPr="00ED2D07">
                                <w:rPr>
                                  <w:sz w:val="16"/>
                                  <w:szCs w:val="16"/>
                                </w:rPr>
                                <w:t xml:space="preserve">    copytruncate</w:t>
                              </w:r>
                            </w:p>
                            <w:p w14:paraId="55AD3A9B" w14:textId="77777777" w:rsidR="00B77B5E" w:rsidRPr="00ED2D07" w:rsidRDefault="00B77B5E" w:rsidP="00B77B5E">
                              <w:pPr>
                                <w:spacing w:line="240" w:lineRule="exact"/>
                                <w:rPr>
                                  <w:sz w:val="16"/>
                                  <w:szCs w:val="16"/>
                                </w:rPr>
                              </w:pPr>
                              <w:r w:rsidRPr="00ED2D07">
                                <w:rPr>
                                  <w:sz w:val="16"/>
                                  <w:szCs w:val="16"/>
                                </w:rPr>
                                <w:t xml:space="preserve">    size 20M</w:t>
                              </w:r>
                            </w:p>
                            <w:p w14:paraId="71AE2AB7" w14:textId="77777777" w:rsidR="00B77B5E" w:rsidRPr="00ED2D07" w:rsidRDefault="00B77B5E" w:rsidP="00B77B5E">
                              <w:pPr>
                                <w:spacing w:line="240" w:lineRule="exact"/>
                                <w:rPr>
                                  <w:sz w:val="16"/>
                                  <w:szCs w:val="16"/>
                                </w:rPr>
                              </w:pPr>
                              <w:r w:rsidRPr="00ED2D07">
                                <w:rPr>
                                  <w:sz w:val="16"/>
                                  <w:szCs w:val="16"/>
                                </w:rPr>
                                <w:t xml:space="preserve">    rotate 20</w:t>
                              </w:r>
                            </w:p>
                            <w:p w14:paraId="41A9B50D" w14:textId="77777777" w:rsidR="00B77B5E" w:rsidRPr="00ED2D07" w:rsidRDefault="00B77B5E" w:rsidP="00B77B5E">
                              <w:pPr>
                                <w:spacing w:line="240" w:lineRule="exact"/>
                                <w:rPr>
                                  <w:sz w:val="16"/>
                                  <w:szCs w:val="16"/>
                                </w:rPr>
                              </w:pPr>
                              <w:r w:rsidRPr="00ED2D07">
                                <w:rPr>
                                  <w:sz w:val="16"/>
                                  <w:szCs w:val="16"/>
                                </w:rPr>
                                <w:t xml:space="preserve">    compress</w:t>
                              </w:r>
                            </w:p>
                            <w:p w14:paraId="26939641" w14:textId="77777777" w:rsidR="00B77B5E" w:rsidRPr="00ED2D07" w:rsidRDefault="00B77B5E" w:rsidP="00B77B5E">
                              <w:pPr>
                                <w:spacing w:line="240" w:lineRule="exact"/>
                                <w:rPr>
                                  <w:sz w:val="16"/>
                                  <w:szCs w:val="16"/>
                                </w:rPr>
                              </w:pPr>
                              <w:r w:rsidRPr="00ED2D07">
                                <w:rPr>
                                  <w:sz w:val="16"/>
                                  <w:szCs w:val="16"/>
                                </w:rPr>
                                <w:t xml:space="preserve">    delaycompress</w:t>
                              </w:r>
                            </w:p>
                            <w:p w14:paraId="06F80FFD" w14:textId="77777777" w:rsidR="00B77B5E" w:rsidRPr="00ED2D07" w:rsidRDefault="00B77B5E" w:rsidP="00B77B5E">
                              <w:pPr>
                                <w:spacing w:line="240" w:lineRule="exact"/>
                                <w:rPr>
                                  <w:sz w:val="16"/>
                                  <w:szCs w:val="16"/>
                                </w:rPr>
                              </w:pPr>
                              <w:r w:rsidRPr="00ED2D07">
                                <w:rPr>
                                  <w:sz w:val="16"/>
                                  <w:szCs w:val="16"/>
                                </w:rPr>
                                <w:t>}</w:t>
                              </w:r>
                            </w:p>
                            <w:p w14:paraId="443FCB9F" w14:textId="7589FE40" w:rsidR="008446BD" w:rsidRDefault="008446BD">
                              <w:pPr>
                                <w:snapToGrid w:val="0"/>
                                <w:jc w:val="left"/>
                                <w:rPr>
                                  <w:sz w:val="16"/>
                                </w:rPr>
                              </w:pPr>
                            </w:p>
                          </w:txbxContent>
                        </wps:txbx>
                        <wps:bodyPr rot="0" vert="horz" wrap="square" lIns="36000" tIns="36000" rIns="36000" bIns="36000" anchor="t" anchorCtr="0" upright="1">
                          <a:noAutofit/>
                        </wps:bodyPr>
                      </wps:wsp>
                      <wpg:grpSp>
                        <wpg:cNvPr id="2890" name="Group 3630"/>
                        <wpg:cNvGrpSpPr>
                          <a:grpSpLocks/>
                        </wpg:cNvGrpSpPr>
                        <wpg:grpSpPr bwMode="auto">
                          <a:xfrm>
                            <a:off x="2922" y="3959"/>
                            <a:ext cx="1683" cy="366"/>
                            <a:chOff x="2922" y="3944"/>
                            <a:chExt cx="1683" cy="366"/>
                          </a:xfrm>
                        </wpg:grpSpPr>
                        <wps:wsp>
                          <wps:cNvPr id="2891" name="Text Box 3631"/>
                          <wps:cNvSpPr txBox="1">
                            <a:spLocks noChangeArrowheads="1"/>
                          </wps:cNvSpPr>
                          <wps:spPr bwMode="auto">
                            <a:xfrm>
                              <a:off x="3290" y="4070"/>
                              <a:ext cx="1315" cy="2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072E739" w14:textId="087FA734" w:rsidR="008446BD" w:rsidRPr="000C178F" w:rsidRDefault="00B77B5E" w:rsidP="008446BD">
                                <w:pPr>
                                  <w:snapToGrid w:val="0"/>
                                  <w:rPr>
                                    <w:rFonts w:asciiTheme="majorHAnsi" w:hAnsiTheme="majorHAnsi" w:cstheme="majorHAnsi"/>
                                    <w:b/>
                                    <w:color w:val="0000FF"/>
                                    <w:sz w:val="16"/>
                                  </w:rPr>
                                </w:pPr>
                                <w:r>
                                  <w:rPr>
                                    <w:rFonts w:asciiTheme="majorHAnsi" w:hAnsiTheme="majorHAnsi" w:cstheme="majorHAnsi"/>
                                    <w:b/>
                                    <w:color w:val="0000FF"/>
                                    <w:sz w:val="16"/>
                                    <w:highlight w:val="lightGray"/>
                                  </w:rPr>
                                  <w:t>Number of log</w:t>
                                </w:r>
                              </w:p>
                            </w:txbxContent>
                          </wps:txbx>
                          <wps:bodyPr rot="0" vert="horz" wrap="square" lIns="0" tIns="0" rIns="0" bIns="0" anchor="t" anchorCtr="0" upright="1">
                            <a:noAutofit/>
                          </wps:bodyPr>
                        </wps:wsp>
                        <wps:wsp>
                          <wps:cNvPr id="2892" name="Line 3632"/>
                          <wps:cNvCnPr/>
                          <wps:spPr bwMode="auto">
                            <a:xfrm flipH="1">
                              <a:off x="3107" y="4167"/>
                              <a:ext cx="174"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893" name="Line 3633"/>
                          <wps:cNvCnPr/>
                          <wps:spPr bwMode="auto">
                            <a:xfrm flipH="1">
                              <a:off x="2922" y="3944"/>
                              <a:ext cx="215" cy="257"/>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2894" name="Group 3646"/>
                        <wpg:cNvGrpSpPr>
                          <a:grpSpLocks/>
                        </wpg:cNvGrpSpPr>
                        <wpg:grpSpPr bwMode="auto">
                          <a:xfrm>
                            <a:off x="2938" y="3860"/>
                            <a:ext cx="1583" cy="577"/>
                            <a:chOff x="2938" y="3845"/>
                            <a:chExt cx="1583" cy="577"/>
                          </a:xfrm>
                        </wpg:grpSpPr>
                        <wps:wsp>
                          <wps:cNvPr id="2895" name="Text Box 3647"/>
                          <wps:cNvSpPr txBox="1">
                            <a:spLocks noChangeArrowheads="1"/>
                          </wps:cNvSpPr>
                          <wps:spPr bwMode="auto">
                            <a:xfrm>
                              <a:off x="3285" y="3845"/>
                              <a:ext cx="1236" cy="22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EE1B759" w14:textId="7D9DE5A6" w:rsidR="008446BD" w:rsidRPr="000C178F" w:rsidRDefault="00B77B5E" w:rsidP="008446BD">
                                <w:pPr>
                                  <w:snapToGrid w:val="0"/>
                                  <w:rPr>
                                    <w:rFonts w:asciiTheme="majorHAnsi" w:hAnsiTheme="majorHAnsi" w:cstheme="majorHAnsi"/>
                                    <w:b/>
                                    <w:color w:val="0000FF"/>
                                    <w:sz w:val="16"/>
                                  </w:rPr>
                                </w:pPr>
                                <w:r>
                                  <w:rPr>
                                    <w:rFonts w:asciiTheme="majorHAnsi" w:hAnsiTheme="majorHAnsi" w:cstheme="majorHAnsi"/>
                                    <w:b/>
                                    <w:color w:val="0000FF"/>
                                    <w:sz w:val="16"/>
                                    <w:highlight w:val="lightGray"/>
                                  </w:rPr>
                                  <w:t>Size</w:t>
                                </w:r>
                                <w:r w:rsidR="008446BD" w:rsidRPr="004A6BB5">
                                  <w:rPr>
                                    <w:rFonts w:asciiTheme="majorHAnsi" w:hAnsiTheme="majorHAnsi" w:cstheme="majorHAnsi"/>
                                    <w:b/>
                                    <w:color w:val="0000FF"/>
                                    <w:sz w:val="16"/>
                                    <w:highlight w:val="lightGray"/>
                                  </w:rPr>
                                  <w:t xml:space="preserve"> </w:t>
                                </w:r>
                                <w:r>
                                  <w:rPr>
                                    <w:rFonts w:asciiTheme="majorHAnsi" w:hAnsiTheme="majorHAnsi" w:cstheme="majorHAnsi"/>
                                    <w:b/>
                                    <w:color w:val="0000FF"/>
                                    <w:sz w:val="16"/>
                                    <w:highlight w:val="lightGray"/>
                                  </w:rPr>
                                  <w:t>of log</w:t>
                                </w:r>
                              </w:p>
                            </w:txbxContent>
                          </wps:txbx>
                          <wps:bodyPr rot="0" vert="horz" wrap="square" lIns="0" tIns="0" rIns="0" bIns="0" anchor="t" anchorCtr="0" upright="1">
                            <a:noAutofit/>
                          </wps:bodyPr>
                        </wps:wsp>
                        <wps:wsp>
                          <wps:cNvPr id="2896" name="Line 3648"/>
                          <wps:cNvCnPr/>
                          <wps:spPr bwMode="auto">
                            <a:xfrm flipH="1">
                              <a:off x="3115" y="3951"/>
                              <a:ext cx="173"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897" name="Line 3649"/>
                          <wps:cNvCnPr/>
                          <wps:spPr bwMode="auto">
                            <a:xfrm flipH="1">
                              <a:off x="2938" y="4162"/>
                              <a:ext cx="186" cy="260"/>
                            </a:xfrm>
                            <a:prstGeom prst="line">
                              <a:avLst/>
                            </a:prstGeom>
                            <a:noFill/>
                            <a:ln w="9525">
                              <a:solidFill>
                                <a:srgbClr val="000000"/>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s:wsp>
                        <wps:cNvPr id="2906" name="Rectangle 3661"/>
                        <wps:cNvSpPr>
                          <a:spLocks noChangeArrowheads="1"/>
                        </wps:cNvSpPr>
                        <wps:spPr bwMode="auto">
                          <a:xfrm>
                            <a:off x="2088" y="4078"/>
                            <a:ext cx="850" cy="198"/>
                          </a:xfrm>
                          <a:prstGeom prst="rect">
                            <a:avLst/>
                          </a:prstGeom>
                          <a:noFill/>
                          <a:ln w="9525">
                            <a:solidFill>
                              <a:srgbClr val="FF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s:wsp>
                        <wps:cNvPr id="2907" name="Rectangle 3661"/>
                        <wps:cNvSpPr>
                          <a:spLocks noChangeArrowheads="1"/>
                        </wps:cNvSpPr>
                        <wps:spPr bwMode="auto">
                          <a:xfrm>
                            <a:off x="2088" y="4317"/>
                            <a:ext cx="850" cy="198"/>
                          </a:xfrm>
                          <a:prstGeom prst="rect">
                            <a:avLst/>
                          </a:prstGeom>
                          <a:noFill/>
                          <a:ln w="9525">
                            <a:solidFill>
                              <a:srgbClr val="FF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36000" tIns="36000" rIns="36000" bIns="360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718470" id="_x0000_s1286" style="position:absolute;margin-left:24.05pt;margin-top:6.95pt;width:450.7pt;height:145.75pt;z-index:251668525;mso-position-horizontal-relative:margin" coordorigin="1774,2537" coordsize="9014,29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">
                <v:rect id="Rectangle 3623" o:spid="_x0000_s1287" style="position:absolute;left:1774;top:2537;width:9014;height:29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">
                  <v:textbox inset="1mm,1mm,1mm,1mm">
                    <w:txbxContent>
                      <w:p w14:paraId="17044CDF" w14:textId="4569D791" w:rsidR="00B77B5E" w:rsidRPr="00ED2D07" w:rsidRDefault="00B77B5E" w:rsidP="00B77B5E">
                        <w:pPr>
                          <w:spacing w:line="240" w:lineRule="exact"/>
                          <w:rPr>
                            <w:sz w:val="16"/>
                            <w:szCs w:val="16"/>
                          </w:rPr>
                        </w:pPr>
                        <w:r w:rsidRPr="00ED2D07">
                          <w:rPr>
                            <w:sz w:val="16"/>
                            <w:szCs w:val="16"/>
                          </w:rPr>
                          <w:t>/var/log/hitachi/CommonService/nginx/access.log</w:t>
                        </w:r>
                      </w:p>
                      <w:p w14:paraId="1B05C834" w14:textId="77777777" w:rsidR="00B77B5E" w:rsidRPr="00ED2D07" w:rsidRDefault="00B77B5E" w:rsidP="00B77B5E">
                        <w:pPr>
                          <w:spacing w:line="240" w:lineRule="exact"/>
                          <w:rPr>
                            <w:sz w:val="16"/>
                            <w:szCs w:val="16"/>
                          </w:rPr>
                        </w:pPr>
                        <w:r w:rsidRPr="00ED2D07">
                          <w:rPr>
                            <w:sz w:val="16"/>
                            <w:szCs w:val="16"/>
                          </w:rPr>
                          <w:t>/var/log/hitachi/CommonService/nginx/error.log</w:t>
                        </w:r>
                      </w:p>
                      <w:p w14:paraId="47DE276A" w14:textId="77777777" w:rsidR="00B77B5E" w:rsidRPr="00ED2D07" w:rsidRDefault="00B77B5E" w:rsidP="00B77B5E">
                        <w:pPr>
                          <w:spacing w:line="240" w:lineRule="exact"/>
                          <w:rPr>
                            <w:sz w:val="16"/>
                            <w:szCs w:val="16"/>
                          </w:rPr>
                        </w:pPr>
                        <w:r w:rsidRPr="00ED2D07">
                          <w:rPr>
                            <w:sz w:val="16"/>
                            <w:szCs w:val="16"/>
                          </w:rPr>
                          <w:t>{</w:t>
                        </w:r>
                      </w:p>
                      <w:p w14:paraId="309AF403" w14:textId="77777777" w:rsidR="00B77B5E" w:rsidRPr="00ED2D07" w:rsidRDefault="00B77B5E" w:rsidP="00B77B5E">
                        <w:pPr>
                          <w:spacing w:line="240" w:lineRule="exact"/>
                          <w:rPr>
                            <w:sz w:val="16"/>
                            <w:szCs w:val="16"/>
                          </w:rPr>
                        </w:pPr>
                        <w:r w:rsidRPr="00ED2D07">
                          <w:rPr>
                            <w:sz w:val="16"/>
                            <w:szCs w:val="16"/>
                          </w:rPr>
                          <w:t xml:space="preserve">    missingok</w:t>
                        </w:r>
                      </w:p>
                      <w:p w14:paraId="438FDD26" w14:textId="77777777" w:rsidR="00B77B5E" w:rsidRPr="00ED2D07" w:rsidRDefault="00B77B5E" w:rsidP="00B77B5E">
                        <w:pPr>
                          <w:spacing w:line="240" w:lineRule="exact"/>
                          <w:rPr>
                            <w:sz w:val="16"/>
                            <w:szCs w:val="16"/>
                          </w:rPr>
                        </w:pPr>
                        <w:r w:rsidRPr="00ED2D07">
                          <w:rPr>
                            <w:sz w:val="16"/>
                            <w:szCs w:val="16"/>
                          </w:rPr>
                          <w:t xml:space="preserve">    nodateext</w:t>
                        </w:r>
                      </w:p>
                      <w:p w14:paraId="0123CE47" w14:textId="77777777" w:rsidR="00B77B5E" w:rsidRPr="00ED2D07" w:rsidRDefault="00B77B5E" w:rsidP="00B77B5E">
                        <w:pPr>
                          <w:spacing w:line="240" w:lineRule="exact"/>
                          <w:rPr>
                            <w:sz w:val="16"/>
                            <w:szCs w:val="16"/>
                          </w:rPr>
                        </w:pPr>
                        <w:r w:rsidRPr="00ED2D07">
                          <w:rPr>
                            <w:sz w:val="16"/>
                            <w:szCs w:val="16"/>
                          </w:rPr>
                          <w:t xml:space="preserve">    copytruncate</w:t>
                        </w:r>
                      </w:p>
                      <w:p w14:paraId="55AD3A9B" w14:textId="77777777" w:rsidR="00B77B5E" w:rsidRPr="00ED2D07" w:rsidRDefault="00B77B5E" w:rsidP="00B77B5E">
                        <w:pPr>
                          <w:spacing w:line="240" w:lineRule="exact"/>
                          <w:rPr>
                            <w:sz w:val="16"/>
                            <w:szCs w:val="16"/>
                          </w:rPr>
                        </w:pPr>
                        <w:r w:rsidRPr="00ED2D07">
                          <w:rPr>
                            <w:sz w:val="16"/>
                            <w:szCs w:val="16"/>
                          </w:rPr>
                          <w:t xml:space="preserve">    size 20M</w:t>
                        </w:r>
                      </w:p>
                      <w:p w14:paraId="71AE2AB7" w14:textId="77777777" w:rsidR="00B77B5E" w:rsidRPr="00ED2D07" w:rsidRDefault="00B77B5E" w:rsidP="00B77B5E">
                        <w:pPr>
                          <w:spacing w:line="240" w:lineRule="exact"/>
                          <w:rPr>
                            <w:sz w:val="16"/>
                            <w:szCs w:val="16"/>
                          </w:rPr>
                        </w:pPr>
                        <w:r w:rsidRPr="00ED2D07">
                          <w:rPr>
                            <w:sz w:val="16"/>
                            <w:szCs w:val="16"/>
                          </w:rPr>
                          <w:t xml:space="preserve">    rotate 20</w:t>
                        </w:r>
                      </w:p>
                      <w:p w14:paraId="41A9B50D" w14:textId="77777777" w:rsidR="00B77B5E" w:rsidRPr="00ED2D07" w:rsidRDefault="00B77B5E" w:rsidP="00B77B5E">
                        <w:pPr>
                          <w:spacing w:line="240" w:lineRule="exact"/>
                          <w:rPr>
                            <w:sz w:val="16"/>
                            <w:szCs w:val="16"/>
                          </w:rPr>
                        </w:pPr>
                        <w:r w:rsidRPr="00ED2D07">
                          <w:rPr>
                            <w:sz w:val="16"/>
                            <w:szCs w:val="16"/>
                          </w:rPr>
                          <w:t xml:space="preserve">    compress</w:t>
                        </w:r>
                      </w:p>
                      <w:p w14:paraId="26939641" w14:textId="77777777" w:rsidR="00B77B5E" w:rsidRPr="00ED2D07" w:rsidRDefault="00B77B5E" w:rsidP="00B77B5E">
                        <w:pPr>
                          <w:spacing w:line="240" w:lineRule="exact"/>
                          <w:rPr>
                            <w:sz w:val="16"/>
                            <w:szCs w:val="16"/>
                          </w:rPr>
                        </w:pPr>
                        <w:r w:rsidRPr="00ED2D07">
                          <w:rPr>
                            <w:sz w:val="16"/>
                            <w:szCs w:val="16"/>
                          </w:rPr>
                          <w:t xml:space="preserve">    delaycompress</w:t>
                        </w:r>
                      </w:p>
                      <w:p w14:paraId="06F80FFD" w14:textId="77777777" w:rsidR="00B77B5E" w:rsidRPr="00ED2D07" w:rsidRDefault="00B77B5E" w:rsidP="00B77B5E">
                        <w:pPr>
                          <w:spacing w:line="240" w:lineRule="exact"/>
                          <w:rPr>
                            <w:sz w:val="16"/>
                            <w:szCs w:val="16"/>
                          </w:rPr>
                        </w:pPr>
                        <w:r w:rsidRPr="00ED2D07">
                          <w:rPr>
                            <w:sz w:val="16"/>
                            <w:szCs w:val="16"/>
                          </w:rPr>
                          <w:t>}</w:t>
                        </w:r>
                      </w:p>
                      <w:p w14:paraId="443FCB9F" w14:textId="7589FE40" w:rsidR="008446BD" w:rsidRDefault="008446BD">
                        <w:pPr>
                          <w:snapToGrid w:val="0"/>
                          <w:jc w:val="left"/>
                          <w:rPr>
                            <w:sz w:val="16"/>
                          </w:rPr>
                        </w:pPr>
                      </w:p>
                    </w:txbxContent>
                  </v:textbox>
                </v:rect>
                <v:group id="Group 3630" o:spid="_x0000_s1288" style="position:absolute;left:2922;top:3959;width:1683;height:366" coordorigin="2922,3944" coordsize="1683,3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">
                  <v:shape id="Text Box 3631" o:spid="_x0000_s1289" type="#_x0000_t202" style="position:absolute;left:3290;top:4070;width:1315;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" filled="f" stroked="f">
                    <v:textbox inset="0,0,0,0">
                      <w:txbxContent>
                        <w:p w14:paraId="0072E739" w14:textId="087FA734" w:rsidR="008446BD" w:rsidRPr="000C178F" w:rsidRDefault="00B77B5E" w:rsidP="008446BD">
                          <w:pPr>
                            <w:snapToGrid w:val="0"/>
                            <w:rPr>
                              <w:rFonts w:asciiTheme="majorHAnsi" w:hAnsiTheme="majorHAnsi" w:cstheme="majorHAnsi"/>
                              <w:b/>
                              <w:color w:val="0000FF"/>
                              <w:sz w:val="16"/>
                            </w:rPr>
                          </w:pPr>
                          <w:r>
                            <w:rPr>
                              <w:rFonts w:asciiTheme="majorHAnsi" w:hAnsiTheme="majorHAnsi" w:cstheme="majorHAnsi"/>
                              <w:b/>
                              <w:color w:val="0000FF"/>
                              <w:sz w:val="16"/>
                              <w:highlight w:val="lightGray"/>
                            </w:rPr>
                            <w:t>Number of log</w:t>
                          </w:r>
                        </w:p>
                      </w:txbxContent>
                    </v:textbox>
                  </v:shape>
                  <v:line id="Line 3632" o:spid="_x0000_s1290" style="position:absolute;flip:x;visibility:visible;mso-wrap-style:square" from="3107,4167" to="3281,41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"/>
                  <v:line id="Line 3633" o:spid="_x0000_s1291" style="position:absolute;flip:x;visibility:visible;mso-wrap-style:square" from="2922,3944" to="3137,42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">
                    <v:stroke endarrow="block" endarrowwidth="narrow" endarrowlength="short"/>
                  </v:line>
                </v:group>
                <v:group id="Group 3646" o:spid="_x0000_s1292" style="position:absolute;left:2938;top:3860;width:1583;height:577" coordorigin="2938,3845" coordsize="1583,5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">
                  <v:shape id="Text Box 3647" o:spid="_x0000_s1293" type="#_x0000_t202" style="position:absolute;left:3285;top:3845;width:1236;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" filled="f" stroked="f">
                    <v:textbox inset="0,0,0,0">
                      <w:txbxContent>
                        <w:p w14:paraId="1EE1B759" w14:textId="7D9DE5A6" w:rsidR="008446BD" w:rsidRPr="000C178F" w:rsidRDefault="00B77B5E" w:rsidP="008446BD">
                          <w:pPr>
                            <w:snapToGrid w:val="0"/>
                            <w:rPr>
                              <w:rFonts w:asciiTheme="majorHAnsi" w:hAnsiTheme="majorHAnsi" w:cstheme="majorHAnsi"/>
                              <w:b/>
                              <w:color w:val="0000FF"/>
                              <w:sz w:val="16"/>
                            </w:rPr>
                          </w:pPr>
                          <w:r>
                            <w:rPr>
                              <w:rFonts w:asciiTheme="majorHAnsi" w:hAnsiTheme="majorHAnsi" w:cstheme="majorHAnsi"/>
                              <w:b/>
                              <w:color w:val="0000FF"/>
                              <w:sz w:val="16"/>
                              <w:highlight w:val="lightGray"/>
                            </w:rPr>
                            <w:t>Size</w:t>
                          </w:r>
                          <w:r w:rsidR="008446BD" w:rsidRPr="004A6BB5">
                            <w:rPr>
                              <w:rFonts w:asciiTheme="majorHAnsi" w:hAnsiTheme="majorHAnsi" w:cstheme="majorHAnsi"/>
                              <w:b/>
                              <w:color w:val="0000FF"/>
                              <w:sz w:val="16"/>
                              <w:highlight w:val="lightGray"/>
                            </w:rPr>
                            <w:t xml:space="preserve"> </w:t>
                          </w:r>
                          <w:r>
                            <w:rPr>
                              <w:rFonts w:asciiTheme="majorHAnsi" w:hAnsiTheme="majorHAnsi" w:cstheme="majorHAnsi"/>
                              <w:b/>
                              <w:color w:val="0000FF"/>
                              <w:sz w:val="16"/>
                              <w:highlight w:val="lightGray"/>
                            </w:rPr>
                            <w:t>of log</w:t>
                          </w:r>
                        </w:p>
                      </w:txbxContent>
                    </v:textbox>
                  </v:shape>
                  <v:line id="Line 3648" o:spid="_x0000_s1294" style="position:absolute;flip:x;visibility:visible;mso-wrap-style:square" from="3115,3951" to="3288,39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"/>
                  <v:line id="Line 3649" o:spid="_x0000_s1295" style="position:absolute;flip:x;visibility:visible;mso-wrap-style:square" from="2938,4162" to="3124,4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">
                    <v:stroke endarrow="block" endarrowwidth="narrow" endarrowlength="short"/>
                  </v:line>
                </v:group>
                <v:rect id="Rectangle 3661" o:spid="_x0000_s1296" style="position:absolute;left:2088;top:4078;width:850;height:1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" filled="f" strokecolor="red">
                  <v:textbox inset="1mm,1mm,1mm,1mm"/>
                </v:rect>
                <v:rect id="Rectangle 3661" o:spid="_x0000_s1297" style="position:absolute;left:2088;top:4317;width:850;height:1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" filled="f" strokecolor="red">
                  <v:textbox inset="1mm,1mm,1mm,1mm"/>
                </v:rect>
                <w10:wrap anchorx="margin"/>
              </v:group>
            </w:pict>
          </mc:Fallback>
        </mc:AlternateContent>
      </w:r>
    </w:p>
    <w:p w14:paraId="00249B80" w14:textId="77777777" w:rsidR="008446BD" w:rsidRPr="00440202" w:rsidRDefault="008446BD" w:rsidP="008446BD">
      <w:pPr>
        <w:jc w:val="left"/>
        <w:rPr>
          <w:rFonts w:ascii="Times New Roman" w:hAnsi="Times New Roman"/>
          <w:szCs w:val="20"/>
        </w:rPr>
      </w:pPr>
    </w:p>
    <w:p w14:paraId="176E3DCB" w14:textId="77777777" w:rsidR="008446BD" w:rsidRPr="00440202" w:rsidRDefault="008446BD" w:rsidP="008446BD">
      <w:pPr>
        <w:jc w:val="left"/>
        <w:rPr>
          <w:rFonts w:ascii="Times New Roman" w:hAnsi="Times New Roman"/>
          <w:szCs w:val="20"/>
        </w:rPr>
      </w:pPr>
    </w:p>
    <w:p w14:paraId="7B454260" w14:textId="77777777" w:rsidR="008446BD" w:rsidRPr="00440202" w:rsidRDefault="008446BD" w:rsidP="008446BD">
      <w:pPr>
        <w:jc w:val="left"/>
        <w:rPr>
          <w:rFonts w:ascii="Times New Roman" w:hAnsi="Times New Roman"/>
          <w:szCs w:val="20"/>
        </w:rPr>
      </w:pPr>
    </w:p>
    <w:p w14:paraId="2B105CD6" w14:textId="77777777" w:rsidR="008446BD" w:rsidRPr="00440202" w:rsidRDefault="008446BD" w:rsidP="008446BD">
      <w:pPr>
        <w:jc w:val="left"/>
        <w:rPr>
          <w:rFonts w:ascii="Times New Roman" w:hAnsi="Times New Roman"/>
          <w:szCs w:val="20"/>
        </w:rPr>
      </w:pPr>
    </w:p>
    <w:p w14:paraId="2DC64274" w14:textId="77777777" w:rsidR="008446BD" w:rsidRPr="00440202" w:rsidRDefault="008446BD" w:rsidP="008446BD">
      <w:pPr>
        <w:jc w:val="left"/>
        <w:rPr>
          <w:rFonts w:ascii="Times New Roman" w:hAnsi="Times New Roman"/>
          <w:szCs w:val="20"/>
        </w:rPr>
      </w:pPr>
    </w:p>
    <w:p w14:paraId="29F02546" w14:textId="77777777" w:rsidR="008446BD" w:rsidRPr="00440202" w:rsidRDefault="008446BD" w:rsidP="008446BD">
      <w:pPr>
        <w:jc w:val="left"/>
        <w:rPr>
          <w:rFonts w:ascii="Times New Roman" w:hAnsi="Times New Roman"/>
          <w:szCs w:val="20"/>
        </w:rPr>
      </w:pPr>
    </w:p>
    <w:p w14:paraId="7CD2ACB1" w14:textId="77777777" w:rsidR="008446BD" w:rsidRPr="00440202" w:rsidRDefault="008446BD" w:rsidP="008446BD">
      <w:pPr>
        <w:jc w:val="left"/>
        <w:rPr>
          <w:rFonts w:ascii="Times New Roman" w:hAnsi="Times New Roman"/>
          <w:szCs w:val="20"/>
        </w:rPr>
      </w:pPr>
    </w:p>
    <w:p w14:paraId="39380055" w14:textId="672371E5" w:rsidR="008446BD" w:rsidRPr="00440202" w:rsidRDefault="008446BD" w:rsidP="00031B53">
      <w:pPr>
        <w:pStyle w:val="a6"/>
        <w:rPr>
          <w:lang w:val="en-CA"/>
        </w:rPr>
      </w:pPr>
      <w:r w:rsidRPr="00440202">
        <w:t xml:space="preserve">Figure </w:t>
      </w:r>
      <w:r w:rsidR="00B175C9">
        <w:t>5</w:t>
      </w:r>
      <w:r w:rsidRPr="00440202">
        <w:noBreakHyphen/>
      </w:r>
      <w:r w:rsidR="00B175C9">
        <w:t>1</w:t>
      </w:r>
      <w:r w:rsidRPr="00440202">
        <w:t xml:space="preserve"> </w:t>
      </w:r>
      <w:r w:rsidR="00B175C9">
        <w:t>l</w:t>
      </w:r>
      <w:r w:rsidR="00B175C9" w:rsidRPr="006B4BC9">
        <w:t>ogrotate configuration file</w:t>
      </w:r>
      <w:r w:rsidR="00B175C9">
        <w:t xml:space="preserve"> </w:t>
      </w:r>
      <w:r w:rsidR="00723F71">
        <w:t>example</w:t>
      </w:r>
    </w:p>
    <w:p w14:paraId="504BF8ED" w14:textId="77777777" w:rsidR="00987DDB" w:rsidRPr="00A4033D" w:rsidRDefault="00987DDB" w:rsidP="001A56B1">
      <w:pPr>
        <w:ind w:leftChars="100" w:left="210"/>
        <w:jc w:val="left"/>
        <w:rPr>
          <w:rFonts w:ascii="Times New Roman" w:hAnsi="Times New Roman"/>
          <w:lang w:val="en-CA"/>
        </w:rPr>
      </w:pPr>
    </w:p>
    <w:p w14:paraId="6126E27A" w14:textId="6583DDC0" w:rsidR="008A2DDC" w:rsidRDefault="008A2DDC">
      <w:pPr>
        <w:widowControl/>
        <w:jc w:val="left"/>
        <w:rPr>
          <w:rFonts w:ascii="Times New Roman" w:hAnsi="Times New Roman"/>
          <w:lang w:val="en-GB"/>
        </w:rPr>
      </w:pPr>
      <w:r>
        <w:rPr>
          <w:rFonts w:ascii="Times New Roman" w:hAnsi="Times New Roman"/>
          <w:lang w:val="en-GB"/>
        </w:rPr>
        <w:lastRenderedPageBreak/>
        <w:br w:type="page"/>
      </w:r>
    </w:p>
    <w:p w14:paraId="1AB2C1D4" w14:textId="77777777" w:rsidR="008A2DDC" w:rsidRPr="00D34FEB" w:rsidRDefault="008A2DDC" w:rsidP="008A2DDC">
      <w:pPr>
        <w:pStyle w:val="AppendixTitle"/>
        <w:rPr>
          <w:rFonts w:ascii="Times New Roman" w:hAnsi="Times New Roman"/>
        </w:rPr>
      </w:pPr>
      <w:bookmarkStart w:id="95" w:name="_Toc94367806"/>
      <w:bookmarkStart w:id="96" w:name="_Toc103165919"/>
      <w:bookmarkStart w:id="97" w:name="_Toc103166092"/>
      <w:bookmarkStart w:id="98" w:name="_Toc103502808"/>
      <w:bookmarkStart w:id="99" w:name="_Toc103502874"/>
      <w:bookmarkStart w:id="100" w:name="_Toc260069115"/>
      <w:bookmarkStart w:id="101" w:name="_Toc510619706"/>
      <w:bookmarkStart w:id="102" w:name="_Toc41916582"/>
      <w:r w:rsidRPr="00D34FEB">
        <w:rPr>
          <w:rFonts w:ascii="Times New Roman" w:hAnsi="Times New Roman"/>
        </w:rPr>
        <w:lastRenderedPageBreak/>
        <w:t>Appendix</w:t>
      </w:r>
      <w:bookmarkEnd w:id="95"/>
      <w:bookmarkEnd w:id="96"/>
      <w:bookmarkEnd w:id="97"/>
      <w:bookmarkEnd w:id="98"/>
      <w:bookmarkEnd w:id="99"/>
      <w:bookmarkEnd w:id="100"/>
      <w:bookmarkEnd w:id="101"/>
      <w:bookmarkEnd w:id="102"/>
    </w:p>
    <w:p w14:paraId="56C2A78C" w14:textId="1E166D6A" w:rsidR="008A2DDC" w:rsidRPr="00D34FEB" w:rsidRDefault="008A2DDC" w:rsidP="008A2DDC">
      <w:pPr>
        <w:pStyle w:val="A-1"/>
        <w:outlineLvl w:val="0"/>
        <w:rPr>
          <w:rFonts w:ascii="Times New Roman" w:hAnsi="Times New Roman"/>
        </w:rPr>
      </w:pPr>
      <w:bookmarkStart w:id="103" w:name="_Toc260069120"/>
      <w:bookmarkStart w:id="104" w:name="_Ref328645514"/>
      <w:bookmarkStart w:id="105" w:name="_Ref328645516"/>
      <w:bookmarkStart w:id="106" w:name="_Toc510619711"/>
      <w:bookmarkStart w:id="107" w:name="_Ref41469642"/>
      <w:bookmarkStart w:id="108" w:name="_Ref41469647"/>
      <w:bookmarkStart w:id="109" w:name="_Ref41472130"/>
      <w:bookmarkStart w:id="110" w:name="_Toc41916583"/>
      <w:r w:rsidRPr="00D34FEB">
        <w:rPr>
          <w:rFonts w:ascii="Times New Roman" w:hAnsi="Times New Roman"/>
        </w:rPr>
        <w:t>HTTP Status Codes</w:t>
      </w:r>
      <w:bookmarkEnd w:id="103"/>
      <w:bookmarkEnd w:id="104"/>
      <w:bookmarkEnd w:id="105"/>
      <w:bookmarkEnd w:id="106"/>
      <w:bookmarkEnd w:id="107"/>
      <w:bookmarkEnd w:id="108"/>
      <w:bookmarkEnd w:id="109"/>
      <w:bookmarkEnd w:id="110"/>
    </w:p>
    <w:p w14:paraId="4BB1019B" w14:textId="558001E5" w:rsidR="00104C35" w:rsidRPr="007E4FBE" w:rsidRDefault="00104C35" w:rsidP="00203F01">
      <w:pPr>
        <w:pStyle w:val="default"/>
        <w:ind w:leftChars="200" w:left="420" w:firstLine="6"/>
        <w:rPr>
          <w:kern w:val="0"/>
          <w:lang w:val="en-GB"/>
        </w:rPr>
      </w:pPr>
      <w:r w:rsidRPr="007E4FBE">
        <w:rPr>
          <w:kern w:val="0"/>
          <w:lang w:val="en-GB"/>
        </w:rPr>
        <w:t>HTTP Status Codes are shown in</w:t>
      </w:r>
      <w:r w:rsidR="00EF23FF">
        <w:rPr>
          <w:rFonts w:hint="eastAsia"/>
          <w:kern w:val="0"/>
          <w:lang w:val="en-GB" w:eastAsia="ja-JP"/>
        </w:rPr>
        <w:t xml:space="preserve"> </w:t>
      </w:r>
      <w:r w:rsidR="00EF23FF" w:rsidRPr="00AD0F1E">
        <w:rPr>
          <w:rFonts w:asciiTheme="minorEastAsia" w:eastAsiaTheme="minorEastAsia" w:hAnsiTheme="minorEastAsia"/>
          <w:b/>
          <w:kern w:val="0"/>
          <w:sz w:val="20"/>
          <w:szCs w:val="20"/>
          <w:lang w:val="en-GB"/>
        </w:rPr>
        <w:t xml:space="preserve">Table </w:t>
      </w:r>
      <w:r w:rsidR="00EF23FF" w:rsidRPr="00AD0F1E">
        <w:rPr>
          <w:rFonts w:asciiTheme="minorEastAsia" w:eastAsiaTheme="minorEastAsia" w:hAnsiTheme="minorEastAsia"/>
          <w:b/>
        </w:rPr>
        <w:t>A-</w:t>
      </w:r>
      <w:r w:rsidR="00EF23FF" w:rsidRPr="00AD0F1E">
        <w:rPr>
          <w:rFonts w:asciiTheme="minorEastAsia" w:eastAsiaTheme="minorEastAsia" w:hAnsiTheme="minorEastAsia"/>
          <w:b/>
        </w:rPr>
        <w:fldChar w:fldCharType="begin"/>
      </w:r>
      <w:r w:rsidR="00EF23FF" w:rsidRPr="00AD0F1E">
        <w:rPr>
          <w:rFonts w:asciiTheme="minorEastAsia" w:eastAsiaTheme="minorEastAsia" w:hAnsiTheme="minorEastAsia"/>
          <w:b/>
        </w:rPr>
        <w:instrText xml:space="preserve"> SEQ 表_A-3- \* ARABIC </w:instrText>
      </w:r>
      <w:r w:rsidR="00EF23FF" w:rsidRPr="00AD0F1E">
        <w:rPr>
          <w:rFonts w:asciiTheme="minorEastAsia" w:eastAsiaTheme="minorEastAsia" w:hAnsiTheme="minorEastAsia"/>
          <w:b/>
        </w:rPr>
        <w:fldChar w:fldCharType="separate"/>
      </w:r>
      <w:r w:rsidR="00EF23FF" w:rsidRPr="00AD0F1E">
        <w:rPr>
          <w:rFonts w:asciiTheme="minorEastAsia" w:eastAsiaTheme="minorEastAsia" w:hAnsiTheme="minorEastAsia"/>
          <w:b/>
          <w:noProof/>
        </w:rPr>
        <w:t>1</w:t>
      </w:r>
      <w:r w:rsidR="00EF23FF" w:rsidRPr="00AD0F1E">
        <w:rPr>
          <w:rFonts w:asciiTheme="minorEastAsia" w:eastAsiaTheme="minorEastAsia" w:hAnsiTheme="minorEastAsia"/>
          <w:b/>
        </w:rPr>
        <w:fldChar w:fldCharType="end"/>
      </w:r>
      <w:r w:rsidRPr="007E4FBE">
        <w:rPr>
          <w:rFonts w:hint="eastAsia"/>
          <w:kern w:val="0"/>
          <w:lang w:val="en-GB"/>
        </w:rPr>
        <w:t xml:space="preserve">. </w:t>
      </w:r>
    </w:p>
    <w:p w14:paraId="60977E42" w14:textId="77777777" w:rsidR="00104C35" w:rsidRPr="007E4FBE" w:rsidRDefault="00104C35" w:rsidP="00D34FEB">
      <w:pPr>
        <w:pStyle w:val="default"/>
        <w:ind w:leftChars="200" w:left="420" w:firstLine="6"/>
        <w:rPr>
          <w:kern w:val="0"/>
          <w:lang w:val="en-GB"/>
        </w:rPr>
      </w:pPr>
      <w:r w:rsidRPr="007E4FBE">
        <w:rPr>
          <w:rFonts w:eastAsia="Times New Roman"/>
          <w:kern w:val="0"/>
          <w:lang w:val="en-GB"/>
        </w:rPr>
        <w:t xml:space="preserve">In the table below, "Common" in the </w:t>
      </w:r>
      <w:r w:rsidRPr="007E4FBE">
        <w:rPr>
          <w:rFonts w:eastAsia="Times New Roman" w:hint="eastAsia"/>
          <w:kern w:val="0"/>
          <w:lang w:val="en-GB"/>
        </w:rPr>
        <w:t>"</w:t>
      </w:r>
      <w:r w:rsidRPr="007E4FBE">
        <w:rPr>
          <w:rFonts w:eastAsia="Times New Roman"/>
          <w:kern w:val="0"/>
          <w:lang w:val="en-GB"/>
        </w:rPr>
        <w:t>Ver.</w:t>
      </w:r>
      <w:r w:rsidRPr="007E4FBE">
        <w:rPr>
          <w:rFonts w:eastAsia="Times New Roman" w:hint="eastAsia"/>
          <w:kern w:val="0"/>
          <w:lang w:val="en-GB"/>
        </w:rPr>
        <w:t>"</w:t>
      </w:r>
      <w:r w:rsidRPr="007E4FBE">
        <w:rPr>
          <w:rFonts w:eastAsia="Times New Roman"/>
          <w:kern w:val="0"/>
          <w:lang w:val="en-GB"/>
        </w:rPr>
        <w:t xml:space="preserve"> column means the status is available for both HTTP1.0 and HTTP1.1, but "1.1" specifies </w:t>
      </w:r>
      <w:r w:rsidRPr="007E4FBE">
        <w:rPr>
          <w:kern w:val="0"/>
          <w:lang w:val="en-GB"/>
        </w:rPr>
        <w:t>availability for only HTTP1.1.</w:t>
      </w:r>
    </w:p>
    <w:p w14:paraId="2ED399D9" w14:textId="77777777" w:rsidR="00104C35" w:rsidRPr="007E4FBE" w:rsidRDefault="00104C35" w:rsidP="00D34FEB">
      <w:pPr>
        <w:pStyle w:val="default"/>
        <w:ind w:leftChars="200" w:left="420" w:firstLine="6"/>
        <w:rPr>
          <w:kern w:val="0"/>
          <w:lang w:val="en-GB"/>
        </w:rPr>
      </w:pPr>
      <w:r w:rsidRPr="007E4FBE">
        <w:rPr>
          <w:kern w:val="0"/>
          <w:lang w:val="en-GB"/>
        </w:rPr>
        <w:t>Please refer to the Following URLs for detailed information about the status codes:</w:t>
      </w:r>
    </w:p>
    <w:p w14:paraId="06C1D494" w14:textId="77777777" w:rsidR="00104C35" w:rsidRPr="007E4FBE" w:rsidRDefault="00104C35" w:rsidP="00104C35">
      <w:pPr>
        <w:pStyle w:val="default"/>
        <w:tabs>
          <w:tab w:val="left" w:pos="3544"/>
        </w:tabs>
        <w:ind w:leftChars="300" w:left="2976" w:hangingChars="1117" w:hanging="2346"/>
        <w:rPr>
          <w:kern w:val="0"/>
          <w:lang w:val="en-GB"/>
        </w:rPr>
      </w:pPr>
      <w:r w:rsidRPr="007E4FBE">
        <w:rPr>
          <w:kern w:val="0"/>
          <w:lang w:val="en-GB"/>
        </w:rPr>
        <w:t>&lt;In the case of Japanese &gt;</w:t>
      </w:r>
      <w:r w:rsidRPr="007E4FBE">
        <w:rPr>
          <w:kern w:val="0"/>
        </w:rPr>
        <w:tab/>
      </w:r>
      <w:r w:rsidRPr="007E4FBE">
        <w:rPr>
          <w:kern w:val="0"/>
          <w:lang w:val="en-GB"/>
        </w:rPr>
        <w:t>http://www.asahi-net.or.jp/~ax2s-kmtn/ref/status.html</w:t>
      </w:r>
    </w:p>
    <w:p w14:paraId="5504F4D3" w14:textId="77777777" w:rsidR="00104C35" w:rsidRPr="007E4FBE" w:rsidRDefault="00104C35" w:rsidP="00104C35">
      <w:pPr>
        <w:pStyle w:val="default"/>
        <w:tabs>
          <w:tab w:val="left" w:pos="3544"/>
        </w:tabs>
        <w:ind w:leftChars="300" w:left="2976" w:hangingChars="1117" w:hanging="2346"/>
        <w:rPr>
          <w:kern w:val="0"/>
          <w:lang w:val="en-GB"/>
        </w:rPr>
      </w:pPr>
      <w:r w:rsidRPr="007E4FBE">
        <w:rPr>
          <w:kern w:val="0"/>
          <w:lang w:val="en-GB"/>
        </w:rPr>
        <w:t>&lt;In the case of English&gt;</w:t>
      </w:r>
      <w:r w:rsidRPr="007E4FBE">
        <w:rPr>
          <w:kern w:val="0"/>
        </w:rPr>
        <w:tab/>
      </w:r>
      <w:r w:rsidRPr="007E4FBE">
        <w:rPr>
          <w:kern w:val="0"/>
          <w:lang w:val="en-GB"/>
        </w:rPr>
        <w:t>http://www.w3.org/Protocols/HTTP/HTRESP.html</w:t>
      </w:r>
    </w:p>
    <w:p w14:paraId="3A31324C" w14:textId="1ACC1B70" w:rsidR="00104C35" w:rsidRPr="007E4FBE" w:rsidRDefault="00104C35" w:rsidP="00D34FEB">
      <w:pPr>
        <w:pStyle w:val="default"/>
        <w:tabs>
          <w:tab w:val="left" w:pos="3544"/>
        </w:tabs>
        <w:ind w:leftChars="1687" w:left="3543" w:firstLine="1"/>
        <w:rPr>
          <w:kern w:val="0"/>
          <w:lang w:val="en-GB"/>
        </w:rPr>
      </w:pPr>
      <w:r w:rsidRPr="007E4FBE">
        <w:rPr>
          <w:kern w:val="0"/>
          <w:lang w:val="en-GB"/>
        </w:rPr>
        <w:t>http://www.ietf.org/rfc/</w:t>
      </w:r>
    </w:p>
    <w:p w14:paraId="0C6359D1" w14:textId="77777777" w:rsidR="00104C35" w:rsidRPr="007E4FBE" w:rsidRDefault="00104C35" w:rsidP="00104C35">
      <w:pPr>
        <w:pStyle w:val="default"/>
        <w:ind w:firstLine="210"/>
        <w:rPr>
          <w:kern w:val="0"/>
          <w:lang w:val="en-GB"/>
        </w:rPr>
      </w:pPr>
    </w:p>
    <w:p w14:paraId="5A794FFC" w14:textId="33F9E096" w:rsidR="00104C35" w:rsidRPr="00D34FEB" w:rsidRDefault="00104C35" w:rsidP="00D34FEB">
      <w:pPr>
        <w:jc w:val="center"/>
        <w:rPr>
          <w:rFonts w:asciiTheme="minorEastAsia" w:eastAsiaTheme="minorEastAsia" w:hAnsiTheme="minorEastAsia"/>
          <w:b/>
          <w:kern w:val="0"/>
          <w:sz w:val="20"/>
          <w:szCs w:val="20"/>
          <w:lang w:val="en-GB"/>
        </w:rPr>
      </w:pPr>
      <w:r w:rsidRPr="00D34FEB">
        <w:rPr>
          <w:rFonts w:asciiTheme="minorEastAsia" w:eastAsiaTheme="minorEastAsia" w:hAnsiTheme="minorEastAsia"/>
          <w:b/>
          <w:kern w:val="0"/>
          <w:sz w:val="20"/>
          <w:szCs w:val="20"/>
          <w:lang w:val="en-GB"/>
        </w:rPr>
        <w:t xml:space="preserve">Table </w:t>
      </w:r>
      <w:r w:rsidRPr="00D34FEB">
        <w:rPr>
          <w:rFonts w:asciiTheme="minorEastAsia" w:eastAsiaTheme="minorEastAsia" w:hAnsiTheme="minorEastAsia"/>
          <w:b/>
        </w:rPr>
        <w:t>A-</w:t>
      </w:r>
      <w:r w:rsidRPr="00D34FEB">
        <w:rPr>
          <w:rFonts w:asciiTheme="minorEastAsia" w:eastAsiaTheme="minorEastAsia" w:hAnsiTheme="minorEastAsia"/>
          <w:b/>
        </w:rPr>
        <w:fldChar w:fldCharType="begin"/>
      </w:r>
      <w:r w:rsidRPr="00D34FEB">
        <w:rPr>
          <w:rFonts w:asciiTheme="minorEastAsia" w:eastAsiaTheme="minorEastAsia" w:hAnsiTheme="minorEastAsia"/>
          <w:b/>
        </w:rPr>
        <w:instrText xml:space="preserve"> SEQ </w:instrText>
      </w:r>
      <w:r w:rsidRPr="00D34FEB">
        <w:rPr>
          <w:rFonts w:asciiTheme="minorEastAsia" w:eastAsiaTheme="minorEastAsia" w:hAnsiTheme="minorEastAsia" w:hint="eastAsia"/>
          <w:b/>
        </w:rPr>
        <w:instrText>表</w:instrText>
      </w:r>
      <w:r w:rsidRPr="00D34FEB">
        <w:rPr>
          <w:rFonts w:asciiTheme="minorEastAsia" w:eastAsiaTheme="minorEastAsia" w:hAnsiTheme="minorEastAsia"/>
          <w:b/>
        </w:rPr>
        <w:instrText xml:space="preserve">_A-3- \* ARABIC </w:instrText>
      </w:r>
      <w:r w:rsidRPr="00D34FEB">
        <w:rPr>
          <w:rFonts w:asciiTheme="minorEastAsia" w:eastAsiaTheme="minorEastAsia" w:hAnsiTheme="minorEastAsia"/>
          <w:b/>
        </w:rPr>
        <w:fldChar w:fldCharType="separate"/>
      </w:r>
      <w:r w:rsidRPr="00D34FEB">
        <w:rPr>
          <w:rFonts w:asciiTheme="minorEastAsia" w:eastAsiaTheme="minorEastAsia" w:hAnsiTheme="minorEastAsia"/>
          <w:b/>
          <w:noProof/>
        </w:rPr>
        <w:t>1</w:t>
      </w:r>
      <w:r w:rsidRPr="00D34FEB">
        <w:rPr>
          <w:rFonts w:asciiTheme="minorEastAsia" w:eastAsiaTheme="minorEastAsia" w:hAnsiTheme="minorEastAsia"/>
          <w:b/>
        </w:rPr>
        <w:fldChar w:fldCharType="end"/>
      </w:r>
      <w:r w:rsidRPr="00D34FEB">
        <w:rPr>
          <w:rFonts w:asciiTheme="minorEastAsia" w:eastAsiaTheme="minorEastAsia" w:hAnsiTheme="minorEastAsia"/>
          <w:b/>
          <w:kern w:val="0"/>
          <w:sz w:val="20"/>
          <w:szCs w:val="20"/>
          <w:lang w:val="en-GB"/>
        </w:rPr>
        <w:t xml:space="preserve"> HTTP Status Code Lists</w:t>
      </w:r>
    </w:p>
    <w:tbl>
      <w:tblPr>
        <w:tblW w:w="90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675"/>
        <w:gridCol w:w="7371"/>
        <w:gridCol w:w="993"/>
      </w:tblGrid>
      <w:tr w:rsidR="00104C35" w:rsidRPr="004B0532" w14:paraId="75A1EB93" w14:textId="77777777" w:rsidTr="00647AC1">
        <w:trPr>
          <w:jc w:val="center"/>
        </w:trPr>
        <w:tc>
          <w:tcPr>
            <w:tcW w:w="8046" w:type="dxa"/>
            <w:gridSpan w:val="2"/>
            <w:shd w:val="clear" w:color="auto" w:fill="BFBFBF"/>
          </w:tcPr>
          <w:p w14:paraId="7AFE6510" w14:textId="77777777" w:rsidR="00104C35" w:rsidRPr="00D34FEB" w:rsidRDefault="00104C35" w:rsidP="00647AC1">
            <w:pPr>
              <w:spacing w:line="0" w:lineRule="atLeast"/>
              <w:rPr>
                <w:rFonts w:asciiTheme="minorHAnsi" w:eastAsiaTheme="minorEastAsia" w:hAnsiTheme="minorHAnsi" w:cs="Arial Narrow"/>
                <w:sz w:val="18"/>
                <w:szCs w:val="18"/>
              </w:rPr>
            </w:pPr>
            <w:r w:rsidRPr="00D34FEB">
              <w:rPr>
                <w:rFonts w:asciiTheme="minorHAnsi" w:eastAsiaTheme="minorEastAsia" w:hAnsiTheme="minorHAnsi" w:cs="Arial Narrow"/>
                <w:b/>
                <w:sz w:val="18"/>
                <w:szCs w:val="18"/>
              </w:rPr>
              <w:t>1xx: Informational</w:t>
            </w:r>
          </w:p>
        </w:tc>
        <w:tc>
          <w:tcPr>
            <w:tcW w:w="993" w:type="dxa"/>
            <w:shd w:val="clear" w:color="auto" w:fill="BFBFBF"/>
          </w:tcPr>
          <w:p w14:paraId="0C7813F2" w14:textId="77777777" w:rsidR="00104C35" w:rsidRPr="00D34FEB" w:rsidRDefault="00104C35" w:rsidP="00647AC1">
            <w:pPr>
              <w:spacing w:line="0" w:lineRule="atLeast"/>
              <w:rPr>
                <w:rFonts w:asciiTheme="minorHAnsi" w:eastAsiaTheme="minorEastAsia" w:hAnsiTheme="minorHAnsi" w:cs="Arial Narrow"/>
                <w:sz w:val="18"/>
                <w:szCs w:val="18"/>
              </w:rPr>
            </w:pPr>
            <w:r w:rsidRPr="00D34FEB">
              <w:rPr>
                <w:rFonts w:asciiTheme="minorHAnsi" w:eastAsiaTheme="minorEastAsia" w:hAnsiTheme="minorHAnsi" w:cs="Arial Narrow"/>
                <w:sz w:val="18"/>
                <w:szCs w:val="18"/>
              </w:rPr>
              <w:t>Ver.</w:t>
            </w:r>
          </w:p>
        </w:tc>
      </w:tr>
      <w:tr w:rsidR="00104C35" w:rsidRPr="004B0532" w14:paraId="1395FF11" w14:textId="77777777" w:rsidTr="00647AC1">
        <w:trPr>
          <w:jc w:val="center"/>
        </w:trPr>
        <w:tc>
          <w:tcPr>
            <w:tcW w:w="675" w:type="dxa"/>
            <w:shd w:val="clear" w:color="auto" w:fill="auto"/>
          </w:tcPr>
          <w:p w14:paraId="5FD75D3D" w14:textId="77777777" w:rsidR="00104C35" w:rsidRPr="00D34FEB" w:rsidRDefault="00104C35" w:rsidP="00647AC1">
            <w:pPr>
              <w:spacing w:line="0" w:lineRule="atLeast"/>
              <w:jc w:val="left"/>
              <w:rPr>
                <w:rFonts w:asciiTheme="minorHAnsi" w:eastAsiaTheme="minorEastAsia" w:hAnsiTheme="minorHAnsi" w:cs="Arial Narrow"/>
                <w:sz w:val="18"/>
              </w:rPr>
            </w:pPr>
            <w:r w:rsidRPr="00D34FEB">
              <w:rPr>
                <w:rFonts w:asciiTheme="minorHAnsi" w:eastAsiaTheme="minorEastAsia" w:hAnsiTheme="minorHAnsi" w:cs="Arial Narrow"/>
                <w:sz w:val="18"/>
              </w:rPr>
              <w:t>100</w:t>
            </w:r>
          </w:p>
        </w:tc>
        <w:tc>
          <w:tcPr>
            <w:tcW w:w="7371" w:type="dxa"/>
            <w:shd w:val="clear" w:color="auto" w:fill="auto"/>
          </w:tcPr>
          <w:p w14:paraId="6420CA4B" w14:textId="77777777" w:rsidR="00104C35" w:rsidRPr="00D34FEB" w:rsidRDefault="00104C35" w:rsidP="00647AC1">
            <w:pPr>
              <w:spacing w:line="0" w:lineRule="atLeast"/>
              <w:jc w:val="left"/>
              <w:rPr>
                <w:rFonts w:asciiTheme="minorHAnsi" w:eastAsiaTheme="minorEastAsia" w:hAnsiTheme="minorHAnsi" w:cs="Arial Narrow"/>
                <w:sz w:val="18"/>
                <w:szCs w:val="18"/>
              </w:rPr>
            </w:pPr>
            <w:r w:rsidRPr="00D34FEB">
              <w:rPr>
                <w:rFonts w:asciiTheme="minorHAnsi" w:eastAsiaTheme="minorEastAsia" w:hAnsiTheme="minorHAnsi" w:cs="Arial Narrow"/>
                <w:sz w:val="18"/>
                <w:szCs w:val="18"/>
              </w:rPr>
              <w:t>Continue</w:t>
            </w:r>
          </w:p>
        </w:tc>
        <w:tc>
          <w:tcPr>
            <w:tcW w:w="993" w:type="dxa"/>
            <w:shd w:val="clear" w:color="auto" w:fill="auto"/>
          </w:tcPr>
          <w:p w14:paraId="58FD96FB" w14:textId="77777777" w:rsidR="00104C35" w:rsidRPr="00D34FEB" w:rsidRDefault="00104C35" w:rsidP="00647AC1">
            <w:pPr>
              <w:spacing w:line="0" w:lineRule="atLeast"/>
              <w:rPr>
                <w:rFonts w:asciiTheme="minorHAnsi" w:eastAsiaTheme="minorEastAsia" w:hAnsiTheme="minorHAnsi" w:cs="Arial Narrow"/>
                <w:sz w:val="18"/>
                <w:szCs w:val="18"/>
              </w:rPr>
            </w:pPr>
            <w:r w:rsidRPr="00D34FEB">
              <w:rPr>
                <w:rFonts w:asciiTheme="minorHAnsi" w:eastAsiaTheme="minorEastAsia" w:hAnsiTheme="minorHAnsi" w:cs="Arial Narrow"/>
                <w:sz w:val="18"/>
                <w:szCs w:val="18"/>
              </w:rPr>
              <w:t>1.1</w:t>
            </w:r>
          </w:p>
        </w:tc>
      </w:tr>
      <w:tr w:rsidR="00104C35" w:rsidRPr="004B0532" w14:paraId="1F4A5DEA" w14:textId="77777777" w:rsidTr="00647AC1">
        <w:trPr>
          <w:jc w:val="center"/>
        </w:trPr>
        <w:tc>
          <w:tcPr>
            <w:tcW w:w="675" w:type="dxa"/>
            <w:tcBorders>
              <w:bottom w:val="single" w:sz="4" w:space="0" w:color="auto"/>
            </w:tcBorders>
            <w:shd w:val="clear" w:color="auto" w:fill="auto"/>
          </w:tcPr>
          <w:p w14:paraId="7C66E785" w14:textId="77777777" w:rsidR="00104C35" w:rsidRPr="00D34FEB" w:rsidRDefault="00104C35" w:rsidP="00647AC1">
            <w:pPr>
              <w:spacing w:line="0" w:lineRule="atLeast"/>
              <w:jc w:val="left"/>
              <w:rPr>
                <w:rFonts w:asciiTheme="minorHAnsi" w:eastAsiaTheme="minorEastAsia" w:hAnsiTheme="minorHAnsi" w:cs="Arial Narrow"/>
                <w:sz w:val="18"/>
              </w:rPr>
            </w:pPr>
            <w:r w:rsidRPr="00D34FEB">
              <w:rPr>
                <w:rFonts w:asciiTheme="minorHAnsi" w:eastAsiaTheme="minorEastAsia" w:hAnsiTheme="minorHAnsi" w:cs="Arial Narrow"/>
                <w:sz w:val="18"/>
              </w:rPr>
              <w:t>101</w:t>
            </w:r>
          </w:p>
        </w:tc>
        <w:tc>
          <w:tcPr>
            <w:tcW w:w="7371" w:type="dxa"/>
            <w:tcBorders>
              <w:bottom w:val="single" w:sz="4" w:space="0" w:color="auto"/>
            </w:tcBorders>
            <w:shd w:val="clear" w:color="auto" w:fill="auto"/>
          </w:tcPr>
          <w:p w14:paraId="12CCC9F0" w14:textId="77777777" w:rsidR="00104C35" w:rsidRPr="00D34FEB" w:rsidRDefault="00104C35" w:rsidP="00647AC1">
            <w:pPr>
              <w:spacing w:line="0" w:lineRule="atLeast"/>
              <w:jc w:val="left"/>
              <w:rPr>
                <w:rFonts w:asciiTheme="minorHAnsi" w:eastAsiaTheme="minorEastAsia" w:hAnsiTheme="minorHAnsi" w:cs="Arial Narrow"/>
                <w:sz w:val="18"/>
                <w:szCs w:val="18"/>
              </w:rPr>
            </w:pPr>
            <w:r w:rsidRPr="00D34FEB">
              <w:rPr>
                <w:rFonts w:asciiTheme="minorHAnsi" w:eastAsiaTheme="minorEastAsia" w:hAnsiTheme="minorHAnsi" w:cs="Arial Narrow"/>
                <w:sz w:val="18"/>
                <w:szCs w:val="18"/>
              </w:rPr>
              <w:t>Switching Protocols</w:t>
            </w:r>
          </w:p>
        </w:tc>
        <w:tc>
          <w:tcPr>
            <w:tcW w:w="993" w:type="dxa"/>
            <w:tcBorders>
              <w:bottom w:val="single" w:sz="4" w:space="0" w:color="auto"/>
            </w:tcBorders>
            <w:shd w:val="clear" w:color="auto" w:fill="auto"/>
          </w:tcPr>
          <w:p w14:paraId="556BAFF6" w14:textId="77777777" w:rsidR="00104C35" w:rsidRPr="00D34FEB" w:rsidRDefault="00104C35" w:rsidP="00647AC1">
            <w:pPr>
              <w:spacing w:line="0" w:lineRule="atLeast"/>
              <w:rPr>
                <w:rFonts w:asciiTheme="minorHAnsi" w:eastAsiaTheme="minorEastAsia" w:hAnsiTheme="minorHAnsi" w:cs="Arial Narrow"/>
                <w:sz w:val="18"/>
                <w:szCs w:val="18"/>
              </w:rPr>
            </w:pPr>
            <w:r w:rsidRPr="00D34FEB">
              <w:rPr>
                <w:rFonts w:asciiTheme="minorHAnsi" w:eastAsiaTheme="minorEastAsia" w:hAnsiTheme="minorHAnsi" w:cs="Arial Narrow"/>
                <w:sz w:val="18"/>
                <w:szCs w:val="18"/>
              </w:rPr>
              <w:t>1.1</w:t>
            </w:r>
          </w:p>
        </w:tc>
      </w:tr>
      <w:tr w:rsidR="00104C35" w:rsidRPr="004B0532" w14:paraId="05AF7BF8" w14:textId="77777777" w:rsidTr="00647AC1">
        <w:trPr>
          <w:jc w:val="center"/>
        </w:trPr>
        <w:tc>
          <w:tcPr>
            <w:tcW w:w="8046" w:type="dxa"/>
            <w:gridSpan w:val="2"/>
            <w:shd w:val="pct25" w:color="auto" w:fill="auto"/>
          </w:tcPr>
          <w:p w14:paraId="0301A2EB" w14:textId="77777777" w:rsidR="00104C35" w:rsidRPr="00D34FEB" w:rsidRDefault="00104C35" w:rsidP="00647AC1">
            <w:pPr>
              <w:spacing w:line="0" w:lineRule="atLeast"/>
              <w:rPr>
                <w:rFonts w:asciiTheme="minorHAnsi" w:eastAsiaTheme="minorEastAsia" w:hAnsiTheme="minorHAnsi" w:cs="Arial Narrow"/>
                <w:sz w:val="18"/>
                <w:szCs w:val="18"/>
              </w:rPr>
            </w:pPr>
            <w:r w:rsidRPr="00D34FEB">
              <w:rPr>
                <w:rFonts w:asciiTheme="minorHAnsi" w:eastAsiaTheme="minorEastAsia" w:hAnsiTheme="minorHAnsi" w:cs="Arial Narrow"/>
                <w:b/>
                <w:kern w:val="0"/>
                <w:sz w:val="18"/>
                <w:szCs w:val="20"/>
                <w:lang w:val="en-GB"/>
              </w:rPr>
              <w:t>2xx: Success</w:t>
            </w:r>
          </w:p>
        </w:tc>
        <w:tc>
          <w:tcPr>
            <w:tcW w:w="993" w:type="dxa"/>
            <w:shd w:val="pct25" w:color="auto" w:fill="auto"/>
          </w:tcPr>
          <w:p w14:paraId="70D3BABB" w14:textId="77777777" w:rsidR="00104C35" w:rsidRPr="00D34FEB" w:rsidRDefault="00104C35" w:rsidP="00647AC1">
            <w:pPr>
              <w:spacing w:line="0" w:lineRule="atLeast"/>
              <w:rPr>
                <w:rFonts w:asciiTheme="minorHAnsi" w:eastAsiaTheme="minorEastAsia" w:hAnsiTheme="minorHAnsi" w:cs="Arial Narrow"/>
                <w:sz w:val="18"/>
                <w:szCs w:val="18"/>
              </w:rPr>
            </w:pPr>
          </w:p>
        </w:tc>
      </w:tr>
      <w:tr w:rsidR="00104C35" w:rsidRPr="004B0532" w14:paraId="010D73C8" w14:textId="77777777" w:rsidTr="00647AC1">
        <w:trPr>
          <w:jc w:val="center"/>
        </w:trPr>
        <w:tc>
          <w:tcPr>
            <w:tcW w:w="675" w:type="dxa"/>
            <w:shd w:val="clear" w:color="auto" w:fill="auto"/>
          </w:tcPr>
          <w:p w14:paraId="38339004" w14:textId="77777777" w:rsidR="00104C35" w:rsidRPr="00D34FEB" w:rsidRDefault="00104C35" w:rsidP="00647AC1">
            <w:pPr>
              <w:spacing w:line="0" w:lineRule="atLeast"/>
              <w:jc w:val="left"/>
              <w:rPr>
                <w:rFonts w:asciiTheme="minorHAnsi" w:eastAsiaTheme="minorEastAsia" w:hAnsiTheme="minorHAnsi" w:cs="Arial Narrow"/>
                <w:sz w:val="18"/>
              </w:rPr>
            </w:pPr>
            <w:r w:rsidRPr="00D34FEB">
              <w:rPr>
                <w:rFonts w:asciiTheme="minorHAnsi" w:eastAsiaTheme="minorEastAsia" w:hAnsiTheme="minorHAnsi" w:cs="Arial Narrow"/>
                <w:sz w:val="18"/>
              </w:rPr>
              <w:t>200</w:t>
            </w:r>
          </w:p>
        </w:tc>
        <w:tc>
          <w:tcPr>
            <w:tcW w:w="7371" w:type="dxa"/>
            <w:shd w:val="clear" w:color="auto" w:fill="auto"/>
          </w:tcPr>
          <w:p w14:paraId="2D28C8C3" w14:textId="77777777" w:rsidR="00104C35" w:rsidRPr="00D34FEB" w:rsidRDefault="00104C35" w:rsidP="00647AC1">
            <w:pPr>
              <w:spacing w:line="0" w:lineRule="atLeast"/>
              <w:jc w:val="left"/>
              <w:rPr>
                <w:rFonts w:asciiTheme="minorHAnsi" w:eastAsiaTheme="minorEastAsia" w:hAnsiTheme="minorHAnsi" w:cs="Arial Narrow"/>
                <w:sz w:val="18"/>
                <w:szCs w:val="18"/>
              </w:rPr>
            </w:pPr>
            <w:r w:rsidRPr="00D34FEB">
              <w:rPr>
                <w:rFonts w:asciiTheme="minorHAnsi" w:eastAsiaTheme="minorEastAsia" w:hAnsiTheme="minorHAnsi" w:cs="Arial Narrow"/>
                <w:sz w:val="18"/>
                <w:szCs w:val="18"/>
              </w:rPr>
              <w:t>OK</w:t>
            </w:r>
            <w:r w:rsidRPr="00D34FEB">
              <w:rPr>
                <w:rFonts w:asciiTheme="minorHAnsi" w:eastAsiaTheme="minorEastAsia" w:hAnsiTheme="minorHAnsi" w:cs="Arial Narrow"/>
                <w:kern w:val="0"/>
                <w:sz w:val="18"/>
                <w:szCs w:val="20"/>
                <w:lang w:val="en-GB"/>
              </w:rPr>
              <w:t>(accepted normally)</w:t>
            </w:r>
          </w:p>
        </w:tc>
        <w:tc>
          <w:tcPr>
            <w:tcW w:w="993" w:type="dxa"/>
            <w:shd w:val="clear" w:color="auto" w:fill="auto"/>
          </w:tcPr>
          <w:p w14:paraId="10AABC7B" w14:textId="77777777" w:rsidR="00104C35" w:rsidRPr="00D34FEB" w:rsidRDefault="00104C35" w:rsidP="00647AC1">
            <w:pPr>
              <w:spacing w:line="0" w:lineRule="atLeast"/>
              <w:rPr>
                <w:rFonts w:asciiTheme="minorHAnsi" w:eastAsiaTheme="minorEastAsia" w:hAnsiTheme="minorHAnsi" w:cs="Arial Narrow"/>
                <w:sz w:val="18"/>
                <w:szCs w:val="18"/>
              </w:rPr>
            </w:pPr>
            <w:r w:rsidRPr="00D34FEB">
              <w:rPr>
                <w:rFonts w:asciiTheme="minorHAnsi" w:eastAsiaTheme="minorEastAsia" w:hAnsiTheme="minorHAnsi" w:cs="ＭＳ ゴシック"/>
                <w:sz w:val="18"/>
                <w:szCs w:val="18"/>
              </w:rPr>
              <w:t>Common</w:t>
            </w:r>
          </w:p>
        </w:tc>
      </w:tr>
      <w:tr w:rsidR="00104C35" w:rsidRPr="004B0532" w14:paraId="081781EF" w14:textId="77777777" w:rsidTr="00647AC1">
        <w:trPr>
          <w:jc w:val="center"/>
        </w:trPr>
        <w:tc>
          <w:tcPr>
            <w:tcW w:w="675" w:type="dxa"/>
            <w:shd w:val="clear" w:color="auto" w:fill="auto"/>
          </w:tcPr>
          <w:p w14:paraId="7C1F82DD" w14:textId="77777777" w:rsidR="00104C35" w:rsidRPr="00D34FEB" w:rsidRDefault="00104C35" w:rsidP="00647AC1">
            <w:pPr>
              <w:spacing w:line="0" w:lineRule="atLeast"/>
              <w:jc w:val="left"/>
              <w:rPr>
                <w:rFonts w:asciiTheme="minorHAnsi" w:eastAsiaTheme="minorEastAsia" w:hAnsiTheme="minorHAnsi" w:cs="Arial Narrow"/>
                <w:sz w:val="18"/>
              </w:rPr>
            </w:pPr>
            <w:r w:rsidRPr="00D34FEB">
              <w:rPr>
                <w:rFonts w:asciiTheme="minorHAnsi" w:eastAsiaTheme="minorEastAsia" w:hAnsiTheme="minorHAnsi" w:cs="Arial Narrow"/>
                <w:sz w:val="18"/>
              </w:rPr>
              <w:t>201</w:t>
            </w:r>
          </w:p>
        </w:tc>
        <w:tc>
          <w:tcPr>
            <w:tcW w:w="7371" w:type="dxa"/>
            <w:shd w:val="clear" w:color="auto" w:fill="auto"/>
          </w:tcPr>
          <w:p w14:paraId="5FEC55DD" w14:textId="77777777" w:rsidR="00104C35" w:rsidRPr="00D34FEB" w:rsidRDefault="00104C35" w:rsidP="00647AC1">
            <w:pPr>
              <w:spacing w:line="0" w:lineRule="atLeast"/>
              <w:jc w:val="left"/>
              <w:rPr>
                <w:rFonts w:asciiTheme="minorHAnsi" w:eastAsiaTheme="minorEastAsia" w:hAnsiTheme="minorHAnsi" w:cs="Arial Narrow"/>
                <w:sz w:val="18"/>
                <w:szCs w:val="18"/>
              </w:rPr>
            </w:pPr>
            <w:r w:rsidRPr="00D34FEB">
              <w:rPr>
                <w:rFonts w:asciiTheme="minorHAnsi" w:eastAsiaTheme="minorEastAsia" w:hAnsiTheme="minorHAnsi" w:cs="Arial Narrow"/>
                <w:sz w:val="18"/>
                <w:szCs w:val="18"/>
              </w:rPr>
              <w:t>Created</w:t>
            </w:r>
          </w:p>
        </w:tc>
        <w:tc>
          <w:tcPr>
            <w:tcW w:w="993" w:type="dxa"/>
            <w:shd w:val="clear" w:color="auto" w:fill="auto"/>
          </w:tcPr>
          <w:p w14:paraId="08A6F527" w14:textId="77777777" w:rsidR="00104C35" w:rsidRPr="00D34FEB" w:rsidRDefault="00104C35" w:rsidP="00647AC1">
            <w:pPr>
              <w:spacing w:line="0" w:lineRule="atLeast"/>
              <w:rPr>
                <w:rFonts w:asciiTheme="minorHAnsi" w:eastAsiaTheme="minorEastAsia" w:hAnsiTheme="minorHAnsi" w:cs="Arial Narrow"/>
                <w:sz w:val="18"/>
                <w:szCs w:val="18"/>
              </w:rPr>
            </w:pPr>
            <w:r w:rsidRPr="00D34FEB">
              <w:rPr>
                <w:rFonts w:asciiTheme="minorHAnsi" w:eastAsiaTheme="minorEastAsia" w:hAnsiTheme="minorHAnsi" w:cs="ＭＳ ゴシック"/>
                <w:sz w:val="18"/>
                <w:szCs w:val="18"/>
              </w:rPr>
              <w:t>Common</w:t>
            </w:r>
          </w:p>
        </w:tc>
      </w:tr>
      <w:tr w:rsidR="00104C35" w:rsidRPr="004B0532" w14:paraId="606C36A3" w14:textId="77777777" w:rsidTr="00647AC1">
        <w:trPr>
          <w:jc w:val="center"/>
        </w:trPr>
        <w:tc>
          <w:tcPr>
            <w:tcW w:w="675" w:type="dxa"/>
            <w:shd w:val="clear" w:color="auto" w:fill="auto"/>
          </w:tcPr>
          <w:p w14:paraId="08E05A1C" w14:textId="77777777" w:rsidR="00104C35" w:rsidRPr="00D34FEB" w:rsidRDefault="00104C35" w:rsidP="00647AC1">
            <w:pPr>
              <w:spacing w:line="0" w:lineRule="atLeast"/>
              <w:jc w:val="left"/>
              <w:rPr>
                <w:rFonts w:asciiTheme="minorHAnsi" w:eastAsiaTheme="minorEastAsia" w:hAnsiTheme="minorHAnsi" w:cs="Arial Narrow"/>
                <w:sz w:val="18"/>
              </w:rPr>
            </w:pPr>
            <w:r w:rsidRPr="00D34FEB">
              <w:rPr>
                <w:rFonts w:asciiTheme="minorHAnsi" w:eastAsiaTheme="minorEastAsia" w:hAnsiTheme="minorHAnsi" w:cs="Arial Narrow"/>
                <w:sz w:val="18"/>
              </w:rPr>
              <w:t>202</w:t>
            </w:r>
          </w:p>
        </w:tc>
        <w:tc>
          <w:tcPr>
            <w:tcW w:w="7371" w:type="dxa"/>
            <w:shd w:val="clear" w:color="auto" w:fill="auto"/>
          </w:tcPr>
          <w:p w14:paraId="21EDA510" w14:textId="77777777" w:rsidR="00104C35" w:rsidRPr="00D34FEB" w:rsidRDefault="00104C35" w:rsidP="00647AC1">
            <w:pPr>
              <w:spacing w:line="0" w:lineRule="atLeast"/>
              <w:jc w:val="left"/>
              <w:rPr>
                <w:rFonts w:asciiTheme="minorHAnsi" w:eastAsiaTheme="minorEastAsia" w:hAnsiTheme="minorHAnsi" w:cs="Arial Narrow"/>
                <w:sz w:val="18"/>
                <w:szCs w:val="18"/>
              </w:rPr>
            </w:pPr>
            <w:r w:rsidRPr="00D34FEB">
              <w:rPr>
                <w:rFonts w:asciiTheme="minorHAnsi" w:eastAsiaTheme="minorEastAsia" w:hAnsiTheme="minorHAnsi" w:cs="Arial Narrow"/>
                <w:sz w:val="18"/>
                <w:szCs w:val="18"/>
              </w:rPr>
              <w:t>Accepted</w:t>
            </w:r>
          </w:p>
        </w:tc>
        <w:tc>
          <w:tcPr>
            <w:tcW w:w="993" w:type="dxa"/>
            <w:shd w:val="clear" w:color="auto" w:fill="auto"/>
          </w:tcPr>
          <w:p w14:paraId="34E215D4" w14:textId="77777777" w:rsidR="00104C35" w:rsidRPr="00D34FEB" w:rsidRDefault="00104C35" w:rsidP="00647AC1">
            <w:pPr>
              <w:spacing w:line="0" w:lineRule="atLeast"/>
              <w:rPr>
                <w:rFonts w:asciiTheme="minorHAnsi" w:eastAsiaTheme="minorEastAsia" w:hAnsiTheme="minorHAnsi" w:cs="Arial Narrow"/>
                <w:sz w:val="18"/>
                <w:szCs w:val="18"/>
              </w:rPr>
            </w:pPr>
            <w:r w:rsidRPr="00D34FEB">
              <w:rPr>
                <w:rFonts w:asciiTheme="minorHAnsi" w:eastAsiaTheme="minorEastAsia" w:hAnsiTheme="minorHAnsi" w:cs="ＭＳ ゴシック"/>
                <w:sz w:val="18"/>
                <w:szCs w:val="18"/>
              </w:rPr>
              <w:t>Common</w:t>
            </w:r>
          </w:p>
        </w:tc>
      </w:tr>
      <w:tr w:rsidR="00104C35" w:rsidRPr="004B0532" w14:paraId="27FE131B" w14:textId="77777777" w:rsidTr="00647AC1">
        <w:trPr>
          <w:jc w:val="center"/>
        </w:trPr>
        <w:tc>
          <w:tcPr>
            <w:tcW w:w="675" w:type="dxa"/>
            <w:shd w:val="clear" w:color="auto" w:fill="auto"/>
          </w:tcPr>
          <w:p w14:paraId="3278F623" w14:textId="77777777" w:rsidR="00104C35" w:rsidRPr="00D34FEB" w:rsidRDefault="00104C35" w:rsidP="00647AC1">
            <w:pPr>
              <w:spacing w:line="0" w:lineRule="atLeast"/>
              <w:jc w:val="left"/>
              <w:rPr>
                <w:rFonts w:asciiTheme="minorHAnsi" w:eastAsiaTheme="minorEastAsia" w:hAnsiTheme="minorHAnsi" w:cs="Arial Narrow"/>
                <w:sz w:val="18"/>
              </w:rPr>
            </w:pPr>
            <w:r w:rsidRPr="00D34FEB">
              <w:rPr>
                <w:rFonts w:asciiTheme="minorHAnsi" w:eastAsiaTheme="minorEastAsia" w:hAnsiTheme="minorHAnsi" w:cs="Arial Narrow"/>
                <w:sz w:val="18"/>
              </w:rPr>
              <w:t>203</w:t>
            </w:r>
          </w:p>
        </w:tc>
        <w:tc>
          <w:tcPr>
            <w:tcW w:w="7371" w:type="dxa"/>
            <w:shd w:val="clear" w:color="auto" w:fill="auto"/>
          </w:tcPr>
          <w:p w14:paraId="65877E45" w14:textId="77777777" w:rsidR="00104C35" w:rsidRPr="00D34FEB" w:rsidRDefault="00104C35" w:rsidP="00647AC1">
            <w:pPr>
              <w:spacing w:line="0" w:lineRule="atLeast"/>
              <w:jc w:val="left"/>
              <w:rPr>
                <w:rFonts w:asciiTheme="minorHAnsi" w:eastAsiaTheme="minorEastAsia" w:hAnsiTheme="minorHAnsi" w:cs="Arial Narrow"/>
                <w:sz w:val="18"/>
                <w:szCs w:val="18"/>
              </w:rPr>
            </w:pPr>
            <w:r w:rsidRPr="00D34FEB">
              <w:rPr>
                <w:rFonts w:asciiTheme="minorHAnsi" w:eastAsiaTheme="minorEastAsia" w:hAnsiTheme="minorHAnsi" w:cs="Arial Narrow"/>
                <w:sz w:val="18"/>
                <w:szCs w:val="18"/>
              </w:rPr>
              <w:t>Non-Authoritative Information</w:t>
            </w:r>
          </w:p>
        </w:tc>
        <w:tc>
          <w:tcPr>
            <w:tcW w:w="993" w:type="dxa"/>
            <w:shd w:val="clear" w:color="auto" w:fill="auto"/>
          </w:tcPr>
          <w:p w14:paraId="1A0409F1" w14:textId="77777777" w:rsidR="00104C35" w:rsidRPr="00D34FEB" w:rsidRDefault="00104C35" w:rsidP="00647AC1">
            <w:pPr>
              <w:spacing w:line="0" w:lineRule="atLeast"/>
              <w:rPr>
                <w:rFonts w:asciiTheme="minorHAnsi" w:eastAsiaTheme="minorEastAsia" w:hAnsiTheme="minorHAnsi" w:cs="Arial Narrow"/>
                <w:sz w:val="18"/>
                <w:szCs w:val="18"/>
              </w:rPr>
            </w:pPr>
            <w:r w:rsidRPr="00D34FEB">
              <w:rPr>
                <w:rFonts w:asciiTheme="minorHAnsi" w:eastAsiaTheme="minorEastAsia" w:hAnsiTheme="minorHAnsi" w:cs="Arial Narrow"/>
                <w:sz w:val="18"/>
                <w:szCs w:val="18"/>
              </w:rPr>
              <w:t>1.1</w:t>
            </w:r>
          </w:p>
        </w:tc>
      </w:tr>
      <w:tr w:rsidR="00104C35" w:rsidRPr="004B0532" w14:paraId="6B804C05" w14:textId="77777777" w:rsidTr="00647AC1">
        <w:trPr>
          <w:jc w:val="center"/>
        </w:trPr>
        <w:tc>
          <w:tcPr>
            <w:tcW w:w="675" w:type="dxa"/>
            <w:shd w:val="clear" w:color="auto" w:fill="auto"/>
          </w:tcPr>
          <w:p w14:paraId="592FC142" w14:textId="77777777" w:rsidR="00104C35" w:rsidRPr="00D34FEB" w:rsidRDefault="00104C35" w:rsidP="00647AC1">
            <w:pPr>
              <w:spacing w:line="0" w:lineRule="atLeast"/>
              <w:jc w:val="left"/>
              <w:rPr>
                <w:rFonts w:asciiTheme="minorHAnsi" w:eastAsiaTheme="minorEastAsia" w:hAnsiTheme="minorHAnsi" w:cs="Arial Narrow"/>
                <w:sz w:val="18"/>
              </w:rPr>
            </w:pPr>
            <w:r w:rsidRPr="00D34FEB">
              <w:rPr>
                <w:rFonts w:asciiTheme="minorHAnsi" w:eastAsiaTheme="minorEastAsia" w:hAnsiTheme="minorHAnsi" w:cs="Arial Narrow"/>
                <w:sz w:val="18"/>
              </w:rPr>
              <w:t>204</w:t>
            </w:r>
          </w:p>
        </w:tc>
        <w:tc>
          <w:tcPr>
            <w:tcW w:w="7371" w:type="dxa"/>
            <w:shd w:val="clear" w:color="auto" w:fill="auto"/>
          </w:tcPr>
          <w:p w14:paraId="1815E1A3" w14:textId="77777777" w:rsidR="00104C35" w:rsidRPr="00D34FEB" w:rsidRDefault="00104C35" w:rsidP="00647AC1">
            <w:pPr>
              <w:spacing w:line="0" w:lineRule="atLeast"/>
              <w:jc w:val="left"/>
              <w:rPr>
                <w:rFonts w:asciiTheme="minorHAnsi" w:eastAsiaTheme="minorEastAsia" w:hAnsiTheme="minorHAnsi" w:cs="Arial Narrow"/>
                <w:sz w:val="18"/>
                <w:szCs w:val="18"/>
              </w:rPr>
            </w:pPr>
            <w:r w:rsidRPr="00D34FEB">
              <w:rPr>
                <w:rFonts w:asciiTheme="minorHAnsi" w:eastAsiaTheme="minorEastAsia" w:hAnsiTheme="minorHAnsi" w:cs="Arial Narrow"/>
                <w:sz w:val="18"/>
                <w:szCs w:val="18"/>
              </w:rPr>
              <w:t>No Content</w:t>
            </w:r>
          </w:p>
        </w:tc>
        <w:tc>
          <w:tcPr>
            <w:tcW w:w="993" w:type="dxa"/>
            <w:shd w:val="clear" w:color="auto" w:fill="auto"/>
          </w:tcPr>
          <w:p w14:paraId="1A7DE9D5" w14:textId="77777777" w:rsidR="00104C35" w:rsidRPr="00D34FEB" w:rsidRDefault="00104C35" w:rsidP="00647AC1">
            <w:pPr>
              <w:spacing w:line="0" w:lineRule="atLeast"/>
              <w:rPr>
                <w:rFonts w:asciiTheme="minorHAnsi" w:eastAsiaTheme="minorEastAsia" w:hAnsiTheme="minorHAnsi" w:cs="Arial Narrow"/>
                <w:sz w:val="18"/>
                <w:szCs w:val="18"/>
              </w:rPr>
            </w:pPr>
            <w:r w:rsidRPr="00D34FEB">
              <w:rPr>
                <w:rFonts w:asciiTheme="minorHAnsi" w:eastAsiaTheme="minorEastAsia" w:hAnsiTheme="minorHAnsi" w:cs="ＭＳ ゴシック"/>
                <w:sz w:val="18"/>
                <w:szCs w:val="18"/>
              </w:rPr>
              <w:t>Common</w:t>
            </w:r>
          </w:p>
        </w:tc>
      </w:tr>
      <w:tr w:rsidR="00104C35" w:rsidRPr="004B0532" w14:paraId="30FAEE9A" w14:textId="77777777" w:rsidTr="00647AC1">
        <w:trPr>
          <w:jc w:val="center"/>
        </w:trPr>
        <w:tc>
          <w:tcPr>
            <w:tcW w:w="675" w:type="dxa"/>
            <w:shd w:val="clear" w:color="auto" w:fill="auto"/>
          </w:tcPr>
          <w:p w14:paraId="33F14C23" w14:textId="77777777" w:rsidR="00104C35" w:rsidRPr="00D34FEB" w:rsidRDefault="00104C35" w:rsidP="00647AC1">
            <w:pPr>
              <w:spacing w:line="0" w:lineRule="atLeast"/>
              <w:jc w:val="left"/>
              <w:rPr>
                <w:rFonts w:asciiTheme="minorHAnsi" w:eastAsiaTheme="minorEastAsia" w:hAnsiTheme="minorHAnsi" w:cs="Arial Narrow"/>
                <w:sz w:val="18"/>
              </w:rPr>
            </w:pPr>
            <w:r w:rsidRPr="00D34FEB">
              <w:rPr>
                <w:rFonts w:asciiTheme="minorHAnsi" w:eastAsiaTheme="minorEastAsia" w:hAnsiTheme="minorHAnsi" w:cs="Arial Narrow"/>
                <w:sz w:val="18"/>
              </w:rPr>
              <w:t>205</w:t>
            </w:r>
          </w:p>
        </w:tc>
        <w:tc>
          <w:tcPr>
            <w:tcW w:w="7371" w:type="dxa"/>
            <w:shd w:val="clear" w:color="auto" w:fill="auto"/>
          </w:tcPr>
          <w:p w14:paraId="4B0298FB" w14:textId="77777777" w:rsidR="00104C35" w:rsidRPr="00D34FEB" w:rsidRDefault="00104C35" w:rsidP="00647AC1">
            <w:pPr>
              <w:spacing w:line="0" w:lineRule="atLeast"/>
              <w:jc w:val="left"/>
              <w:rPr>
                <w:rFonts w:asciiTheme="minorHAnsi" w:eastAsiaTheme="minorEastAsia" w:hAnsiTheme="minorHAnsi" w:cs="Arial Narrow"/>
                <w:sz w:val="18"/>
                <w:szCs w:val="18"/>
              </w:rPr>
            </w:pPr>
            <w:r w:rsidRPr="00D34FEB">
              <w:rPr>
                <w:rFonts w:asciiTheme="minorHAnsi" w:eastAsiaTheme="minorEastAsia" w:hAnsiTheme="minorHAnsi" w:cs="Arial Narrow"/>
                <w:sz w:val="18"/>
                <w:szCs w:val="18"/>
              </w:rPr>
              <w:t>Reset Content</w:t>
            </w:r>
          </w:p>
        </w:tc>
        <w:tc>
          <w:tcPr>
            <w:tcW w:w="993" w:type="dxa"/>
            <w:shd w:val="clear" w:color="auto" w:fill="auto"/>
          </w:tcPr>
          <w:p w14:paraId="3DB3ACDA" w14:textId="77777777" w:rsidR="00104C35" w:rsidRPr="00D34FEB" w:rsidRDefault="00104C35" w:rsidP="00647AC1">
            <w:pPr>
              <w:spacing w:line="0" w:lineRule="atLeast"/>
              <w:rPr>
                <w:rFonts w:asciiTheme="minorHAnsi" w:eastAsiaTheme="minorEastAsia" w:hAnsiTheme="minorHAnsi" w:cs="Arial Narrow"/>
                <w:sz w:val="18"/>
                <w:szCs w:val="18"/>
              </w:rPr>
            </w:pPr>
            <w:r w:rsidRPr="00D34FEB">
              <w:rPr>
                <w:rFonts w:asciiTheme="minorHAnsi" w:eastAsiaTheme="minorEastAsia" w:hAnsiTheme="minorHAnsi" w:cs="Arial Narrow"/>
                <w:sz w:val="18"/>
                <w:szCs w:val="18"/>
              </w:rPr>
              <w:t>1.1</w:t>
            </w:r>
          </w:p>
        </w:tc>
      </w:tr>
      <w:tr w:rsidR="00104C35" w:rsidRPr="004B0532" w14:paraId="39BBD146" w14:textId="77777777" w:rsidTr="00647AC1">
        <w:trPr>
          <w:jc w:val="center"/>
        </w:trPr>
        <w:tc>
          <w:tcPr>
            <w:tcW w:w="675" w:type="dxa"/>
            <w:tcBorders>
              <w:bottom w:val="single" w:sz="4" w:space="0" w:color="auto"/>
            </w:tcBorders>
            <w:shd w:val="clear" w:color="auto" w:fill="auto"/>
          </w:tcPr>
          <w:p w14:paraId="25A067C2" w14:textId="77777777" w:rsidR="00104C35" w:rsidRPr="00D34FEB" w:rsidRDefault="00104C35" w:rsidP="00647AC1">
            <w:pPr>
              <w:spacing w:line="0" w:lineRule="atLeast"/>
              <w:jc w:val="left"/>
              <w:rPr>
                <w:rFonts w:asciiTheme="minorHAnsi" w:eastAsiaTheme="minorEastAsia" w:hAnsiTheme="minorHAnsi" w:cs="Arial Narrow"/>
                <w:sz w:val="18"/>
              </w:rPr>
            </w:pPr>
            <w:r w:rsidRPr="00D34FEB">
              <w:rPr>
                <w:rFonts w:asciiTheme="minorHAnsi" w:eastAsiaTheme="minorEastAsia" w:hAnsiTheme="minorHAnsi" w:cs="Arial Narrow"/>
                <w:sz w:val="18"/>
              </w:rPr>
              <w:t>206</w:t>
            </w:r>
          </w:p>
        </w:tc>
        <w:tc>
          <w:tcPr>
            <w:tcW w:w="7371" w:type="dxa"/>
            <w:tcBorders>
              <w:bottom w:val="single" w:sz="4" w:space="0" w:color="auto"/>
            </w:tcBorders>
            <w:shd w:val="clear" w:color="auto" w:fill="auto"/>
          </w:tcPr>
          <w:p w14:paraId="15B940D7" w14:textId="77777777" w:rsidR="00104C35" w:rsidRPr="00D34FEB" w:rsidRDefault="00104C35" w:rsidP="00647AC1">
            <w:pPr>
              <w:spacing w:line="0" w:lineRule="atLeast"/>
              <w:jc w:val="left"/>
              <w:rPr>
                <w:rFonts w:asciiTheme="minorHAnsi" w:eastAsiaTheme="minorEastAsia" w:hAnsiTheme="minorHAnsi" w:cs="Arial Narrow"/>
                <w:sz w:val="18"/>
                <w:szCs w:val="18"/>
              </w:rPr>
            </w:pPr>
            <w:r w:rsidRPr="00D34FEB">
              <w:rPr>
                <w:rFonts w:asciiTheme="minorHAnsi" w:eastAsiaTheme="minorEastAsia" w:hAnsiTheme="minorHAnsi" w:cs="Arial Narrow"/>
                <w:sz w:val="18"/>
                <w:szCs w:val="18"/>
              </w:rPr>
              <w:t>Partial Content</w:t>
            </w:r>
          </w:p>
        </w:tc>
        <w:tc>
          <w:tcPr>
            <w:tcW w:w="993" w:type="dxa"/>
            <w:tcBorders>
              <w:bottom w:val="single" w:sz="4" w:space="0" w:color="auto"/>
            </w:tcBorders>
            <w:shd w:val="clear" w:color="auto" w:fill="auto"/>
          </w:tcPr>
          <w:p w14:paraId="7EF936E4" w14:textId="77777777" w:rsidR="00104C35" w:rsidRPr="00D34FEB" w:rsidRDefault="00104C35" w:rsidP="00647AC1">
            <w:pPr>
              <w:spacing w:line="0" w:lineRule="atLeast"/>
              <w:rPr>
                <w:rFonts w:asciiTheme="minorHAnsi" w:eastAsiaTheme="minorEastAsia" w:hAnsiTheme="minorHAnsi" w:cs="Arial Narrow"/>
                <w:sz w:val="18"/>
                <w:szCs w:val="18"/>
              </w:rPr>
            </w:pPr>
            <w:r w:rsidRPr="00D34FEB">
              <w:rPr>
                <w:rFonts w:asciiTheme="minorHAnsi" w:eastAsiaTheme="minorEastAsia" w:hAnsiTheme="minorHAnsi" w:cs="Arial Narrow"/>
                <w:sz w:val="18"/>
                <w:szCs w:val="18"/>
              </w:rPr>
              <w:t>1.1</w:t>
            </w:r>
          </w:p>
        </w:tc>
      </w:tr>
      <w:tr w:rsidR="00104C35" w:rsidRPr="004B0532" w14:paraId="168F48F4" w14:textId="77777777" w:rsidTr="00647AC1">
        <w:trPr>
          <w:jc w:val="center"/>
        </w:trPr>
        <w:tc>
          <w:tcPr>
            <w:tcW w:w="8046" w:type="dxa"/>
            <w:gridSpan w:val="2"/>
            <w:shd w:val="pct25" w:color="auto" w:fill="auto"/>
          </w:tcPr>
          <w:p w14:paraId="75583B6D" w14:textId="77777777" w:rsidR="00104C35" w:rsidRPr="00D34FEB" w:rsidRDefault="00104C35" w:rsidP="00647AC1">
            <w:pPr>
              <w:spacing w:line="0" w:lineRule="atLeast"/>
              <w:rPr>
                <w:rFonts w:asciiTheme="minorHAnsi" w:eastAsiaTheme="minorEastAsia" w:hAnsiTheme="minorHAnsi" w:cs="Arial Narrow"/>
                <w:sz w:val="18"/>
                <w:szCs w:val="18"/>
              </w:rPr>
            </w:pPr>
            <w:r w:rsidRPr="00D34FEB">
              <w:rPr>
                <w:rFonts w:asciiTheme="minorHAnsi" w:eastAsiaTheme="minorEastAsia" w:hAnsiTheme="minorHAnsi" w:cs="Arial Narrow"/>
                <w:b/>
                <w:sz w:val="18"/>
                <w:szCs w:val="18"/>
              </w:rPr>
              <w:t>3xx: Redirection</w:t>
            </w:r>
          </w:p>
        </w:tc>
        <w:tc>
          <w:tcPr>
            <w:tcW w:w="993" w:type="dxa"/>
            <w:shd w:val="pct25" w:color="auto" w:fill="auto"/>
          </w:tcPr>
          <w:p w14:paraId="54ECABFF" w14:textId="77777777" w:rsidR="00104C35" w:rsidRPr="00D34FEB" w:rsidRDefault="00104C35" w:rsidP="00647AC1">
            <w:pPr>
              <w:spacing w:line="0" w:lineRule="atLeast"/>
              <w:rPr>
                <w:rFonts w:asciiTheme="minorHAnsi" w:eastAsiaTheme="minorEastAsia" w:hAnsiTheme="minorHAnsi" w:cs="Arial Narrow"/>
                <w:sz w:val="18"/>
                <w:szCs w:val="18"/>
              </w:rPr>
            </w:pPr>
          </w:p>
        </w:tc>
      </w:tr>
      <w:tr w:rsidR="00104C35" w:rsidRPr="004B0532" w14:paraId="113230C3" w14:textId="77777777" w:rsidTr="00647AC1">
        <w:trPr>
          <w:jc w:val="center"/>
        </w:trPr>
        <w:tc>
          <w:tcPr>
            <w:tcW w:w="675" w:type="dxa"/>
            <w:shd w:val="clear" w:color="auto" w:fill="auto"/>
          </w:tcPr>
          <w:p w14:paraId="11EE8106" w14:textId="77777777" w:rsidR="00104C35" w:rsidRPr="00D34FEB" w:rsidRDefault="00104C35" w:rsidP="00647AC1">
            <w:pPr>
              <w:spacing w:line="0" w:lineRule="atLeast"/>
              <w:jc w:val="left"/>
              <w:rPr>
                <w:rFonts w:asciiTheme="minorHAnsi" w:eastAsiaTheme="minorEastAsia" w:hAnsiTheme="minorHAnsi" w:cs="Arial Narrow"/>
                <w:sz w:val="18"/>
              </w:rPr>
            </w:pPr>
            <w:r w:rsidRPr="00D34FEB">
              <w:rPr>
                <w:rFonts w:asciiTheme="minorHAnsi" w:eastAsiaTheme="minorEastAsia" w:hAnsiTheme="minorHAnsi" w:cs="Arial Narrow"/>
                <w:sz w:val="18"/>
              </w:rPr>
              <w:t>300</w:t>
            </w:r>
          </w:p>
        </w:tc>
        <w:tc>
          <w:tcPr>
            <w:tcW w:w="7371" w:type="dxa"/>
            <w:shd w:val="clear" w:color="auto" w:fill="auto"/>
          </w:tcPr>
          <w:p w14:paraId="05D8887E" w14:textId="77777777" w:rsidR="00104C35" w:rsidRPr="00D34FEB" w:rsidRDefault="00104C35" w:rsidP="00647AC1">
            <w:pPr>
              <w:spacing w:line="0" w:lineRule="atLeast"/>
              <w:jc w:val="left"/>
              <w:rPr>
                <w:rFonts w:asciiTheme="minorHAnsi" w:eastAsiaTheme="minorEastAsia" w:hAnsiTheme="minorHAnsi" w:cs="Arial Narrow"/>
                <w:sz w:val="18"/>
                <w:szCs w:val="18"/>
              </w:rPr>
            </w:pPr>
            <w:r w:rsidRPr="00D34FEB">
              <w:rPr>
                <w:rFonts w:asciiTheme="minorHAnsi" w:eastAsiaTheme="minorEastAsia" w:hAnsiTheme="minorHAnsi" w:cs="Arial Narrow"/>
                <w:sz w:val="18"/>
                <w:szCs w:val="18"/>
              </w:rPr>
              <w:t>Multiple Choices</w:t>
            </w:r>
          </w:p>
        </w:tc>
        <w:tc>
          <w:tcPr>
            <w:tcW w:w="993" w:type="dxa"/>
            <w:shd w:val="clear" w:color="auto" w:fill="auto"/>
          </w:tcPr>
          <w:p w14:paraId="5EF8FDEC" w14:textId="77777777" w:rsidR="00104C35" w:rsidRPr="00D34FEB" w:rsidRDefault="00104C35" w:rsidP="00647AC1">
            <w:pPr>
              <w:spacing w:line="0" w:lineRule="atLeast"/>
              <w:rPr>
                <w:rFonts w:asciiTheme="minorHAnsi" w:eastAsiaTheme="minorEastAsia" w:hAnsiTheme="minorHAnsi" w:cs="Arial Narrow"/>
                <w:sz w:val="18"/>
                <w:szCs w:val="18"/>
              </w:rPr>
            </w:pPr>
            <w:r w:rsidRPr="00D34FEB">
              <w:rPr>
                <w:rFonts w:asciiTheme="minorHAnsi" w:eastAsiaTheme="minorEastAsia" w:hAnsiTheme="minorHAnsi" w:cs="Arial Narrow"/>
                <w:sz w:val="18"/>
                <w:szCs w:val="18"/>
              </w:rPr>
              <w:t>1.1</w:t>
            </w:r>
          </w:p>
        </w:tc>
      </w:tr>
      <w:tr w:rsidR="00104C35" w:rsidRPr="004B0532" w14:paraId="10F1C36A" w14:textId="77777777" w:rsidTr="00647AC1">
        <w:trPr>
          <w:jc w:val="center"/>
        </w:trPr>
        <w:tc>
          <w:tcPr>
            <w:tcW w:w="675" w:type="dxa"/>
            <w:shd w:val="clear" w:color="auto" w:fill="auto"/>
          </w:tcPr>
          <w:p w14:paraId="4D855D24" w14:textId="77777777" w:rsidR="00104C35" w:rsidRPr="00D34FEB" w:rsidRDefault="00104C35" w:rsidP="00647AC1">
            <w:pPr>
              <w:spacing w:line="0" w:lineRule="atLeast"/>
              <w:jc w:val="left"/>
              <w:rPr>
                <w:rFonts w:asciiTheme="minorHAnsi" w:eastAsiaTheme="minorEastAsia" w:hAnsiTheme="minorHAnsi" w:cs="Arial Narrow"/>
                <w:sz w:val="18"/>
              </w:rPr>
            </w:pPr>
            <w:r w:rsidRPr="00D34FEB">
              <w:rPr>
                <w:rFonts w:asciiTheme="minorHAnsi" w:eastAsiaTheme="minorEastAsia" w:hAnsiTheme="minorHAnsi" w:cs="Arial Narrow"/>
                <w:sz w:val="18"/>
              </w:rPr>
              <w:t>301</w:t>
            </w:r>
          </w:p>
        </w:tc>
        <w:tc>
          <w:tcPr>
            <w:tcW w:w="7371" w:type="dxa"/>
            <w:shd w:val="clear" w:color="auto" w:fill="auto"/>
          </w:tcPr>
          <w:p w14:paraId="1052FFAE" w14:textId="77777777" w:rsidR="00104C35" w:rsidRPr="00D34FEB" w:rsidRDefault="00104C35" w:rsidP="00647AC1">
            <w:pPr>
              <w:spacing w:line="0" w:lineRule="atLeast"/>
              <w:jc w:val="left"/>
              <w:rPr>
                <w:rFonts w:asciiTheme="minorHAnsi" w:eastAsiaTheme="minorEastAsia" w:hAnsiTheme="minorHAnsi" w:cs="Arial Narrow"/>
                <w:sz w:val="18"/>
                <w:szCs w:val="18"/>
              </w:rPr>
            </w:pPr>
            <w:r w:rsidRPr="00D34FEB">
              <w:rPr>
                <w:rFonts w:asciiTheme="minorHAnsi" w:eastAsiaTheme="minorEastAsia" w:hAnsiTheme="minorHAnsi" w:cs="Arial Narrow"/>
                <w:sz w:val="18"/>
                <w:szCs w:val="18"/>
              </w:rPr>
              <w:t>Moved Permanently</w:t>
            </w:r>
          </w:p>
        </w:tc>
        <w:tc>
          <w:tcPr>
            <w:tcW w:w="993" w:type="dxa"/>
            <w:shd w:val="clear" w:color="auto" w:fill="auto"/>
          </w:tcPr>
          <w:p w14:paraId="5B276244" w14:textId="77777777" w:rsidR="00104C35" w:rsidRPr="00D34FEB" w:rsidRDefault="00104C35" w:rsidP="00647AC1">
            <w:pPr>
              <w:spacing w:line="0" w:lineRule="atLeast"/>
              <w:rPr>
                <w:rFonts w:asciiTheme="minorHAnsi" w:eastAsiaTheme="minorEastAsia" w:hAnsiTheme="minorHAnsi" w:cs="Arial Narrow"/>
                <w:sz w:val="18"/>
                <w:szCs w:val="18"/>
              </w:rPr>
            </w:pPr>
            <w:r w:rsidRPr="00D34FEB">
              <w:rPr>
                <w:rFonts w:asciiTheme="minorHAnsi" w:eastAsiaTheme="minorEastAsia" w:hAnsiTheme="minorHAnsi" w:cs="ＭＳ ゴシック"/>
                <w:sz w:val="18"/>
                <w:szCs w:val="18"/>
              </w:rPr>
              <w:t>Common</w:t>
            </w:r>
          </w:p>
        </w:tc>
      </w:tr>
      <w:tr w:rsidR="00104C35" w:rsidRPr="004B0532" w14:paraId="388A2D35" w14:textId="77777777" w:rsidTr="00647AC1">
        <w:trPr>
          <w:jc w:val="center"/>
        </w:trPr>
        <w:tc>
          <w:tcPr>
            <w:tcW w:w="675" w:type="dxa"/>
            <w:shd w:val="clear" w:color="auto" w:fill="auto"/>
          </w:tcPr>
          <w:p w14:paraId="25E284E3" w14:textId="77777777" w:rsidR="00104C35" w:rsidRPr="00D34FEB" w:rsidRDefault="00104C35" w:rsidP="00647AC1">
            <w:pPr>
              <w:spacing w:line="0" w:lineRule="atLeast"/>
              <w:jc w:val="left"/>
              <w:rPr>
                <w:rFonts w:asciiTheme="minorHAnsi" w:eastAsiaTheme="minorEastAsia" w:hAnsiTheme="minorHAnsi" w:cs="Arial Narrow"/>
                <w:sz w:val="18"/>
              </w:rPr>
            </w:pPr>
            <w:r w:rsidRPr="00D34FEB">
              <w:rPr>
                <w:rFonts w:asciiTheme="minorHAnsi" w:eastAsiaTheme="minorEastAsia" w:hAnsiTheme="minorHAnsi" w:cs="Arial Narrow"/>
                <w:sz w:val="18"/>
              </w:rPr>
              <w:t>302</w:t>
            </w:r>
          </w:p>
        </w:tc>
        <w:tc>
          <w:tcPr>
            <w:tcW w:w="7371" w:type="dxa"/>
            <w:shd w:val="clear" w:color="auto" w:fill="auto"/>
          </w:tcPr>
          <w:p w14:paraId="7E10C7F6" w14:textId="77777777" w:rsidR="00104C35" w:rsidRPr="00D34FEB" w:rsidRDefault="00104C35" w:rsidP="00647AC1">
            <w:pPr>
              <w:spacing w:line="0" w:lineRule="atLeast"/>
              <w:jc w:val="left"/>
              <w:rPr>
                <w:rFonts w:asciiTheme="minorHAnsi" w:eastAsiaTheme="minorEastAsia" w:hAnsiTheme="minorHAnsi" w:cs="Arial Narrow"/>
                <w:sz w:val="18"/>
                <w:szCs w:val="18"/>
              </w:rPr>
            </w:pPr>
            <w:r w:rsidRPr="00D34FEB">
              <w:rPr>
                <w:rFonts w:asciiTheme="minorHAnsi" w:eastAsiaTheme="minorEastAsia" w:hAnsiTheme="minorHAnsi" w:cs="Arial Narrow"/>
                <w:sz w:val="18"/>
                <w:szCs w:val="18"/>
              </w:rPr>
              <w:t>Moved Temporarily</w:t>
            </w:r>
          </w:p>
        </w:tc>
        <w:tc>
          <w:tcPr>
            <w:tcW w:w="993" w:type="dxa"/>
            <w:shd w:val="clear" w:color="auto" w:fill="auto"/>
          </w:tcPr>
          <w:p w14:paraId="64D41DDA" w14:textId="77777777" w:rsidR="00104C35" w:rsidRPr="00D34FEB" w:rsidRDefault="00104C35" w:rsidP="00647AC1">
            <w:pPr>
              <w:spacing w:line="0" w:lineRule="atLeast"/>
              <w:rPr>
                <w:rFonts w:asciiTheme="minorHAnsi" w:eastAsiaTheme="minorEastAsia" w:hAnsiTheme="minorHAnsi" w:cs="Arial Narrow"/>
                <w:sz w:val="18"/>
                <w:szCs w:val="18"/>
              </w:rPr>
            </w:pPr>
            <w:r w:rsidRPr="00D34FEB">
              <w:rPr>
                <w:rFonts w:asciiTheme="minorHAnsi" w:eastAsiaTheme="minorEastAsia" w:hAnsiTheme="minorHAnsi" w:cs="ＭＳ ゴシック"/>
                <w:sz w:val="18"/>
                <w:szCs w:val="18"/>
              </w:rPr>
              <w:t>Common</w:t>
            </w:r>
          </w:p>
        </w:tc>
      </w:tr>
      <w:tr w:rsidR="00104C35" w:rsidRPr="004B0532" w14:paraId="37AD5C8C" w14:textId="77777777" w:rsidTr="00647AC1">
        <w:trPr>
          <w:jc w:val="center"/>
        </w:trPr>
        <w:tc>
          <w:tcPr>
            <w:tcW w:w="675" w:type="dxa"/>
            <w:shd w:val="clear" w:color="auto" w:fill="auto"/>
          </w:tcPr>
          <w:p w14:paraId="27F50B25" w14:textId="77777777" w:rsidR="00104C35" w:rsidRPr="00D34FEB" w:rsidRDefault="00104C35" w:rsidP="00647AC1">
            <w:pPr>
              <w:spacing w:line="0" w:lineRule="atLeast"/>
              <w:jc w:val="left"/>
              <w:rPr>
                <w:rFonts w:asciiTheme="minorHAnsi" w:eastAsiaTheme="minorEastAsia" w:hAnsiTheme="minorHAnsi" w:cs="Arial Narrow"/>
                <w:sz w:val="18"/>
              </w:rPr>
            </w:pPr>
            <w:r w:rsidRPr="00D34FEB">
              <w:rPr>
                <w:rFonts w:asciiTheme="minorHAnsi" w:eastAsiaTheme="minorEastAsia" w:hAnsiTheme="minorHAnsi" w:cs="Arial Narrow"/>
                <w:sz w:val="18"/>
              </w:rPr>
              <w:t>303</w:t>
            </w:r>
          </w:p>
        </w:tc>
        <w:tc>
          <w:tcPr>
            <w:tcW w:w="7371" w:type="dxa"/>
            <w:shd w:val="clear" w:color="auto" w:fill="auto"/>
          </w:tcPr>
          <w:p w14:paraId="7EB94974" w14:textId="77777777" w:rsidR="00104C35" w:rsidRPr="00D34FEB" w:rsidRDefault="00104C35" w:rsidP="00647AC1">
            <w:pPr>
              <w:spacing w:line="0" w:lineRule="atLeast"/>
              <w:jc w:val="left"/>
              <w:rPr>
                <w:rFonts w:asciiTheme="minorHAnsi" w:eastAsiaTheme="minorEastAsia" w:hAnsiTheme="minorHAnsi" w:cs="Arial Narrow"/>
                <w:sz w:val="18"/>
                <w:szCs w:val="18"/>
              </w:rPr>
            </w:pPr>
            <w:r w:rsidRPr="00D34FEB">
              <w:rPr>
                <w:rFonts w:asciiTheme="minorHAnsi" w:eastAsiaTheme="minorEastAsia" w:hAnsiTheme="minorHAnsi" w:cs="Arial Narrow"/>
                <w:sz w:val="18"/>
                <w:szCs w:val="18"/>
              </w:rPr>
              <w:t>See Other</w:t>
            </w:r>
          </w:p>
        </w:tc>
        <w:tc>
          <w:tcPr>
            <w:tcW w:w="993" w:type="dxa"/>
            <w:shd w:val="clear" w:color="auto" w:fill="auto"/>
          </w:tcPr>
          <w:p w14:paraId="2543DE21" w14:textId="77777777" w:rsidR="00104C35" w:rsidRPr="00D34FEB" w:rsidRDefault="00104C35" w:rsidP="00647AC1">
            <w:pPr>
              <w:spacing w:line="0" w:lineRule="atLeast"/>
              <w:rPr>
                <w:rFonts w:asciiTheme="minorHAnsi" w:eastAsiaTheme="minorEastAsia" w:hAnsiTheme="minorHAnsi" w:cs="Arial Narrow"/>
                <w:sz w:val="18"/>
                <w:szCs w:val="18"/>
              </w:rPr>
            </w:pPr>
            <w:r w:rsidRPr="00D34FEB">
              <w:rPr>
                <w:rFonts w:asciiTheme="minorHAnsi" w:eastAsiaTheme="minorEastAsia" w:hAnsiTheme="minorHAnsi" w:cs="Arial Narrow"/>
                <w:sz w:val="18"/>
                <w:szCs w:val="18"/>
              </w:rPr>
              <w:t>1.1</w:t>
            </w:r>
          </w:p>
        </w:tc>
      </w:tr>
      <w:tr w:rsidR="00104C35" w:rsidRPr="004B0532" w14:paraId="07CB9BFC" w14:textId="77777777" w:rsidTr="00647AC1">
        <w:trPr>
          <w:jc w:val="center"/>
        </w:trPr>
        <w:tc>
          <w:tcPr>
            <w:tcW w:w="675" w:type="dxa"/>
            <w:shd w:val="clear" w:color="auto" w:fill="auto"/>
          </w:tcPr>
          <w:p w14:paraId="10C4486B" w14:textId="77777777" w:rsidR="00104C35" w:rsidRPr="00D34FEB" w:rsidRDefault="00104C35" w:rsidP="00647AC1">
            <w:pPr>
              <w:spacing w:line="0" w:lineRule="atLeast"/>
              <w:jc w:val="left"/>
              <w:rPr>
                <w:rFonts w:asciiTheme="minorHAnsi" w:eastAsiaTheme="minorEastAsia" w:hAnsiTheme="minorHAnsi" w:cs="Arial Narrow"/>
                <w:sz w:val="18"/>
              </w:rPr>
            </w:pPr>
            <w:r w:rsidRPr="00D34FEB">
              <w:rPr>
                <w:rFonts w:asciiTheme="minorHAnsi" w:eastAsiaTheme="minorEastAsia" w:hAnsiTheme="minorHAnsi" w:cs="Arial Narrow"/>
                <w:sz w:val="18"/>
              </w:rPr>
              <w:t>304</w:t>
            </w:r>
          </w:p>
        </w:tc>
        <w:tc>
          <w:tcPr>
            <w:tcW w:w="7371" w:type="dxa"/>
            <w:shd w:val="clear" w:color="auto" w:fill="auto"/>
          </w:tcPr>
          <w:p w14:paraId="551AF761" w14:textId="77777777" w:rsidR="00104C35" w:rsidRPr="00D34FEB" w:rsidRDefault="00104C35" w:rsidP="00647AC1">
            <w:pPr>
              <w:spacing w:line="0" w:lineRule="atLeast"/>
              <w:jc w:val="left"/>
              <w:rPr>
                <w:rFonts w:asciiTheme="minorHAnsi" w:eastAsiaTheme="minorEastAsia" w:hAnsiTheme="minorHAnsi" w:cs="Arial Narrow"/>
                <w:sz w:val="18"/>
                <w:szCs w:val="18"/>
              </w:rPr>
            </w:pPr>
            <w:r w:rsidRPr="00D34FEB">
              <w:rPr>
                <w:rFonts w:asciiTheme="minorHAnsi" w:eastAsiaTheme="minorEastAsia" w:hAnsiTheme="minorHAnsi" w:cs="Arial Narrow"/>
                <w:sz w:val="18"/>
                <w:szCs w:val="18"/>
              </w:rPr>
              <w:t>Not Modified</w:t>
            </w:r>
          </w:p>
        </w:tc>
        <w:tc>
          <w:tcPr>
            <w:tcW w:w="993" w:type="dxa"/>
            <w:shd w:val="clear" w:color="auto" w:fill="auto"/>
          </w:tcPr>
          <w:p w14:paraId="06911B29" w14:textId="77777777" w:rsidR="00104C35" w:rsidRPr="00D34FEB" w:rsidRDefault="00104C35" w:rsidP="00647AC1">
            <w:pPr>
              <w:spacing w:line="0" w:lineRule="atLeast"/>
              <w:rPr>
                <w:rFonts w:asciiTheme="minorHAnsi" w:eastAsiaTheme="minorEastAsia" w:hAnsiTheme="minorHAnsi" w:cs="Arial Narrow"/>
                <w:sz w:val="18"/>
                <w:szCs w:val="18"/>
              </w:rPr>
            </w:pPr>
            <w:r w:rsidRPr="00D34FEB">
              <w:rPr>
                <w:rFonts w:asciiTheme="minorHAnsi" w:eastAsiaTheme="minorEastAsia" w:hAnsiTheme="minorHAnsi" w:cs="ＭＳ ゴシック"/>
                <w:sz w:val="18"/>
                <w:szCs w:val="18"/>
              </w:rPr>
              <w:t>Common</w:t>
            </w:r>
          </w:p>
        </w:tc>
      </w:tr>
      <w:tr w:rsidR="00104C35" w:rsidRPr="004B0532" w14:paraId="01CF4C2C" w14:textId="77777777" w:rsidTr="00647AC1">
        <w:trPr>
          <w:jc w:val="center"/>
        </w:trPr>
        <w:tc>
          <w:tcPr>
            <w:tcW w:w="675" w:type="dxa"/>
            <w:tcBorders>
              <w:bottom w:val="single" w:sz="4" w:space="0" w:color="auto"/>
            </w:tcBorders>
            <w:shd w:val="clear" w:color="auto" w:fill="auto"/>
          </w:tcPr>
          <w:p w14:paraId="292BCCD8" w14:textId="77777777" w:rsidR="00104C35" w:rsidRPr="00D34FEB" w:rsidRDefault="00104C35" w:rsidP="00647AC1">
            <w:pPr>
              <w:spacing w:line="0" w:lineRule="atLeast"/>
              <w:jc w:val="left"/>
              <w:rPr>
                <w:rFonts w:asciiTheme="minorHAnsi" w:eastAsiaTheme="minorEastAsia" w:hAnsiTheme="minorHAnsi" w:cs="Arial Narrow"/>
                <w:sz w:val="18"/>
              </w:rPr>
            </w:pPr>
            <w:r w:rsidRPr="00D34FEB">
              <w:rPr>
                <w:rFonts w:asciiTheme="minorHAnsi" w:eastAsiaTheme="minorEastAsia" w:hAnsiTheme="minorHAnsi" w:cs="Arial Narrow"/>
                <w:sz w:val="18"/>
              </w:rPr>
              <w:t>305</w:t>
            </w:r>
          </w:p>
        </w:tc>
        <w:tc>
          <w:tcPr>
            <w:tcW w:w="7371" w:type="dxa"/>
            <w:tcBorders>
              <w:bottom w:val="single" w:sz="4" w:space="0" w:color="auto"/>
            </w:tcBorders>
            <w:shd w:val="clear" w:color="auto" w:fill="auto"/>
          </w:tcPr>
          <w:p w14:paraId="105E3A16" w14:textId="77777777" w:rsidR="00104C35" w:rsidRPr="00D34FEB" w:rsidRDefault="00104C35" w:rsidP="00647AC1">
            <w:pPr>
              <w:spacing w:line="0" w:lineRule="atLeast"/>
              <w:jc w:val="left"/>
              <w:rPr>
                <w:rFonts w:asciiTheme="minorHAnsi" w:eastAsiaTheme="minorEastAsia" w:hAnsiTheme="minorHAnsi" w:cs="Arial Narrow"/>
                <w:sz w:val="18"/>
                <w:szCs w:val="18"/>
              </w:rPr>
            </w:pPr>
            <w:r w:rsidRPr="00D34FEB">
              <w:rPr>
                <w:rFonts w:asciiTheme="minorHAnsi" w:eastAsiaTheme="minorEastAsia" w:hAnsiTheme="minorHAnsi" w:cs="Arial Narrow"/>
                <w:sz w:val="18"/>
                <w:szCs w:val="18"/>
              </w:rPr>
              <w:t>Use Proxy</w:t>
            </w:r>
          </w:p>
        </w:tc>
        <w:tc>
          <w:tcPr>
            <w:tcW w:w="993" w:type="dxa"/>
            <w:tcBorders>
              <w:bottom w:val="single" w:sz="4" w:space="0" w:color="auto"/>
            </w:tcBorders>
            <w:shd w:val="clear" w:color="auto" w:fill="auto"/>
          </w:tcPr>
          <w:p w14:paraId="09E719A4" w14:textId="77777777" w:rsidR="00104C35" w:rsidRPr="00D34FEB" w:rsidRDefault="00104C35" w:rsidP="00647AC1">
            <w:pPr>
              <w:spacing w:line="0" w:lineRule="atLeast"/>
              <w:rPr>
                <w:rFonts w:asciiTheme="minorHAnsi" w:eastAsiaTheme="minorEastAsia" w:hAnsiTheme="minorHAnsi" w:cs="Arial Narrow"/>
                <w:sz w:val="18"/>
                <w:szCs w:val="18"/>
              </w:rPr>
            </w:pPr>
            <w:r w:rsidRPr="00D34FEB">
              <w:rPr>
                <w:rFonts w:asciiTheme="minorHAnsi" w:eastAsiaTheme="minorEastAsia" w:hAnsiTheme="minorHAnsi" w:cs="Arial Narrow"/>
                <w:sz w:val="18"/>
                <w:szCs w:val="18"/>
              </w:rPr>
              <w:t>1.1</w:t>
            </w:r>
          </w:p>
        </w:tc>
      </w:tr>
      <w:tr w:rsidR="004B0532" w:rsidRPr="004B0532" w14:paraId="67C3C337" w14:textId="77777777" w:rsidTr="00647AC1">
        <w:trPr>
          <w:jc w:val="center"/>
        </w:trPr>
        <w:tc>
          <w:tcPr>
            <w:tcW w:w="675" w:type="dxa"/>
            <w:tcBorders>
              <w:bottom w:val="single" w:sz="4" w:space="0" w:color="auto"/>
            </w:tcBorders>
            <w:shd w:val="clear" w:color="auto" w:fill="auto"/>
          </w:tcPr>
          <w:p w14:paraId="00F17928" w14:textId="4A9CE834" w:rsidR="004B0532" w:rsidRPr="00D34FEB" w:rsidRDefault="004B0532" w:rsidP="004B0532">
            <w:pPr>
              <w:spacing w:line="0" w:lineRule="atLeast"/>
              <w:jc w:val="left"/>
              <w:rPr>
                <w:rFonts w:asciiTheme="minorHAnsi" w:eastAsiaTheme="minorEastAsia" w:hAnsiTheme="minorHAnsi" w:cs="Arial Narrow"/>
                <w:sz w:val="18"/>
              </w:rPr>
            </w:pPr>
            <w:r w:rsidRPr="00D34FEB">
              <w:rPr>
                <w:rFonts w:asciiTheme="minorHAnsi" w:eastAsiaTheme="minorEastAsia" w:hAnsiTheme="minorHAnsi" w:cs="Arial Narrow"/>
                <w:sz w:val="18"/>
              </w:rPr>
              <w:t>307</w:t>
            </w:r>
          </w:p>
        </w:tc>
        <w:tc>
          <w:tcPr>
            <w:tcW w:w="7371" w:type="dxa"/>
            <w:tcBorders>
              <w:bottom w:val="single" w:sz="4" w:space="0" w:color="auto"/>
            </w:tcBorders>
            <w:shd w:val="clear" w:color="auto" w:fill="auto"/>
          </w:tcPr>
          <w:p w14:paraId="4AC1A150" w14:textId="6D3C4D61" w:rsidR="004B0532" w:rsidRPr="00D34FEB" w:rsidRDefault="004B0532" w:rsidP="004B0532">
            <w:pPr>
              <w:spacing w:line="0" w:lineRule="atLeast"/>
              <w:jc w:val="left"/>
              <w:rPr>
                <w:rFonts w:asciiTheme="minorHAnsi" w:eastAsiaTheme="minorEastAsia" w:hAnsiTheme="minorHAnsi" w:cs="Arial Narrow"/>
                <w:sz w:val="18"/>
                <w:szCs w:val="18"/>
              </w:rPr>
            </w:pPr>
            <w:r w:rsidRPr="00D34FEB">
              <w:rPr>
                <w:rFonts w:asciiTheme="minorHAnsi" w:eastAsiaTheme="minorEastAsia" w:hAnsiTheme="minorHAnsi"/>
                <w:sz w:val="18"/>
                <w:szCs w:val="18"/>
              </w:rPr>
              <w:t>Temporary Redirect</w:t>
            </w:r>
          </w:p>
        </w:tc>
        <w:tc>
          <w:tcPr>
            <w:tcW w:w="993" w:type="dxa"/>
            <w:tcBorders>
              <w:bottom w:val="single" w:sz="4" w:space="0" w:color="auto"/>
            </w:tcBorders>
            <w:shd w:val="clear" w:color="auto" w:fill="auto"/>
          </w:tcPr>
          <w:p w14:paraId="0156533C" w14:textId="3D716658" w:rsidR="004B0532" w:rsidRPr="00D34FEB" w:rsidRDefault="004B0532" w:rsidP="004B0532">
            <w:pPr>
              <w:spacing w:line="0" w:lineRule="atLeast"/>
              <w:rPr>
                <w:rFonts w:asciiTheme="minorHAnsi" w:eastAsiaTheme="minorEastAsia" w:hAnsiTheme="minorHAnsi" w:cs="Arial Narrow"/>
                <w:sz w:val="18"/>
                <w:szCs w:val="18"/>
              </w:rPr>
            </w:pPr>
            <w:r w:rsidRPr="00D34FEB">
              <w:rPr>
                <w:rFonts w:asciiTheme="minorHAnsi" w:eastAsiaTheme="minorEastAsia" w:hAnsiTheme="minorHAnsi"/>
                <w:sz w:val="18"/>
                <w:szCs w:val="18"/>
              </w:rPr>
              <w:t>1.1</w:t>
            </w:r>
          </w:p>
        </w:tc>
      </w:tr>
      <w:tr w:rsidR="004B0532" w:rsidRPr="004B0532" w14:paraId="5E9708FC" w14:textId="77777777" w:rsidTr="00647AC1">
        <w:trPr>
          <w:jc w:val="center"/>
        </w:trPr>
        <w:tc>
          <w:tcPr>
            <w:tcW w:w="675" w:type="dxa"/>
            <w:tcBorders>
              <w:bottom w:val="single" w:sz="4" w:space="0" w:color="auto"/>
            </w:tcBorders>
            <w:shd w:val="clear" w:color="auto" w:fill="auto"/>
          </w:tcPr>
          <w:p w14:paraId="79DFFA41" w14:textId="6E63D322" w:rsidR="004B0532" w:rsidRPr="00D34FEB" w:rsidRDefault="004B0532" w:rsidP="004B0532">
            <w:pPr>
              <w:spacing w:line="0" w:lineRule="atLeast"/>
              <w:jc w:val="left"/>
              <w:rPr>
                <w:rFonts w:asciiTheme="minorHAnsi" w:eastAsiaTheme="minorEastAsia" w:hAnsiTheme="minorHAnsi" w:cs="Arial Narrow"/>
                <w:sz w:val="18"/>
              </w:rPr>
            </w:pPr>
            <w:r w:rsidRPr="00D34FEB">
              <w:rPr>
                <w:rFonts w:asciiTheme="minorHAnsi" w:eastAsiaTheme="minorEastAsia" w:hAnsiTheme="minorHAnsi" w:cs="Arial Narrow"/>
                <w:sz w:val="18"/>
              </w:rPr>
              <w:t>308</w:t>
            </w:r>
          </w:p>
        </w:tc>
        <w:tc>
          <w:tcPr>
            <w:tcW w:w="7371" w:type="dxa"/>
            <w:tcBorders>
              <w:bottom w:val="single" w:sz="4" w:space="0" w:color="auto"/>
            </w:tcBorders>
            <w:shd w:val="clear" w:color="auto" w:fill="auto"/>
          </w:tcPr>
          <w:p w14:paraId="209079CA" w14:textId="42700B38" w:rsidR="004B0532" w:rsidRPr="00D34FEB" w:rsidRDefault="004B0532" w:rsidP="004B0532">
            <w:pPr>
              <w:spacing w:line="0" w:lineRule="atLeast"/>
              <w:jc w:val="left"/>
              <w:rPr>
                <w:rFonts w:asciiTheme="minorHAnsi" w:eastAsiaTheme="minorEastAsia" w:hAnsiTheme="minorHAnsi" w:cs="Arial Narrow"/>
                <w:sz w:val="18"/>
                <w:szCs w:val="18"/>
              </w:rPr>
            </w:pPr>
            <w:r w:rsidRPr="00D34FEB">
              <w:rPr>
                <w:rFonts w:asciiTheme="minorHAnsi" w:eastAsiaTheme="minorEastAsia" w:hAnsiTheme="minorHAnsi"/>
                <w:sz w:val="18"/>
                <w:szCs w:val="18"/>
              </w:rPr>
              <w:t>Permanent Redirect</w:t>
            </w:r>
          </w:p>
        </w:tc>
        <w:tc>
          <w:tcPr>
            <w:tcW w:w="993" w:type="dxa"/>
            <w:tcBorders>
              <w:bottom w:val="single" w:sz="4" w:space="0" w:color="auto"/>
            </w:tcBorders>
            <w:shd w:val="clear" w:color="auto" w:fill="auto"/>
          </w:tcPr>
          <w:p w14:paraId="619CFCB1" w14:textId="5F6B4799" w:rsidR="004B0532" w:rsidRPr="00D34FEB" w:rsidRDefault="004B0532" w:rsidP="004B0532">
            <w:pPr>
              <w:spacing w:line="0" w:lineRule="atLeast"/>
              <w:rPr>
                <w:rFonts w:asciiTheme="minorHAnsi" w:eastAsiaTheme="minorEastAsia" w:hAnsiTheme="minorHAnsi" w:cs="Arial Narrow"/>
                <w:sz w:val="18"/>
                <w:szCs w:val="18"/>
              </w:rPr>
            </w:pPr>
            <w:r w:rsidRPr="00D34FEB">
              <w:rPr>
                <w:rFonts w:asciiTheme="minorHAnsi" w:eastAsiaTheme="minorEastAsia" w:hAnsiTheme="minorHAnsi"/>
                <w:sz w:val="18"/>
                <w:szCs w:val="18"/>
              </w:rPr>
              <w:t>1.1</w:t>
            </w:r>
          </w:p>
        </w:tc>
      </w:tr>
      <w:tr w:rsidR="004B0532" w:rsidRPr="004B0532" w14:paraId="2B7CA3E2" w14:textId="77777777" w:rsidTr="00647AC1">
        <w:trPr>
          <w:jc w:val="center"/>
        </w:trPr>
        <w:tc>
          <w:tcPr>
            <w:tcW w:w="8046" w:type="dxa"/>
            <w:gridSpan w:val="2"/>
            <w:shd w:val="pct25" w:color="auto" w:fill="auto"/>
          </w:tcPr>
          <w:p w14:paraId="08A9F22E" w14:textId="77777777" w:rsidR="004B0532" w:rsidRPr="00D34FEB" w:rsidRDefault="004B0532" w:rsidP="004B0532">
            <w:pPr>
              <w:spacing w:line="0" w:lineRule="atLeast"/>
              <w:rPr>
                <w:rFonts w:asciiTheme="minorHAnsi" w:eastAsiaTheme="minorEastAsia" w:hAnsiTheme="minorHAnsi" w:cs="Arial Narrow"/>
                <w:sz w:val="18"/>
                <w:szCs w:val="18"/>
              </w:rPr>
            </w:pPr>
            <w:r w:rsidRPr="00D34FEB">
              <w:rPr>
                <w:rFonts w:asciiTheme="minorHAnsi" w:eastAsiaTheme="minorEastAsia" w:hAnsiTheme="minorHAnsi" w:cs="Arial Narrow"/>
                <w:b/>
                <w:sz w:val="18"/>
                <w:szCs w:val="18"/>
              </w:rPr>
              <w:t>4xx: Client Error</w:t>
            </w:r>
          </w:p>
        </w:tc>
        <w:tc>
          <w:tcPr>
            <w:tcW w:w="993" w:type="dxa"/>
            <w:shd w:val="pct25" w:color="auto" w:fill="auto"/>
          </w:tcPr>
          <w:p w14:paraId="7ABC790B" w14:textId="77777777" w:rsidR="004B0532" w:rsidRPr="00D34FEB" w:rsidRDefault="004B0532" w:rsidP="004B0532">
            <w:pPr>
              <w:spacing w:line="0" w:lineRule="atLeast"/>
              <w:rPr>
                <w:rFonts w:asciiTheme="minorHAnsi" w:eastAsiaTheme="minorEastAsia" w:hAnsiTheme="minorHAnsi" w:cs="Arial Narrow"/>
                <w:sz w:val="18"/>
                <w:szCs w:val="18"/>
              </w:rPr>
            </w:pPr>
          </w:p>
        </w:tc>
      </w:tr>
      <w:tr w:rsidR="004B0532" w:rsidRPr="004B0532" w14:paraId="3D7DB658" w14:textId="77777777" w:rsidTr="00647AC1">
        <w:trPr>
          <w:jc w:val="center"/>
        </w:trPr>
        <w:tc>
          <w:tcPr>
            <w:tcW w:w="675" w:type="dxa"/>
            <w:shd w:val="clear" w:color="auto" w:fill="auto"/>
          </w:tcPr>
          <w:p w14:paraId="67A7DA42" w14:textId="77777777" w:rsidR="004B0532" w:rsidRPr="00D34FEB" w:rsidRDefault="004B0532" w:rsidP="004B0532">
            <w:pPr>
              <w:spacing w:line="0" w:lineRule="atLeast"/>
              <w:jc w:val="left"/>
              <w:rPr>
                <w:rFonts w:asciiTheme="minorHAnsi" w:eastAsiaTheme="minorEastAsia" w:hAnsiTheme="minorHAnsi" w:cs="Arial Narrow"/>
                <w:sz w:val="18"/>
              </w:rPr>
            </w:pPr>
            <w:r w:rsidRPr="00D34FEB">
              <w:rPr>
                <w:rFonts w:asciiTheme="minorHAnsi" w:eastAsiaTheme="minorEastAsia" w:hAnsiTheme="minorHAnsi" w:cs="Arial Narrow"/>
                <w:sz w:val="18"/>
              </w:rPr>
              <w:t>400</w:t>
            </w:r>
          </w:p>
        </w:tc>
        <w:tc>
          <w:tcPr>
            <w:tcW w:w="7371" w:type="dxa"/>
            <w:shd w:val="clear" w:color="auto" w:fill="auto"/>
          </w:tcPr>
          <w:p w14:paraId="2D6D08EB" w14:textId="77777777" w:rsidR="004B0532" w:rsidRPr="00D34FEB" w:rsidRDefault="004B0532" w:rsidP="004B0532">
            <w:pPr>
              <w:spacing w:line="0" w:lineRule="atLeast"/>
              <w:jc w:val="left"/>
              <w:rPr>
                <w:rFonts w:asciiTheme="minorHAnsi" w:eastAsiaTheme="minorEastAsia" w:hAnsiTheme="minorHAnsi" w:cs="Arial Narrow"/>
                <w:sz w:val="18"/>
                <w:szCs w:val="18"/>
              </w:rPr>
            </w:pPr>
            <w:r w:rsidRPr="00D34FEB">
              <w:rPr>
                <w:rFonts w:asciiTheme="minorHAnsi" w:eastAsiaTheme="minorEastAsia" w:hAnsiTheme="minorHAnsi" w:cs="Arial Narrow"/>
                <w:kern w:val="0"/>
                <w:sz w:val="18"/>
                <w:szCs w:val="20"/>
                <w:lang w:val="en-GB"/>
              </w:rPr>
              <w:t>Bad Request (The request had bad syntax.)</w:t>
            </w:r>
          </w:p>
        </w:tc>
        <w:tc>
          <w:tcPr>
            <w:tcW w:w="993" w:type="dxa"/>
            <w:shd w:val="clear" w:color="auto" w:fill="auto"/>
          </w:tcPr>
          <w:p w14:paraId="4AFBEB46" w14:textId="77777777" w:rsidR="004B0532" w:rsidRPr="00D34FEB" w:rsidRDefault="004B0532" w:rsidP="004B0532">
            <w:pPr>
              <w:spacing w:line="0" w:lineRule="atLeast"/>
              <w:rPr>
                <w:rFonts w:asciiTheme="minorHAnsi" w:eastAsiaTheme="minorEastAsia" w:hAnsiTheme="minorHAnsi" w:cs="Arial Narrow"/>
                <w:sz w:val="18"/>
                <w:szCs w:val="18"/>
              </w:rPr>
            </w:pPr>
            <w:r w:rsidRPr="00D34FEB">
              <w:rPr>
                <w:rFonts w:asciiTheme="minorHAnsi" w:eastAsiaTheme="minorEastAsia" w:hAnsiTheme="minorHAnsi" w:cs="ＭＳ ゴシック"/>
                <w:sz w:val="18"/>
                <w:szCs w:val="18"/>
              </w:rPr>
              <w:t>Common</w:t>
            </w:r>
          </w:p>
        </w:tc>
      </w:tr>
      <w:tr w:rsidR="004B0532" w:rsidRPr="004B0532" w14:paraId="520CB766" w14:textId="77777777" w:rsidTr="00647AC1">
        <w:trPr>
          <w:jc w:val="center"/>
        </w:trPr>
        <w:tc>
          <w:tcPr>
            <w:tcW w:w="675" w:type="dxa"/>
            <w:shd w:val="clear" w:color="auto" w:fill="auto"/>
          </w:tcPr>
          <w:p w14:paraId="1AC9269D" w14:textId="77777777" w:rsidR="004B0532" w:rsidRPr="00D34FEB" w:rsidRDefault="004B0532" w:rsidP="004B0532">
            <w:pPr>
              <w:spacing w:line="0" w:lineRule="atLeast"/>
              <w:jc w:val="left"/>
              <w:rPr>
                <w:rFonts w:asciiTheme="minorHAnsi" w:eastAsiaTheme="minorEastAsia" w:hAnsiTheme="minorHAnsi" w:cs="Arial Narrow"/>
                <w:sz w:val="18"/>
              </w:rPr>
            </w:pPr>
            <w:r w:rsidRPr="00D34FEB">
              <w:rPr>
                <w:rFonts w:asciiTheme="minorHAnsi" w:eastAsiaTheme="minorEastAsia" w:hAnsiTheme="minorHAnsi" w:cs="Arial Narrow"/>
                <w:sz w:val="18"/>
              </w:rPr>
              <w:t>401</w:t>
            </w:r>
          </w:p>
        </w:tc>
        <w:tc>
          <w:tcPr>
            <w:tcW w:w="7371" w:type="dxa"/>
            <w:shd w:val="clear" w:color="auto" w:fill="auto"/>
          </w:tcPr>
          <w:p w14:paraId="31DB03F1" w14:textId="77777777" w:rsidR="004B0532" w:rsidRPr="00D34FEB" w:rsidRDefault="004B0532" w:rsidP="004B0532">
            <w:pPr>
              <w:spacing w:line="0" w:lineRule="atLeast"/>
              <w:jc w:val="left"/>
              <w:rPr>
                <w:rFonts w:asciiTheme="minorHAnsi" w:eastAsiaTheme="minorEastAsia" w:hAnsiTheme="minorHAnsi" w:cs="Arial Narrow"/>
                <w:sz w:val="18"/>
                <w:szCs w:val="18"/>
              </w:rPr>
            </w:pPr>
            <w:r w:rsidRPr="00D34FEB">
              <w:rPr>
                <w:rFonts w:asciiTheme="minorHAnsi" w:eastAsiaTheme="minorEastAsia" w:hAnsiTheme="minorHAnsi" w:cs="Arial Narrow"/>
                <w:kern w:val="0"/>
                <w:sz w:val="18"/>
                <w:szCs w:val="20"/>
                <w:lang w:val="en-GB"/>
              </w:rPr>
              <w:t>Unauthorized (The user name is invalid, or the password is invalid for the HTTP/HTTPS authentication.)</w:t>
            </w:r>
          </w:p>
        </w:tc>
        <w:tc>
          <w:tcPr>
            <w:tcW w:w="993" w:type="dxa"/>
            <w:shd w:val="clear" w:color="auto" w:fill="auto"/>
          </w:tcPr>
          <w:p w14:paraId="3A330327" w14:textId="77777777" w:rsidR="004B0532" w:rsidRPr="00D34FEB" w:rsidRDefault="004B0532" w:rsidP="004B0532">
            <w:pPr>
              <w:spacing w:line="0" w:lineRule="atLeast"/>
              <w:rPr>
                <w:rFonts w:asciiTheme="minorHAnsi" w:eastAsiaTheme="minorEastAsia" w:hAnsiTheme="minorHAnsi" w:cs="Arial Narrow"/>
                <w:sz w:val="18"/>
                <w:szCs w:val="18"/>
              </w:rPr>
            </w:pPr>
            <w:r w:rsidRPr="00D34FEB">
              <w:rPr>
                <w:rFonts w:asciiTheme="minorHAnsi" w:eastAsiaTheme="minorEastAsia" w:hAnsiTheme="minorHAnsi" w:cs="ＭＳ ゴシック"/>
                <w:sz w:val="18"/>
                <w:szCs w:val="18"/>
              </w:rPr>
              <w:t>Common</w:t>
            </w:r>
          </w:p>
        </w:tc>
      </w:tr>
      <w:tr w:rsidR="004B0532" w:rsidRPr="004B0532" w14:paraId="7D3E83B0" w14:textId="77777777" w:rsidTr="00647AC1">
        <w:trPr>
          <w:jc w:val="center"/>
        </w:trPr>
        <w:tc>
          <w:tcPr>
            <w:tcW w:w="675" w:type="dxa"/>
            <w:shd w:val="clear" w:color="auto" w:fill="auto"/>
          </w:tcPr>
          <w:p w14:paraId="4CE4A1CA" w14:textId="77777777" w:rsidR="004B0532" w:rsidRPr="00D34FEB" w:rsidRDefault="004B0532" w:rsidP="004B0532">
            <w:pPr>
              <w:spacing w:line="0" w:lineRule="atLeast"/>
              <w:jc w:val="left"/>
              <w:rPr>
                <w:rFonts w:asciiTheme="minorHAnsi" w:eastAsiaTheme="minorEastAsia" w:hAnsiTheme="minorHAnsi" w:cs="Arial Narrow"/>
                <w:sz w:val="18"/>
              </w:rPr>
            </w:pPr>
            <w:r w:rsidRPr="00D34FEB">
              <w:rPr>
                <w:rFonts w:asciiTheme="minorHAnsi" w:eastAsiaTheme="minorEastAsia" w:hAnsiTheme="minorHAnsi" w:cs="Arial Narrow"/>
                <w:sz w:val="18"/>
              </w:rPr>
              <w:t>402</w:t>
            </w:r>
          </w:p>
        </w:tc>
        <w:tc>
          <w:tcPr>
            <w:tcW w:w="7371" w:type="dxa"/>
            <w:shd w:val="clear" w:color="auto" w:fill="auto"/>
          </w:tcPr>
          <w:p w14:paraId="7A1FA523" w14:textId="77777777" w:rsidR="004B0532" w:rsidRPr="00D34FEB" w:rsidRDefault="004B0532" w:rsidP="004B0532">
            <w:pPr>
              <w:spacing w:line="0" w:lineRule="atLeast"/>
              <w:jc w:val="left"/>
              <w:rPr>
                <w:rFonts w:asciiTheme="minorHAnsi" w:eastAsiaTheme="minorEastAsia" w:hAnsiTheme="minorHAnsi" w:cs="Arial Narrow"/>
                <w:sz w:val="18"/>
                <w:szCs w:val="18"/>
              </w:rPr>
            </w:pPr>
            <w:r w:rsidRPr="00D34FEB">
              <w:rPr>
                <w:rFonts w:asciiTheme="minorHAnsi" w:eastAsiaTheme="minorEastAsia" w:hAnsiTheme="minorHAnsi" w:cs="Arial Narrow"/>
                <w:sz w:val="18"/>
                <w:szCs w:val="18"/>
              </w:rPr>
              <w:t>Payment Required</w:t>
            </w:r>
          </w:p>
        </w:tc>
        <w:tc>
          <w:tcPr>
            <w:tcW w:w="993" w:type="dxa"/>
            <w:shd w:val="clear" w:color="auto" w:fill="auto"/>
          </w:tcPr>
          <w:p w14:paraId="2B0F18FE" w14:textId="77777777" w:rsidR="004B0532" w:rsidRPr="00D34FEB" w:rsidRDefault="004B0532" w:rsidP="004B0532">
            <w:pPr>
              <w:spacing w:line="0" w:lineRule="atLeast"/>
              <w:rPr>
                <w:rFonts w:asciiTheme="minorHAnsi" w:eastAsiaTheme="minorEastAsia" w:hAnsiTheme="minorHAnsi" w:cs="Arial Narrow"/>
                <w:sz w:val="18"/>
                <w:szCs w:val="18"/>
              </w:rPr>
            </w:pPr>
            <w:r w:rsidRPr="00D34FEB">
              <w:rPr>
                <w:rFonts w:asciiTheme="minorHAnsi" w:eastAsiaTheme="minorEastAsia" w:hAnsiTheme="minorHAnsi" w:cs="Arial Narrow"/>
                <w:sz w:val="18"/>
                <w:szCs w:val="18"/>
              </w:rPr>
              <w:t>1.1</w:t>
            </w:r>
          </w:p>
        </w:tc>
      </w:tr>
      <w:tr w:rsidR="004B0532" w:rsidRPr="004B0532" w14:paraId="1ABAC390" w14:textId="77777777" w:rsidTr="00647AC1">
        <w:trPr>
          <w:jc w:val="center"/>
        </w:trPr>
        <w:tc>
          <w:tcPr>
            <w:tcW w:w="675" w:type="dxa"/>
            <w:shd w:val="clear" w:color="auto" w:fill="auto"/>
          </w:tcPr>
          <w:p w14:paraId="624EF8B6" w14:textId="77777777" w:rsidR="004B0532" w:rsidRPr="00D34FEB" w:rsidRDefault="004B0532" w:rsidP="004B0532">
            <w:pPr>
              <w:spacing w:line="0" w:lineRule="atLeast"/>
              <w:jc w:val="left"/>
              <w:rPr>
                <w:rFonts w:asciiTheme="minorHAnsi" w:eastAsiaTheme="minorEastAsia" w:hAnsiTheme="minorHAnsi" w:cs="Arial Narrow"/>
                <w:sz w:val="18"/>
              </w:rPr>
            </w:pPr>
            <w:r w:rsidRPr="00D34FEB">
              <w:rPr>
                <w:rFonts w:asciiTheme="minorHAnsi" w:eastAsiaTheme="minorEastAsia" w:hAnsiTheme="minorHAnsi" w:cs="Arial Narrow"/>
                <w:sz w:val="18"/>
              </w:rPr>
              <w:t>403</w:t>
            </w:r>
          </w:p>
        </w:tc>
        <w:tc>
          <w:tcPr>
            <w:tcW w:w="7371" w:type="dxa"/>
            <w:shd w:val="clear" w:color="auto" w:fill="auto"/>
          </w:tcPr>
          <w:p w14:paraId="0AA84F0A" w14:textId="77777777" w:rsidR="004B0532" w:rsidRPr="00D34FEB" w:rsidRDefault="004B0532" w:rsidP="004B0532">
            <w:pPr>
              <w:spacing w:line="0" w:lineRule="atLeast"/>
              <w:jc w:val="left"/>
              <w:rPr>
                <w:rFonts w:asciiTheme="minorHAnsi" w:eastAsiaTheme="minorEastAsia" w:hAnsiTheme="minorHAnsi" w:cs="Arial Narrow"/>
                <w:sz w:val="18"/>
                <w:szCs w:val="18"/>
              </w:rPr>
            </w:pPr>
            <w:r w:rsidRPr="00D34FEB">
              <w:rPr>
                <w:rFonts w:asciiTheme="minorHAnsi" w:eastAsiaTheme="minorEastAsia" w:hAnsiTheme="minorHAnsi" w:cs="Arial Narrow"/>
                <w:kern w:val="0"/>
                <w:sz w:val="18"/>
                <w:szCs w:val="20"/>
                <w:lang w:val="en-GB"/>
              </w:rPr>
              <w:t>Forbidden (The request is for something forbidden.)</w:t>
            </w:r>
          </w:p>
        </w:tc>
        <w:tc>
          <w:tcPr>
            <w:tcW w:w="993" w:type="dxa"/>
            <w:shd w:val="clear" w:color="auto" w:fill="auto"/>
          </w:tcPr>
          <w:p w14:paraId="75ECDBD7" w14:textId="77777777" w:rsidR="004B0532" w:rsidRPr="00D34FEB" w:rsidRDefault="004B0532" w:rsidP="004B0532">
            <w:pPr>
              <w:spacing w:line="0" w:lineRule="atLeast"/>
              <w:rPr>
                <w:rFonts w:asciiTheme="minorHAnsi" w:eastAsiaTheme="minorEastAsia" w:hAnsiTheme="minorHAnsi" w:cs="Arial Narrow"/>
                <w:sz w:val="18"/>
                <w:szCs w:val="18"/>
              </w:rPr>
            </w:pPr>
            <w:r w:rsidRPr="00D34FEB">
              <w:rPr>
                <w:rFonts w:asciiTheme="minorHAnsi" w:eastAsiaTheme="minorEastAsia" w:hAnsiTheme="minorHAnsi" w:cs="ＭＳ ゴシック"/>
                <w:sz w:val="18"/>
                <w:szCs w:val="18"/>
              </w:rPr>
              <w:t>Common</w:t>
            </w:r>
          </w:p>
        </w:tc>
      </w:tr>
      <w:tr w:rsidR="004B0532" w:rsidRPr="004B0532" w14:paraId="4A440F06" w14:textId="77777777" w:rsidTr="00647AC1">
        <w:trPr>
          <w:jc w:val="center"/>
        </w:trPr>
        <w:tc>
          <w:tcPr>
            <w:tcW w:w="675" w:type="dxa"/>
            <w:shd w:val="clear" w:color="auto" w:fill="auto"/>
          </w:tcPr>
          <w:p w14:paraId="09ED39EA" w14:textId="77777777" w:rsidR="004B0532" w:rsidRPr="00D34FEB" w:rsidRDefault="004B0532" w:rsidP="004B0532">
            <w:pPr>
              <w:spacing w:line="0" w:lineRule="atLeast"/>
              <w:jc w:val="left"/>
              <w:rPr>
                <w:rFonts w:asciiTheme="minorHAnsi" w:eastAsiaTheme="minorEastAsia" w:hAnsiTheme="minorHAnsi" w:cs="Arial Narrow"/>
                <w:sz w:val="18"/>
              </w:rPr>
            </w:pPr>
            <w:r w:rsidRPr="00D34FEB">
              <w:rPr>
                <w:rFonts w:asciiTheme="minorHAnsi" w:eastAsiaTheme="minorEastAsia" w:hAnsiTheme="minorHAnsi" w:cs="Arial Narrow"/>
                <w:sz w:val="18"/>
              </w:rPr>
              <w:t>404</w:t>
            </w:r>
          </w:p>
        </w:tc>
        <w:tc>
          <w:tcPr>
            <w:tcW w:w="7371" w:type="dxa"/>
            <w:shd w:val="clear" w:color="auto" w:fill="auto"/>
          </w:tcPr>
          <w:p w14:paraId="6CD38E3C" w14:textId="77777777" w:rsidR="004B0532" w:rsidRPr="00D34FEB" w:rsidRDefault="004B0532" w:rsidP="004B0532">
            <w:pPr>
              <w:spacing w:line="0" w:lineRule="atLeast"/>
              <w:jc w:val="left"/>
              <w:rPr>
                <w:rFonts w:asciiTheme="minorHAnsi" w:eastAsiaTheme="minorEastAsia" w:hAnsiTheme="minorHAnsi" w:cs="Arial Narrow"/>
                <w:sz w:val="18"/>
                <w:szCs w:val="18"/>
              </w:rPr>
            </w:pPr>
            <w:r w:rsidRPr="00D34FEB">
              <w:rPr>
                <w:rFonts w:asciiTheme="minorHAnsi" w:eastAsiaTheme="minorEastAsia" w:hAnsiTheme="minorHAnsi" w:cs="Arial Narrow"/>
                <w:kern w:val="0"/>
                <w:sz w:val="18"/>
                <w:szCs w:val="20"/>
                <w:lang w:val="en-GB"/>
              </w:rPr>
              <w:t>Not Found (The server has not found anything matching the URI given.)</w:t>
            </w:r>
          </w:p>
        </w:tc>
        <w:tc>
          <w:tcPr>
            <w:tcW w:w="993" w:type="dxa"/>
            <w:shd w:val="clear" w:color="auto" w:fill="auto"/>
          </w:tcPr>
          <w:p w14:paraId="0B0497E6" w14:textId="77777777" w:rsidR="004B0532" w:rsidRPr="00D34FEB" w:rsidRDefault="004B0532" w:rsidP="004B0532">
            <w:pPr>
              <w:spacing w:line="0" w:lineRule="atLeast"/>
              <w:rPr>
                <w:rFonts w:asciiTheme="minorHAnsi" w:eastAsiaTheme="minorEastAsia" w:hAnsiTheme="minorHAnsi" w:cs="Arial Narrow"/>
                <w:sz w:val="18"/>
                <w:szCs w:val="18"/>
              </w:rPr>
            </w:pPr>
            <w:r w:rsidRPr="00D34FEB">
              <w:rPr>
                <w:rFonts w:asciiTheme="minorHAnsi" w:eastAsiaTheme="minorEastAsia" w:hAnsiTheme="minorHAnsi" w:cs="ＭＳ ゴシック"/>
                <w:sz w:val="18"/>
                <w:szCs w:val="18"/>
              </w:rPr>
              <w:t>Common</w:t>
            </w:r>
          </w:p>
        </w:tc>
      </w:tr>
      <w:tr w:rsidR="004B0532" w:rsidRPr="004B0532" w14:paraId="40AF6782" w14:textId="77777777" w:rsidTr="00647AC1">
        <w:trPr>
          <w:jc w:val="center"/>
        </w:trPr>
        <w:tc>
          <w:tcPr>
            <w:tcW w:w="675" w:type="dxa"/>
            <w:shd w:val="clear" w:color="auto" w:fill="auto"/>
          </w:tcPr>
          <w:p w14:paraId="3001230F" w14:textId="77777777" w:rsidR="004B0532" w:rsidRPr="00D34FEB" w:rsidRDefault="004B0532" w:rsidP="004B0532">
            <w:pPr>
              <w:spacing w:line="0" w:lineRule="atLeast"/>
              <w:jc w:val="left"/>
              <w:rPr>
                <w:rFonts w:asciiTheme="minorHAnsi" w:eastAsiaTheme="minorEastAsia" w:hAnsiTheme="minorHAnsi" w:cs="Arial Narrow"/>
                <w:sz w:val="18"/>
              </w:rPr>
            </w:pPr>
            <w:r w:rsidRPr="00D34FEB">
              <w:rPr>
                <w:rFonts w:asciiTheme="minorHAnsi" w:eastAsiaTheme="minorEastAsia" w:hAnsiTheme="minorHAnsi" w:cs="Arial Narrow"/>
                <w:sz w:val="18"/>
              </w:rPr>
              <w:t>405</w:t>
            </w:r>
          </w:p>
        </w:tc>
        <w:tc>
          <w:tcPr>
            <w:tcW w:w="7371" w:type="dxa"/>
            <w:shd w:val="clear" w:color="auto" w:fill="auto"/>
          </w:tcPr>
          <w:p w14:paraId="36AAD409" w14:textId="77777777" w:rsidR="004B0532" w:rsidRPr="00D34FEB" w:rsidRDefault="004B0532" w:rsidP="004B0532">
            <w:pPr>
              <w:spacing w:line="0" w:lineRule="atLeast"/>
              <w:jc w:val="left"/>
              <w:rPr>
                <w:rFonts w:asciiTheme="minorHAnsi" w:eastAsiaTheme="minorEastAsia" w:hAnsiTheme="minorHAnsi" w:cs="Arial Narrow"/>
                <w:sz w:val="18"/>
                <w:szCs w:val="18"/>
              </w:rPr>
            </w:pPr>
            <w:r w:rsidRPr="00D34FEB">
              <w:rPr>
                <w:rFonts w:asciiTheme="minorHAnsi" w:eastAsiaTheme="minorEastAsia" w:hAnsiTheme="minorHAnsi" w:cs="Arial Narrow"/>
                <w:sz w:val="18"/>
                <w:szCs w:val="18"/>
              </w:rPr>
              <w:t>Method Not Allowed</w:t>
            </w:r>
          </w:p>
        </w:tc>
        <w:tc>
          <w:tcPr>
            <w:tcW w:w="993" w:type="dxa"/>
            <w:shd w:val="clear" w:color="auto" w:fill="auto"/>
          </w:tcPr>
          <w:p w14:paraId="52953216" w14:textId="77777777" w:rsidR="004B0532" w:rsidRPr="00D34FEB" w:rsidRDefault="004B0532" w:rsidP="004B0532">
            <w:pPr>
              <w:spacing w:line="0" w:lineRule="atLeast"/>
              <w:rPr>
                <w:rFonts w:asciiTheme="minorHAnsi" w:eastAsiaTheme="minorEastAsia" w:hAnsiTheme="minorHAnsi" w:cs="Arial Narrow"/>
                <w:sz w:val="18"/>
                <w:szCs w:val="18"/>
              </w:rPr>
            </w:pPr>
            <w:r w:rsidRPr="00D34FEB">
              <w:rPr>
                <w:rFonts w:asciiTheme="minorHAnsi" w:eastAsiaTheme="minorEastAsia" w:hAnsiTheme="minorHAnsi" w:cs="Arial Narrow"/>
                <w:sz w:val="18"/>
                <w:szCs w:val="18"/>
              </w:rPr>
              <w:t>1.1</w:t>
            </w:r>
          </w:p>
        </w:tc>
      </w:tr>
      <w:tr w:rsidR="004B0532" w:rsidRPr="004B0532" w14:paraId="043D0733" w14:textId="77777777" w:rsidTr="00647AC1">
        <w:trPr>
          <w:jc w:val="center"/>
        </w:trPr>
        <w:tc>
          <w:tcPr>
            <w:tcW w:w="675" w:type="dxa"/>
            <w:shd w:val="clear" w:color="auto" w:fill="auto"/>
          </w:tcPr>
          <w:p w14:paraId="2422C730" w14:textId="77777777" w:rsidR="004B0532" w:rsidRPr="00D34FEB" w:rsidRDefault="004B0532" w:rsidP="004B0532">
            <w:pPr>
              <w:spacing w:line="0" w:lineRule="atLeast"/>
              <w:jc w:val="left"/>
              <w:rPr>
                <w:rFonts w:asciiTheme="minorHAnsi" w:eastAsiaTheme="minorEastAsia" w:hAnsiTheme="minorHAnsi" w:cs="Arial Narrow"/>
                <w:sz w:val="18"/>
              </w:rPr>
            </w:pPr>
            <w:r w:rsidRPr="00D34FEB">
              <w:rPr>
                <w:rFonts w:asciiTheme="minorHAnsi" w:eastAsiaTheme="minorEastAsia" w:hAnsiTheme="minorHAnsi" w:cs="Arial Narrow"/>
                <w:sz w:val="18"/>
              </w:rPr>
              <w:t>406</w:t>
            </w:r>
          </w:p>
        </w:tc>
        <w:tc>
          <w:tcPr>
            <w:tcW w:w="7371" w:type="dxa"/>
            <w:shd w:val="clear" w:color="auto" w:fill="auto"/>
          </w:tcPr>
          <w:p w14:paraId="6540318F" w14:textId="77777777" w:rsidR="004B0532" w:rsidRPr="00D34FEB" w:rsidRDefault="004B0532" w:rsidP="004B0532">
            <w:pPr>
              <w:spacing w:line="0" w:lineRule="atLeast"/>
              <w:jc w:val="left"/>
              <w:rPr>
                <w:rFonts w:asciiTheme="minorHAnsi" w:eastAsiaTheme="minorEastAsia" w:hAnsiTheme="minorHAnsi" w:cs="Arial Narrow"/>
                <w:sz w:val="18"/>
                <w:szCs w:val="18"/>
              </w:rPr>
            </w:pPr>
            <w:r w:rsidRPr="00D34FEB">
              <w:rPr>
                <w:rFonts w:asciiTheme="minorHAnsi" w:eastAsiaTheme="minorEastAsia" w:hAnsiTheme="minorHAnsi" w:cs="Arial Narrow"/>
                <w:sz w:val="18"/>
                <w:szCs w:val="18"/>
              </w:rPr>
              <w:t>Not Acceptable</w:t>
            </w:r>
          </w:p>
        </w:tc>
        <w:tc>
          <w:tcPr>
            <w:tcW w:w="993" w:type="dxa"/>
            <w:shd w:val="clear" w:color="auto" w:fill="auto"/>
          </w:tcPr>
          <w:p w14:paraId="6ABA32D5" w14:textId="77777777" w:rsidR="004B0532" w:rsidRPr="00D34FEB" w:rsidRDefault="004B0532" w:rsidP="004B0532">
            <w:pPr>
              <w:spacing w:line="0" w:lineRule="atLeast"/>
              <w:rPr>
                <w:rFonts w:asciiTheme="minorHAnsi" w:eastAsiaTheme="minorEastAsia" w:hAnsiTheme="minorHAnsi" w:cs="Arial Narrow"/>
                <w:sz w:val="18"/>
                <w:szCs w:val="18"/>
              </w:rPr>
            </w:pPr>
            <w:r w:rsidRPr="00D34FEB">
              <w:rPr>
                <w:rFonts w:asciiTheme="minorHAnsi" w:eastAsiaTheme="minorEastAsia" w:hAnsiTheme="minorHAnsi" w:cs="Arial Narrow"/>
                <w:sz w:val="18"/>
                <w:szCs w:val="18"/>
              </w:rPr>
              <w:t>1.1</w:t>
            </w:r>
          </w:p>
        </w:tc>
      </w:tr>
      <w:tr w:rsidR="004B0532" w:rsidRPr="004B0532" w14:paraId="2660597F" w14:textId="77777777" w:rsidTr="00647AC1">
        <w:trPr>
          <w:jc w:val="center"/>
        </w:trPr>
        <w:tc>
          <w:tcPr>
            <w:tcW w:w="675" w:type="dxa"/>
            <w:shd w:val="clear" w:color="auto" w:fill="auto"/>
          </w:tcPr>
          <w:p w14:paraId="3449DFA2" w14:textId="77777777" w:rsidR="004B0532" w:rsidRPr="00D34FEB" w:rsidRDefault="004B0532" w:rsidP="004B0532">
            <w:pPr>
              <w:spacing w:line="0" w:lineRule="atLeast"/>
              <w:jc w:val="left"/>
              <w:rPr>
                <w:rFonts w:asciiTheme="minorHAnsi" w:eastAsiaTheme="minorEastAsia" w:hAnsiTheme="minorHAnsi" w:cs="Arial Narrow"/>
                <w:sz w:val="18"/>
              </w:rPr>
            </w:pPr>
            <w:r w:rsidRPr="00D34FEB">
              <w:rPr>
                <w:rFonts w:asciiTheme="minorHAnsi" w:eastAsiaTheme="minorEastAsia" w:hAnsiTheme="minorHAnsi" w:cs="Arial Narrow"/>
                <w:sz w:val="18"/>
              </w:rPr>
              <w:t>407</w:t>
            </w:r>
          </w:p>
        </w:tc>
        <w:tc>
          <w:tcPr>
            <w:tcW w:w="7371" w:type="dxa"/>
            <w:shd w:val="clear" w:color="auto" w:fill="auto"/>
          </w:tcPr>
          <w:p w14:paraId="111514DC" w14:textId="77777777" w:rsidR="004B0532" w:rsidRPr="00D34FEB" w:rsidRDefault="004B0532" w:rsidP="004B0532">
            <w:pPr>
              <w:spacing w:line="0" w:lineRule="atLeast"/>
              <w:jc w:val="left"/>
              <w:rPr>
                <w:rFonts w:asciiTheme="minorHAnsi" w:eastAsiaTheme="minorEastAsia" w:hAnsiTheme="minorHAnsi" w:cs="Arial Narrow"/>
                <w:sz w:val="18"/>
                <w:szCs w:val="18"/>
              </w:rPr>
            </w:pPr>
            <w:r w:rsidRPr="00D34FEB">
              <w:rPr>
                <w:rFonts w:asciiTheme="minorHAnsi" w:eastAsiaTheme="minorEastAsia" w:hAnsiTheme="minorHAnsi" w:cs="Arial Narrow"/>
                <w:sz w:val="18"/>
                <w:szCs w:val="18"/>
              </w:rPr>
              <w:t>Proxy Authentication Required</w:t>
            </w:r>
          </w:p>
        </w:tc>
        <w:tc>
          <w:tcPr>
            <w:tcW w:w="993" w:type="dxa"/>
            <w:shd w:val="clear" w:color="auto" w:fill="auto"/>
          </w:tcPr>
          <w:p w14:paraId="70CDE894" w14:textId="77777777" w:rsidR="004B0532" w:rsidRPr="00D34FEB" w:rsidRDefault="004B0532" w:rsidP="004B0532">
            <w:pPr>
              <w:spacing w:line="0" w:lineRule="atLeast"/>
              <w:rPr>
                <w:rFonts w:asciiTheme="minorHAnsi" w:eastAsiaTheme="minorEastAsia" w:hAnsiTheme="minorHAnsi" w:cs="Arial Narrow"/>
                <w:sz w:val="18"/>
                <w:szCs w:val="18"/>
              </w:rPr>
            </w:pPr>
            <w:r w:rsidRPr="00D34FEB">
              <w:rPr>
                <w:rFonts w:asciiTheme="minorHAnsi" w:eastAsiaTheme="minorEastAsia" w:hAnsiTheme="minorHAnsi" w:cs="Arial Narrow"/>
                <w:sz w:val="18"/>
                <w:szCs w:val="18"/>
              </w:rPr>
              <w:t>1.1</w:t>
            </w:r>
          </w:p>
        </w:tc>
      </w:tr>
      <w:tr w:rsidR="004B0532" w:rsidRPr="004B0532" w14:paraId="6C180626" w14:textId="77777777" w:rsidTr="00647AC1">
        <w:trPr>
          <w:jc w:val="center"/>
        </w:trPr>
        <w:tc>
          <w:tcPr>
            <w:tcW w:w="675" w:type="dxa"/>
            <w:shd w:val="clear" w:color="auto" w:fill="auto"/>
          </w:tcPr>
          <w:p w14:paraId="59562DFC" w14:textId="77777777" w:rsidR="004B0532" w:rsidRPr="00D34FEB" w:rsidRDefault="004B0532" w:rsidP="004B0532">
            <w:pPr>
              <w:spacing w:line="0" w:lineRule="atLeast"/>
              <w:jc w:val="left"/>
              <w:rPr>
                <w:rFonts w:asciiTheme="minorHAnsi" w:eastAsiaTheme="minorEastAsia" w:hAnsiTheme="minorHAnsi" w:cs="Arial Narrow"/>
                <w:sz w:val="18"/>
              </w:rPr>
            </w:pPr>
            <w:r w:rsidRPr="00D34FEB">
              <w:rPr>
                <w:rFonts w:asciiTheme="minorHAnsi" w:eastAsiaTheme="minorEastAsia" w:hAnsiTheme="minorHAnsi" w:cs="Arial Narrow"/>
                <w:sz w:val="18"/>
              </w:rPr>
              <w:t>408</w:t>
            </w:r>
          </w:p>
        </w:tc>
        <w:tc>
          <w:tcPr>
            <w:tcW w:w="7371" w:type="dxa"/>
            <w:shd w:val="clear" w:color="auto" w:fill="auto"/>
          </w:tcPr>
          <w:p w14:paraId="5A2EF603" w14:textId="77777777" w:rsidR="004B0532" w:rsidRPr="00D34FEB" w:rsidRDefault="004B0532" w:rsidP="004B0532">
            <w:pPr>
              <w:spacing w:line="0" w:lineRule="atLeast"/>
              <w:jc w:val="left"/>
              <w:rPr>
                <w:rFonts w:asciiTheme="minorHAnsi" w:eastAsiaTheme="minorEastAsia" w:hAnsiTheme="minorHAnsi" w:cs="Arial Narrow"/>
                <w:sz w:val="18"/>
                <w:szCs w:val="18"/>
              </w:rPr>
            </w:pPr>
            <w:r w:rsidRPr="00D34FEB">
              <w:rPr>
                <w:rFonts w:asciiTheme="minorHAnsi" w:eastAsiaTheme="minorEastAsia" w:hAnsiTheme="minorHAnsi" w:cs="Arial Narrow"/>
                <w:sz w:val="18"/>
                <w:szCs w:val="18"/>
              </w:rPr>
              <w:t>Request Time-out</w:t>
            </w:r>
          </w:p>
        </w:tc>
        <w:tc>
          <w:tcPr>
            <w:tcW w:w="993" w:type="dxa"/>
            <w:shd w:val="clear" w:color="auto" w:fill="auto"/>
          </w:tcPr>
          <w:p w14:paraId="56A0A648" w14:textId="77777777" w:rsidR="004B0532" w:rsidRPr="00D34FEB" w:rsidRDefault="004B0532" w:rsidP="004B0532">
            <w:pPr>
              <w:spacing w:line="0" w:lineRule="atLeast"/>
              <w:rPr>
                <w:rFonts w:asciiTheme="minorHAnsi" w:eastAsiaTheme="minorEastAsia" w:hAnsiTheme="minorHAnsi" w:cs="Arial Narrow"/>
                <w:sz w:val="18"/>
                <w:szCs w:val="18"/>
              </w:rPr>
            </w:pPr>
            <w:r w:rsidRPr="00D34FEB">
              <w:rPr>
                <w:rFonts w:asciiTheme="minorHAnsi" w:eastAsiaTheme="minorEastAsia" w:hAnsiTheme="minorHAnsi" w:cs="Arial Narrow"/>
                <w:sz w:val="18"/>
                <w:szCs w:val="18"/>
              </w:rPr>
              <w:t>1.1</w:t>
            </w:r>
          </w:p>
        </w:tc>
      </w:tr>
      <w:tr w:rsidR="004B0532" w:rsidRPr="004B0532" w14:paraId="0EEA10E8" w14:textId="77777777" w:rsidTr="00647AC1">
        <w:trPr>
          <w:jc w:val="center"/>
        </w:trPr>
        <w:tc>
          <w:tcPr>
            <w:tcW w:w="675" w:type="dxa"/>
            <w:shd w:val="clear" w:color="auto" w:fill="auto"/>
          </w:tcPr>
          <w:p w14:paraId="70B0D284" w14:textId="77777777" w:rsidR="004B0532" w:rsidRPr="00D34FEB" w:rsidRDefault="004B0532" w:rsidP="004B0532">
            <w:pPr>
              <w:spacing w:line="0" w:lineRule="atLeast"/>
              <w:jc w:val="left"/>
              <w:rPr>
                <w:rFonts w:asciiTheme="minorHAnsi" w:eastAsiaTheme="minorEastAsia" w:hAnsiTheme="minorHAnsi" w:cs="Arial Narrow"/>
                <w:sz w:val="18"/>
              </w:rPr>
            </w:pPr>
            <w:r w:rsidRPr="00D34FEB">
              <w:rPr>
                <w:rFonts w:asciiTheme="minorHAnsi" w:eastAsiaTheme="minorEastAsia" w:hAnsiTheme="minorHAnsi" w:cs="Arial Narrow"/>
                <w:sz w:val="18"/>
              </w:rPr>
              <w:t>409</w:t>
            </w:r>
          </w:p>
        </w:tc>
        <w:tc>
          <w:tcPr>
            <w:tcW w:w="7371" w:type="dxa"/>
            <w:shd w:val="clear" w:color="auto" w:fill="auto"/>
          </w:tcPr>
          <w:p w14:paraId="4A8915C0" w14:textId="77777777" w:rsidR="004B0532" w:rsidRPr="00D34FEB" w:rsidRDefault="004B0532" w:rsidP="004B0532">
            <w:pPr>
              <w:spacing w:line="0" w:lineRule="atLeast"/>
              <w:jc w:val="left"/>
              <w:rPr>
                <w:rFonts w:asciiTheme="minorHAnsi" w:eastAsiaTheme="minorEastAsia" w:hAnsiTheme="minorHAnsi" w:cs="Arial Narrow"/>
                <w:sz w:val="18"/>
                <w:szCs w:val="18"/>
              </w:rPr>
            </w:pPr>
            <w:r w:rsidRPr="00D34FEB">
              <w:rPr>
                <w:rFonts w:asciiTheme="minorHAnsi" w:eastAsiaTheme="minorEastAsia" w:hAnsiTheme="minorHAnsi" w:cs="Arial Narrow"/>
                <w:sz w:val="18"/>
                <w:szCs w:val="18"/>
              </w:rPr>
              <w:t>Conflict</w:t>
            </w:r>
          </w:p>
        </w:tc>
        <w:tc>
          <w:tcPr>
            <w:tcW w:w="993" w:type="dxa"/>
            <w:shd w:val="clear" w:color="auto" w:fill="auto"/>
          </w:tcPr>
          <w:p w14:paraId="08145413" w14:textId="77777777" w:rsidR="004B0532" w:rsidRPr="00D34FEB" w:rsidRDefault="004B0532" w:rsidP="004B0532">
            <w:pPr>
              <w:spacing w:line="0" w:lineRule="atLeast"/>
              <w:rPr>
                <w:rFonts w:asciiTheme="minorHAnsi" w:eastAsiaTheme="minorEastAsia" w:hAnsiTheme="minorHAnsi" w:cs="Arial Narrow"/>
                <w:sz w:val="18"/>
                <w:szCs w:val="18"/>
              </w:rPr>
            </w:pPr>
            <w:r w:rsidRPr="00D34FEB">
              <w:rPr>
                <w:rFonts w:asciiTheme="minorHAnsi" w:eastAsiaTheme="minorEastAsia" w:hAnsiTheme="minorHAnsi" w:cs="Arial Narrow"/>
                <w:sz w:val="18"/>
                <w:szCs w:val="18"/>
              </w:rPr>
              <w:t>1.1</w:t>
            </w:r>
          </w:p>
        </w:tc>
      </w:tr>
      <w:tr w:rsidR="004B0532" w:rsidRPr="004B0532" w14:paraId="7D08988B" w14:textId="77777777" w:rsidTr="00647AC1">
        <w:trPr>
          <w:jc w:val="center"/>
        </w:trPr>
        <w:tc>
          <w:tcPr>
            <w:tcW w:w="675" w:type="dxa"/>
            <w:shd w:val="clear" w:color="auto" w:fill="auto"/>
          </w:tcPr>
          <w:p w14:paraId="44974A01" w14:textId="77777777" w:rsidR="004B0532" w:rsidRPr="00D34FEB" w:rsidRDefault="004B0532" w:rsidP="004B0532">
            <w:pPr>
              <w:spacing w:line="0" w:lineRule="atLeast"/>
              <w:jc w:val="left"/>
              <w:rPr>
                <w:rFonts w:asciiTheme="minorHAnsi" w:eastAsiaTheme="minorEastAsia" w:hAnsiTheme="minorHAnsi" w:cs="Arial Narrow"/>
                <w:sz w:val="18"/>
              </w:rPr>
            </w:pPr>
            <w:r w:rsidRPr="00D34FEB">
              <w:rPr>
                <w:rFonts w:asciiTheme="minorHAnsi" w:eastAsiaTheme="minorEastAsia" w:hAnsiTheme="minorHAnsi" w:cs="Arial Narrow"/>
                <w:sz w:val="18"/>
              </w:rPr>
              <w:t>410</w:t>
            </w:r>
          </w:p>
        </w:tc>
        <w:tc>
          <w:tcPr>
            <w:tcW w:w="7371" w:type="dxa"/>
            <w:shd w:val="clear" w:color="auto" w:fill="auto"/>
          </w:tcPr>
          <w:p w14:paraId="7AFEEB44" w14:textId="77777777" w:rsidR="004B0532" w:rsidRPr="00D34FEB" w:rsidRDefault="004B0532" w:rsidP="004B0532">
            <w:pPr>
              <w:spacing w:line="0" w:lineRule="atLeast"/>
              <w:jc w:val="left"/>
              <w:rPr>
                <w:rFonts w:asciiTheme="minorHAnsi" w:eastAsiaTheme="minorEastAsia" w:hAnsiTheme="minorHAnsi" w:cs="Arial Narrow"/>
                <w:sz w:val="18"/>
                <w:szCs w:val="18"/>
              </w:rPr>
            </w:pPr>
            <w:r w:rsidRPr="00D34FEB">
              <w:rPr>
                <w:rFonts w:asciiTheme="minorHAnsi" w:eastAsiaTheme="minorEastAsia" w:hAnsiTheme="minorHAnsi" w:cs="Arial Narrow"/>
                <w:sz w:val="18"/>
                <w:szCs w:val="18"/>
              </w:rPr>
              <w:t>Gone</w:t>
            </w:r>
          </w:p>
        </w:tc>
        <w:tc>
          <w:tcPr>
            <w:tcW w:w="993" w:type="dxa"/>
            <w:shd w:val="clear" w:color="auto" w:fill="auto"/>
          </w:tcPr>
          <w:p w14:paraId="209486EB" w14:textId="77777777" w:rsidR="004B0532" w:rsidRPr="00D34FEB" w:rsidRDefault="004B0532" w:rsidP="004B0532">
            <w:pPr>
              <w:spacing w:line="0" w:lineRule="atLeast"/>
              <w:rPr>
                <w:rFonts w:asciiTheme="minorHAnsi" w:eastAsiaTheme="minorEastAsia" w:hAnsiTheme="minorHAnsi" w:cs="Arial Narrow"/>
                <w:sz w:val="18"/>
                <w:szCs w:val="18"/>
              </w:rPr>
            </w:pPr>
            <w:r w:rsidRPr="00D34FEB">
              <w:rPr>
                <w:rFonts w:asciiTheme="minorHAnsi" w:eastAsiaTheme="minorEastAsia" w:hAnsiTheme="minorHAnsi" w:cs="Arial Narrow"/>
                <w:sz w:val="18"/>
                <w:szCs w:val="18"/>
              </w:rPr>
              <w:t>1.1</w:t>
            </w:r>
          </w:p>
        </w:tc>
      </w:tr>
      <w:tr w:rsidR="004B0532" w:rsidRPr="004B0532" w14:paraId="4B81DD2A" w14:textId="77777777" w:rsidTr="00647AC1">
        <w:trPr>
          <w:jc w:val="center"/>
        </w:trPr>
        <w:tc>
          <w:tcPr>
            <w:tcW w:w="675" w:type="dxa"/>
            <w:shd w:val="clear" w:color="auto" w:fill="auto"/>
          </w:tcPr>
          <w:p w14:paraId="4DD10F05" w14:textId="77777777" w:rsidR="004B0532" w:rsidRPr="00D34FEB" w:rsidRDefault="004B0532" w:rsidP="004B0532">
            <w:pPr>
              <w:spacing w:line="0" w:lineRule="atLeast"/>
              <w:jc w:val="left"/>
              <w:rPr>
                <w:rFonts w:asciiTheme="minorHAnsi" w:eastAsiaTheme="minorEastAsia" w:hAnsiTheme="minorHAnsi" w:cs="Arial Narrow"/>
                <w:sz w:val="18"/>
              </w:rPr>
            </w:pPr>
            <w:r w:rsidRPr="00D34FEB">
              <w:rPr>
                <w:rFonts w:asciiTheme="minorHAnsi" w:eastAsiaTheme="minorEastAsia" w:hAnsiTheme="minorHAnsi" w:cs="Arial Narrow"/>
                <w:sz w:val="18"/>
              </w:rPr>
              <w:t>411</w:t>
            </w:r>
          </w:p>
        </w:tc>
        <w:tc>
          <w:tcPr>
            <w:tcW w:w="7371" w:type="dxa"/>
            <w:shd w:val="clear" w:color="auto" w:fill="auto"/>
          </w:tcPr>
          <w:p w14:paraId="683A1CD6" w14:textId="77777777" w:rsidR="004B0532" w:rsidRPr="00D34FEB" w:rsidRDefault="004B0532" w:rsidP="004B0532">
            <w:pPr>
              <w:spacing w:line="0" w:lineRule="atLeast"/>
              <w:jc w:val="left"/>
              <w:rPr>
                <w:rFonts w:asciiTheme="minorHAnsi" w:eastAsiaTheme="minorEastAsia" w:hAnsiTheme="minorHAnsi" w:cs="Arial Narrow"/>
                <w:sz w:val="18"/>
                <w:szCs w:val="18"/>
              </w:rPr>
            </w:pPr>
            <w:r w:rsidRPr="00D34FEB">
              <w:rPr>
                <w:rFonts w:asciiTheme="minorHAnsi" w:eastAsiaTheme="minorEastAsia" w:hAnsiTheme="minorHAnsi" w:cs="Arial Narrow"/>
                <w:sz w:val="18"/>
                <w:szCs w:val="18"/>
              </w:rPr>
              <w:t>Length Required</w:t>
            </w:r>
          </w:p>
        </w:tc>
        <w:tc>
          <w:tcPr>
            <w:tcW w:w="993" w:type="dxa"/>
            <w:shd w:val="clear" w:color="auto" w:fill="auto"/>
          </w:tcPr>
          <w:p w14:paraId="18713EC5" w14:textId="77777777" w:rsidR="004B0532" w:rsidRPr="00D34FEB" w:rsidRDefault="004B0532" w:rsidP="004B0532">
            <w:pPr>
              <w:spacing w:line="0" w:lineRule="atLeast"/>
              <w:rPr>
                <w:rFonts w:asciiTheme="minorHAnsi" w:eastAsiaTheme="minorEastAsia" w:hAnsiTheme="minorHAnsi" w:cs="Arial Narrow"/>
                <w:sz w:val="18"/>
                <w:szCs w:val="18"/>
              </w:rPr>
            </w:pPr>
            <w:r w:rsidRPr="00D34FEB">
              <w:rPr>
                <w:rFonts w:asciiTheme="minorHAnsi" w:eastAsiaTheme="minorEastAsia" w:hAnsiTheme="minorHAnsi" w:cs="Arial Narrow"/>
                <w:sz w:val="18"/>
                <w:szCs w:val="18"/>
              </w:rPr>
              <w:t>1.1</w:t>
            </w:r>
          </w:p>
        </w:tc>
      </w:tr>
      <w:tr w:rsidR="004B0532" w:rsidRPr="004B0532" w14:paraId="5090E604" w14:textId="77777777" w:rsidTr="00647AC1">
        <w:trPr>
          <w:jc w:val="center"/>
        </w:trPr>
        <w:tc>
          <w:tcPr>
            <w:tcW w:w="675" w:type="dxa"/>
            <w:shd w:val="clear" w:color="auto" w:fill="auto"/>
          </w:tcPr>
          <w:p w14:paraId="500E66AE" w14:textId="77777777" w:rsidR="004B0532" w:rsidRPr="00D34FEB" w:rsidRDefault="004B0532" w:rsidP="004B0532">
            <w:pPr>
              <w:spacing w:line="0" w:lineRule="atLeast"/>
              <w:jc w:val="left"/>
              <w:rPr>
                <w:rFonts w:asciiTheme="minorHAnsi" w:eastAsiaTheme="minorEastAsia" w:hAnsiTheme="minorHAnsi" w:cs="Arial Narrow"/>
                <w:sz w:val="18"/>
              </w:rPr>
            </w:pPr>
            <w:r w:rsidRPr="00D34FEB">
              <w:rPr>
                <w:rFonts w:asciiTheme="minorHAnsi" w:eastAsiaTheme="minorEastAsia" w:hAnsiTheme="minorHAnsi" w:cs="Arial Narrow"/>
                <w:sz w:val="18"/>
              </w:rPr>
              <w:t>412</w:t>
            </w:r>
          </w:p>
        </w:tc>
        <w:tc>
          <w:tcPr>
            <w:tcW w:w="7371" w:type="dxa"/>
            <w:shd w:val="clear" w:color="auto" w:fill="auto"/>
          </w:tcPr>
          <w:p w14:paraId="5385F38E" w14:textId="77777777" w:rsidR="004B0532" w:rsidRPr="00D34FEB" w:rsidRDefault="004B0532" w:rsidP="004B0532">
            <w:pPr>
              <w:spacing w:line="0" w:lineRule="atLeast"/>
              <w:jc w:val="left"/>
              <w:rPr>
                <w:rFonts w:asciiTheme="minorHAnsi" w:eastAsiaTheme="minorEastAsia" w:hAnsiTheme="minorHAnsi" w:cs="Arial Narrow"/>
                <w:sz w:val="18"/>
                <w:szCs w:val="18"/>
              </w:rPr>
            </w:pPr>
            <w:r w:rsidRPr="00D34FEB">
              <w:rPr>
                <w:rFonts w:asciiTheme="minorHAnsi" w:eastAsiaTheme="minorEastAsia" w:hAnsiTheme="minorHAnsi" w:cs="Arial Narrow"/>
                <w:sz w:val="18"/>
                <w:szCs w:val="18"/>
              </w:rPr>
              <w:t>Precondition Failed</w:t>
            </w:r>
          </w:p>
        </w:tc>
        <w:tc>
          <w:tcPr>
            <w:tcW w:w="993" w:type="dxa"/>
            <w:shd w:val="clear" w:color="auto" w:fill="auto"/>
          </w:tcPr>
          <w:p w14:paraId="54DD8053" w14:textId="77777777" w:rsidR="004B0532" w:rsidRPr="00D34FEB" w:rsidRDefault="004B0532" w:rsidP="004B0532">
            <w:pPr>
              <w:spacing w:line="0" w:lineRule="atLeast"/>
              <w:rPr>
                <w:rFonts w:asciiTheme="minorHAnsi" w:eastAsiaTheme="minorEastAsia" w:hAnsiTheme="minorHAnsi" w:cs="Arial Narrow"/>
                <w:sz w:val="18"/>
                <w:szCs w:val="18"/>
              </w:rPr>
            </w:pPr>
            <w:r w:rsidRPr="00D34FEB">
              <w:rPr>
                <w:rFonts w:asciiTheme="minorHAnsi" w:eastAsiaTheme="minorEastAsia" w:hAnsiTheme="minorHAnsi" w:cs="Arial Narrow"/>
                <w:sz w:val="18"/>
                <w:szCs w:val="18"/>
              </w:rPr>
              <w:t>1.1</w:t>
            </w:r>
          </w:p>
        </w:tc>
      </w:tr>
      <w:tr w:rsidR="004B0532" w:rsidRPr="004B0532" w14:paraId="65890D11" w14:textId="77777777" w:rsidTr="00647AC1">
        <w:trPr>
          <w:jc w:val="center"/>
        </w:trPr>
        <w:tc>
          <w:tcPr>
            <w:tcW w:w="675" w:type="dxa"/>
            <w:shd w:val="clear" w:color="auto" w:fill="auto"/>
          </w:tcPr>
          <w:p w14:paraId="61D4F693" w14:textId="77777777" w:rsidR="004B0532" w:rsidRPr="00D34FEB" w:rsidRDefault="004B0532" w:rsidP="004B0532">
            <w:pPr>
              <w:spacing w:line="0" w:lineRule="atLeast"/>
              <w:jc w:val="left"/>
              <w:rPr>
                <w:rFonts w:asciiTheme="minorHAnsi" w:eastAsiaTheme="minorEastAsia" w:hAnsiTheme="minorHAnsi" w:cs="Arial Narrow"/>
                <w:sz w:val="18"/>
              </w:rPr>
            </w:pPr>
            <w:r w:rsidRPr="00D34FEB">
              <w:rPr>
                <w:rFonts w:asciiTheme="minorHAnsi" w:eastAsiaTheme="minorEastAsia" w:hAnsiTheme="minorHAnsi" w:cs="Arial Narrow"/>
                <w:sz w:val="18"/>
              </w:rPr>
              <w:t>413</w:t>
            </w:r>
          </w:p>
        </w:tc>
        <w:tc>
          <w:tcPr>
            <w:tcW w:w="7371" w:type="dxa"/>
            <w:shd w:val="clear" w:color="auto" w:fill="auto"/>
          </w:tcPr>
          <w:p w14:paraId="42045E69" w14:textId="77777777" w:rsidR="004B0532" w:rsidRPr="00D34FEB" w:rsidRDefault="004B0532" w:rsidP="004B0532">
            <w:pPr>
              <w:spacing w:line="0" w:lineRule="atLeast"/>
              <w:jc w:val="left"/>
              <w:rPr>
                <w:rFonts w:asciiTheme="minorHAnsi" w:eastAsiaTheme="minorEastAsia" w:hAnsiTheme="minorHAnsi" w:cs="Arial Narrow"/>
                <w:sz w:val="18"/>
                <w:szCs w:val="18"/>
              </w:rPr>
            </w:pPr>
            <w:r w:rsidRPr="00D34FEB">
              <w:rPr>
                <w:rFonts w:asciiTheme="minorHAnsi" w:eastAsiaTheme="minorEastAsia" w:hAnsiTheme="minorHAnsi" w:cs="Arial Narrow"/>
                <w:sz w:val="18"/>
                <w:szCs w:val="18"/>
              </w:rPr>
              <w:t>Request Entity Too Large</w:t>
            </w:r>
          </w:p>
        </w:tc>
        <w:tc>
          <w:tcPr>
            <w:tcW w:w="993" w:type="dxa"/>
            <w:shd w:val="clear" w:color="auto" w:fill="auto"/>
          </w:tcPr>
          <w:p w14:paraId="3CA6C965" w14:textId="77777777" w:rsidR="004B0532" w:rsidRPr="00D34FEB" w:rsidRDefault="004B0532" w:rsidP="004B0532">
            <w:pPr>
              <w:spacing w:line="0" w:lineRule="atLeast"/>
              <w:rPr>
                <w:rFonts w:asciiTheme="minorHAnsi" w:eastAsiaTheme="minorEastAsia" w:hAnsiTheme="minorHAnsi" w:cs="Arial Narrow"/>
                <w:sz w:val="18"/>
                <w:szCs w:val="18"/>
              </w:rPr>
            </w:pPr>
            <w:r w:rsidRPr="00D34FEB">
              <w:rPr>
                <w:rFonts w:asciiTheme="minorHAnsi" w:eastAsiaTheme="minorEastAsia" w:hAnsiTheme="minorHAnsi" w:cs="Arial Narrow"/>
                <w:sz w:val="18"/>
                <w:szCs w:val="18"/>
              </w:rPr>
              <w:t>1.1</w:t>
            </w:r>
          </w:p>
        </w:tc>
      </w:tr>
      <w:tr w:rsidR="004B0532" w:rsidRPr="004B0532" w14:paraId="568DD58E" w14:textId="77777777" w:rsidTr="00647AC1">
        <w:trPr>
          <w:jc w:val="center"/>
        </w:trPr>
        <w:tc>
          <w:tcPr>
            <w:tcW w:w="675" w:type="dxa"/>
            <w:shd w:val="clear" w:color="auto" w:fill="auto"/>
          </w:tcPr>
          <w:p w14:paraId="55C73C29" w14:textId="77777777" w:rsidR="004B0532" w:rsidRPr="00D34FEB" w:rsidRDefault="004B0532" w:rsidP="004B0532">
            <w:pPr>
              <w:spacing w:line="0" w:lineRule="atLeast"/>
              <w:jc w:val="left"/>
              <w:rPr>
                <w:rFonts w:asciiTheme="minorHAnsi" w:eastAsiaTheme="minorEastAsia" w:hAnsiTheme="minorHAnsi" w:cs="Arial Narrow"/>
                <w:sz w:val="18"/>
              </w:rPr>
            </w:pPr>
            <w:r w:rsidRPr="00D34FEB">
              <w:rPr>
                <w:rFonts w:asciiTheme="minorHAnsi" w:eastAsiaTheme="minorEastAsia" w:hAnsiTheme="minorHAnsi" w:cs="Arial Narrow"/>
                <w:sz w:val="18"/>
              </w:rPr>
              <w:t>414</w:t>
            </w:r>
          </w:p>
        </w:tc>
        <w:tc>
          <w:tcPr>
            <w:tcW w:w="7371" w:type="dxa"/>
            <w:shd w:val="clear" w:color="auto" w:fill="auto"/>
          </w:tcPr>
          <w:p w14:paraId="575BDBD1" w14:textId="77777777" w:rsidR="004B0532" w:rsidRPr="00D34FEB" w:rsidRDefault="004B0532" w:rsidP="004B0532">
            <w:pPr>
              <w:spacing w:line="0" w:lineRule="atLeast"/>
              <w:jc w:val="left"/>
              <w:rPr>
                <w:rFonts w:asciiTheme="minorHAnsi" w:eastAsiaTheme="minorEastAsia" w:hAnsiTheme="minorHAnsi" w:cs="Arial Narrow"/>
                <w:sz w:val="18"/>
                <w:szCs w:val="18"/>
              </w:rPr>
            </w:pPr>
            <w:r w:rsidRPr="00D34FEB">
              <w:rPr>
                <w:rFonts w:asciiTheme="minorHAnsi" w:eastAsiaTheme="minorEastAsia" w:hAnsiTheme="minorHAnsi" w:cs="Arial Narrow"/>
                <w:sz w:val="18"/>
                <w:szCs w:val="18"/>
              </w:rPr>
              <w:t>Request-URI Too Large</w:t>
            </w:r>
          </w:p>
        </w:tc>
        <w:tc>
          <w:tcPr>
            <w:tcW w:w="993" w:type="dxa"/>
            <w:shd w:val="clear" w:color="auto" w:fill="auto"/>
          </w:tcPr>
          <w:p w14:paraId="7A0CC27B" w14:textId="77777777" w:rsidR="004B0532" w:rsidRPr="00D34FEB" w:rsidRDefault="004B0532" w:rsidP="004B0532">
            <w:pPr>
              <w:spacing w:line="0" w:lineRule="atLeast"/>
              <w:rPr>
                <w:rFonts w:asciiTheme="minorHAnsi" w:eastAsiaTheme="minorEastAsia" w:hAnsiTheme="minorHAnsi" w:cs="Arial Narrow"/>
                <w:sz w:val="18"/>
                <w:szCs w:val="18"/>
              </w:rPr>
            </w:pPr>
            <w:r w:rsidRPr="00D34FEB">
              <w:rPr>
                <w:rFonts w:asciiTheme="minorHAnsi" w:eastAsiaTheme="minorEastAsia" w:hAnsiTheme="minorHAnsi" w:cs="Arial Narrow"/>
                <w:sz w:val="18"/>
                <w:szCs w:val="18"/>
              </w:rPr>
              <w:t>1.1</w:t>
            </w:r>
          </w:p>
        </w:tc>
      </w:tr>
      <w:tr w:rsidR="004B0532" w:rsidRPr="004B0532" w14:paraId="0DF60807" w14:textId="77777777" w:rsidTr="00647AC1">
        <w:trPr>
          <w:jc w:val="center"/>
        </w:trPr>
        <w:tc>
          <w:tcPr>
            <w:tcW w:w="675" w:type="dxa"/>
            <w:tcBorders>
              <w:bottom w:val="single" w:sz="4" w:space="0" w:color="auto"/>
            </w:tcBorders>
            <w:shd w:val="clear" w:color="auto" w:fill="auto"/>
          </w:tcPr>
          <w:p w14:paraId="1A467F95" w14:textId="77777777" w:rsidR="004B0532" w:rsidRPr="00D34FEB" w:rsidRDefault="004B0532" w:rsidP="004B0532">
            <w:pPr>
              <w:spacing w:line="0" w:lineRule="atLeast"/>
              <w:jc w:val="left"/>
              <w:rPr>
                <w:rFonts w:asciiTheme="minorHAnsi" w:eastAsiaTheme="minorEastAsia" w:hAnsiTheme="minorHAnsi" w:cs="Arial Narrow"/>
                <w:sz w:val="18"/>
              </w:rPr>
            </w:pPr>
            <w:r w:rsidRPr="00D34FEB">
              <w:rPr>
                <w:rFonts w:asciiTheme="minorHAnsi" w:eastAsiaTheme="minorEastAsia" w:hAnsiTheme="minorHAnsi" w:cs="Arial Narrow"/>
                <w:sz w:val="18"/>
              </w:rPr>
              <w:t>415</w:t>
            </w:r>
          </w:p>
        </w:tc>
        <w:tc>
          <w:tcPr>
            <w:tcW w:w="7371" w:type="dxa"/>
            <w:tcBorders>
              <w:bottom w:val="single" w:sz="4" w:space="0" w:color="auto"/>
            </w:tcBorders>
            <w:shd w:val="clear" w:color="auto" w:fill="auto"/>
          </w:tcPr>
          <w:p w14:paraId="1D992630" w14:textId="77777777" w:rsidR="004B0532" w:rsidRPr="00D34FEB" w:rsidRDefault="004B0532" w:rsidP="004B0532">
            <w:pPr>
              <w:spacing w:line="0" w:lineRule="atLeast"/>
              <w:jc w:val="left"/>
              <w:rPr>
                <w:rFonts w:asciiTheme="minorHAnsi" w:eastAsiaTheme="minorEastAsia" w:hAnsiTheme="minorHAnsi" w:cs="Arial Narrow"/>
                <w:sz w:val="18"/>
                <w:szCs w:val="18"/>
              </w:rPr>
            </w:pPr>
            <w:r w:rsidRPr="00D34FEB">
              <w:rPr>
                <w:rFonts w:asciiTheme="minorHAnsi" w:eastAsiaTheme="minorEastAsia" w:hAnsiTheme="minorHAnsi" w:cs="Arial Narrow"/>
                <w:sz w:val="18"/>
                <w:szCs w:val="18"/>
              </w:rPr>
              <w:t>Unsupported Media Type</w:t>
            </w:r>
          </w:p>
        </w:tc>
        <w:tc>
          <w:tcPr>
            <w:tcW w:w="993" w:type="dxa"/>
            <w:tcBorders>
              <w:bottom w:val="single" w:sz="4" w:space="0" w:color="auto"/>
            </w:tcBorders>
            <w:shd w:val="clear" w:color="auto" w:fill="auto"/>
          </w:tcPr>
          <w:p w14:paraId="175AB59D" w14:textId="77777777" w:rsidR="004B0532" w:rsidRPr="00D34FEB" w:rsidRDefault="004B0532" w:rsidP="004B0532">
            <w:pPr>
              <w:spacing w:line="0" w:lineRule="atLeast"/>
              <w:rPr>
                <w:rFonts w:asciiTheme="minorHAnsi" w:eastAsiaTheme="minorEastAsia" w:hAnsiTheme="minorHAnsi" w:cs="Arial Narrow"/>
                <w:sz w:val="18"/>
                <w:szCs w:val="18"/>
              </w:rPr>
            </w:pPr>
            <w:r w:rsidRPr="00D34FEB">
              <w:rPr>
                <w:rFonts w:asciiTheme="minorHAnsi" w:eastAsiaTheme="minorEastAsia" w:hAnsiTheme="minorHAnsi" w:cs="Arial Narrow"/>
                <w:sz w:val="18"/>
                <w:szCs w:val="18"/>
              </w:rPr>
              <w:t>1.1</w:t>
            </w:r>
          </w:p>
        </w:tc>
      </w:tr>
      <w:tr w:rsidR="004B0532" w:rsidRPr="004B0532" w14:paraId="07211E54" w14:textId="77777777" w:rsidTr="00647AC1">
        <w:trPr>
          <w:jc w:val="center"/>
        </w:trPr>
        <w:tc>
          <w:tcPr>
            <w:tcW w:w="675" w:type="dxa"/>
            <w:tcBorders>
              <w:bottom w:val="single" w:sz="4" w:space="0" w:color="auto"/>
            </w:tcBorders>
            <w:shd w:val="clear" w:color="auto" w:fill="auto"/>
          </w:tcPr>
          <w:p w14:paraId="2FC58341" w14:textId="79044484" w:rsidR="004B0532" w:rsidRPr="00D34FEB" w:rsidRDefault="004B0532" w:rsidP="004B0532">
            <w:pPr>
              <w:spacing w:line="0" w:lineRule="atLeast"/>
              <w:jc w:val="left"/>
              <w:rPr>
                <w:rFonts w:asciiTheme="minorHAnsi" w:eastAsiaTheme="minorEastAsia" w:hAnsiTheme="minorHAnsi" w:cs="Arial Narrow"/>
                <w:sz w:val="18"/>
              </w:rPr>
            </w:pPr>
            <w:r w:rsidRPr="00D34FEB">
              <w:rPr>
                <w:rFonts w:asciiTheme="minorHAnsi" w:hAnsiTheme="minorHAnsi"/>
                <w:sz w:val="18"/>
              </w:rPr>
              <w:t>416</w:t>
            </w:r>
          </w:p>
        </w:tc>
        <w:tc>
          <w:tcPr>
            <w:tcW w:w="7371" w:type="dxa"/>
            <w:tcBorders>
              <w:bottom w:val="single" w:sz="4" w:space="0" w:color="auto"/>
            </w:tcBorders>
            <w:shd w:val="clear" w:color="auto" w:fill="auto"/>
          </w:tcPr>
          <w:p w14:paraId="47492B74" w14:textId="33C57C62" w:rsidR="004B0532" w:rsidRPr="00D34FEB" w:rsidRDefault="004B0532" w:rsidP="004B0532">
            <w:pPr>
              <w:spacing w:line="0" w:lineRule="atLeast"/>
              <w:jc w:val="left"/>
              <w:rPr>
                <w:rFonts w:asciiTheme="minorHAnsi" w:eastAsiaTheme="minorEastAsia" w:hAnsiTheme="minorHAnsi" w:cs="Arial Narrow"/>
                <w:sz w:val="18"/>
                <w:szCs w:val="18"/>
              </w:rPr>
            </w:pPr>
            <w:r w:rsidRPr="00D34FEB">
              <w:rPr>
                <w:rFonts w:asciiTheme="minorHAnsi" w:hAnsiTheme="minorHAnsi"/>
                <w:sz w:val="18"/>
                <w:szCs w:val="18"/>
              </w:rPr>
              <w:t>Range Not Satisfiable</w:t>
            </w:r>
          </w:p>
        </w:tc>
        <w:tc>
          <w:tcPr>
            <w:tcW w:w="993" w:type="dxa"/>
            <w:tcBorders>
              <w:bottom w:val="single" w:sz="4" w:space="0" w:color="auto"/>
            </w:tcBorders>
            <w:shd w:val="clear" w:color="auto" w:fill="auto"/>
          </w:tcPr>
          <w:p w14:paraId="5D14EEFC" w14:textId="3A417BF7" w:rsidR="004B0532" w:rsidRPr="00D34FEB" w:rsidRDefault="004B0532" w:rsidP="004B0532">
            <w:pPr>
              <w:spacing w:line="0" w:lineRule="atLeast"/>
              <w:rPr>
                <w:rFonts w:asciiTheme="minorHAnsi" w:eastAsiaTheme="minorEastAsia" w:hAnsiTheme="minorHAnsi" w:cs="Arial Narrow"/>
                <w:sz w:val="18"/>
                <w:szCs w:val="18"/>
              </w:rPr>
            </w:pPr>
            <w:r w:rsidRPr="00D34FEB">
              <w:rPr>
                <w:rFonts w:asciiTheme="minorHAnsi" w:hAnsiTheme="minorHAnsi"/>
                <w:sz w:val="18"/>
                <w:szCs w:val="18"/>
              </w:rPr>
              <w:t>1.1</w:t>
            </w:r>
          </w:p>
        </w:tc>
      </w:tr>
      <w:tr w:rsidR="004B0532" w:rsidRPr="004B0532" w14:paraId="66BF6DAC" w14:textId="77777777" w:rsidTr="00647AC1">
        <w:trPr>
          <w:jc w:val="center"/>
        </w:trPr>
        <w:tc>
          <w:tcPr>
            <w:tcW w:w="675" w:type="dxa"/>
            <w:tcBorders>
              <w:bottom w:val="single" w:sz="4" w:space="0" w:color="auto"/>
            </w:tcBorders>
            <w:shd w:val="clear" w:color="auto" w:fill="auto"/>
          </w:tcPr>
          <w:p w14:paraId="310EB015" w14:textId="7D3D8DB1" w:rsidR="004B0532" w:rsidRPr="00D34FEB" w:rsidRDefault="004B0532" w:rsidP="004B0532">
            <w:pPr>
              <w:spacing w:line="0" w:lineRule="atLeast"/>
              <w:jc w:val="left"/>
              <w:rPr>
                <w:rFonts w:asciiTheme="minorHAnsi" w:eastAsiaTheme="minorEastAsia" w:hAnsiTheme="minorHAnsi" w:cs="Arial Narrow"/>
                <w:sz w:val="18"/>
              </w:rPr>
            </w:pPr>
            <w:r w:rsidRPr="00D34FEB">
              <w:rPr>
                <w:rFonts w:asciiTheme="minorHAnsi" w:hAnsiTheme="minorHAnsi"/>
                <w:sz w:val="18"/>
              </w:rPr>
              <w:t>417</w:t>
            </w:r>
          </w:p>
        </w:tc>
        <w:tc>
          <w:tcPr>
            <w:tcW w:w="7371" w:type="dxa"/>
            <w:tcBorders>
              <w:bottom w:val="single" w:sz="4" w:space="0" w:color="auto"/>
            </w:tcBorders>
            <w:shd w:val="clear" w:color="auto" w:fill="auto"/>
          </w:tcPr>
          <w:p w14:paraId="1B85D459" w14:textId="3D71ACC6" w:rsidR="004B0532" w:rsidRPr="00D34FEB" w:rsidRDefault="004B0532" w:rsidP="004B0532">
            <w:pPr>
              <w:spacing w:line="0" w:lineRule="atLeast"/>
              <w:jc w:val="left"/>
              <w:rPr>
                <w:rFonts w:asciiTheme="minorHAnsi" w:eastAsiaTheme="minorEastAsia" w:hAnsiTheme="minorHAnsi" w:cs="Arial Narrow"/>
                <w:sz w:val="18"/>
                <w:szCs w:val="18"/>
              </w:rPr>
            </w:pPr>
            <w:r w:rsidRPr="00D34FEB">
              <w:rPr>
                <w:rFonts w:asciiTheme="minorHAnsi" w:hAnsiTheme="minorHAnsi"/>
                <w:sz w:val="18"/>
                <w:szCs w:val="18"/>
              </w:rPr>
              <w:t>Expectation Failed</w:t>
            </w:r>
          </w:p>
        </w:tc>
        <w:tc>
          <w:tcPr>
            <w:tcW w:w="993" w:type="dxa"/>
            <w:tcBorders>
              <w:bottom w:val="single" w:sz="4" w:space="0" w:color="auto"/>
            </w:tcBorders>
            <w:shd w:val="clear" w:color="auto" w:fill="auto"/>
          </w:tcPr>
          <w:p w14:paraId="78300F14" w14:textId="4CFDE9F1" w:rsidR="004B0532" w:rsidRPr="00D34FEB" w:rsidRDefault="004B0532" w:rsidP="004B0532">
            <w:pPr>
              <w:spacing w:line="0" w:lineRule="atLeast"/>
              <w:rPr>
                <w:rFonts w:asciiTheme="minorHAnsi" w:eastAsiaTheme="minorEastAsia" w:hAnsiTheme="minorHAnsi" w:cs="Arial Narrow"/>
                <w:sz w:val="18"/>
                <w:szCs w:val="18"/>
              </w:rPr>
            </w:pPr>
            <w:r w:rsidRPr="00D34FEB">
              <w:rPr>
                <w:rFonts w:asciiTheme="minorHAnsi" w:hAnsiTheme="minorHAnsi"/>
                <w:sz w:val="18"/>
                <w:szCs w:val="18"/>
              </w:rPr>
              <w:t>1.1</w:t>
            </w:r>
          </w:p>
        </w:tc>
      </w:tr>
      <w:tr w:rsidR="004B0532" w:rsidRPr="004B0532" w14:paraId="723B81CA" w14:textId="77777777" w:rsidTr="00647AC1">
        <w:trPr>
          <w:jc w:val="center"/>
        </w:trPr>
        <w:tc>
          <w:tcPr>
            <w:tcW w:w="675" w:type="dxa"/>
            <w:tcBorders>
              <w:bottom w:val="single" w:sz="4" w:space="0" w:color="auto"/>
            </w:tcBorders>
            <w:shd w:val="clear" w:color="auto" w:fill="auto"/>
          </w:tcPr>
          <w:p w14:paraId="41BD9BA3" w14:textId="44049D5D" w:rsidR="004B0532" w:rsidRPr="00D34FEB" w:rsidRDefault="004B0532" w:rsidP="004B0532">
            <w:pPr>
              <w:spacing w:line="0" w:lineRule="atLeast"/>
              <w:jc w:val="left"/>
              <w:rPr>
                <w:rFonts w:asciiTheme="minorHAnsi" w:eastAsiaTheme="minorEastAsia" w:hAnsiTheme="minorHAnsi" w:cs="Arial Narrow"/>
                <w:sz w:val="18"/>
              </w:rPr>
            </w:pPr>
            <w:r w:rsidRPr="00D34FEB">
              <w:rPr>
                <w:rFonts w:asciiTheme="minorHAnsi" w:hAnsiTheme="minorHAnsi"/>
                <w:sz w:val="18"/>
              </w:rPr>
              <w:t>421</w:t>
            </w:r>
          </w:p>
        </w:tc>
        <w:tc>
          <w:tcPr>
            <w:tcW w:w="7371" w:type="dxa"/>
            <w:tcBorders>
              <w:bottom w:val="single" w:sz="4" w:space="0" w:color="auto"/>
            </w:tcBorders>
            <w:shd w:val="clear" w:color="auto" w:fill="auto"/>
          </w:tcPr>
          <w:p w14:paraId="2208A112" w14:textId="0015D853" w:rsidR="004B0532" w:rsidRPr="00D34FEB" w:rsidRDefault="004B0532" w:rsidP="004B0532">
            <w:pPr>
              <w:spacing w:line="0" w:lineRule="atLeast"/>
              <w:jc w:val="left"/>
              <w:rPr>
                <w:rFonts w:asciiTheme="minorHAnsi" w:eastAsiaTheme="minorEastAsia" w:hAnsiTheme="minorHAnsi" w:cs="Arial Narrow"/>
                <w:sz w:val="18"/>
                <w:szCs w:val="18"/>
              </w:rPr>
            </w:pPr>
            <w:r w:rsidRPr="00D34FEB">
              <w:rPr>
                <w:rFonts w:asciiTheme="minorHAnsi" w:hAnsiTheme="minorHAnsi"/>
                <w:sz w:val="18"/>
                <w:szCs w:val="18"/>
              </w:rPr>
              <w:t>Misdirected Request</w:t>
            </w:r>
          </w:p>
        </w:tc>
        <w:tc>
          <w:tcPr>
            <w:tcW w:w="993" w:type="dxa"/>
            <w:tcBorders>
              <w:bottom w:val="single" w:sz="4" w:space="0" w:color="auto"/>
            </w:tcBorders>
            <w:shd w:val="clear" w:color="auto" w:fill="auto"/>
          </w:tcPr>
          <w:p w14:paraId="4017F5BF" w14:textId="61188BF7" w:rsidR="004B0532" w:rsidRPr="00D34FEB" w:rsidRDefault="004B0532" w:rsidP="004B0532">
            <w:pPr>
              <w:spacing w:line="0" w:lineRule="atLeast"/>
              <w:rPr>
                <w:rFonts w:asciiTheme="minorHAnsi" w:eastAsiaTheme="minorEastAsia" w:hAnsiTheme="minorHAnsi" w:cs="Arial Narrow"/>
                <w:sz w:val="18"/>
                <w:szCs w:val="18"/>
              </w:rPr>
            </w:pPr>
            <w:r w:rsidRPr="00D34FEB">
              <w:rPr>
                <w:rFonts w:asciiTheme="minorHAnsi" w:hAnsiTheme="minorHAnsi"/>
                <w:sz w:val="18"/>
                <w:szCs w:val="18"/>
              </w:rPr>
              <w:t>2</w:t>
            </w:r>
          </w:p>
        </w:tc>
      </w:tr>
      <w:tr w:rsidR="004B0532" w:rsidRPr="004B0532" w14:paraId="43F7D096" w14:textId="77777777" w:rsidTr="00647AC1">
        <w:trPr>
          <w:jc w:val="center"/>
        </w:trPr>
        <w:tc>
          <w:tcPr>
            <w:tcW w:w="675" w:type="dxa"/>
            <w:tcBorders>
              <w:bottom w:val="single" w:sz="4" w:space="0" w:color="auto"/>
            </w:tcBorders>
            <w:shd w:val="clear" w:color="auto" w:fill="auto"/>
          </w:tcPr>
          <w:p w14:paraId="05146228" w14:textId="05BE7C32" w:rsidR="004B0532" w:rsidRPr="00D34FEB" w:rsidRDefault="004B0532" w:rsidP="004B0532">
            <w:pPr>
              <w:spacing w:line="0" w:lineRule="atLeast"/>
              <w:jc w:val="left"/>
              <w:rPr>
                <w:rFonts w:asciiTheme="minorHAnsi" w:eastAsiaTheme="minorEastAsia" w:hAnsiTheme="minorHAnsi" w:cs="Arial Narrow"/>
                <w:sz w:val="18"/>
              </w:rPr>
            </w:pPr>
            <w:r w:rsidRPr="00D34FEB">
              <w:rPr>
                <w:rFonts w:asciiTheme="minorHAnsi" w:hAnsiTheme="minorHAnsi"/>
                <w:sz w:val="18"/>
              </w:rPr>
              <w:t>426</w:t>
            </w:r>
          </w:p>
        </w:tc>
        <w:tc>
          <w:tcPr>
            <w:tcW w:w="7371" w:type="dxa"/>
            <w:tcBorders>
              <w:bottom w:val="single" w:sz="4" w:space="0" w:color="auto"/>
            </w:tcBorders>
            <w:shd w:val="clear" w:color="auto" w:fill="auto"/>
          </w:tcPr>
          <w:p w14:paraId="7A0638D2" w14:textId="77AF35C5" w:rsidR="004B0532" w:rsidRPr="00D34FEB" w:rsidRDefault="004B0532" w:rsidP="004B0532">
            <w:pPr>
              <w:spacing w:line="0" w:lineRule="atLeast"/>
              <w:jc w:val="left"/>
              <w:rPr>
                <w:rFonts w:asciiTheme="minorHAnsi" w:eastAsiaTheme="minorEastAsia" w:hAnsiTheme="minorHAnsi" w:cs="Arial Narrow"/>
                <w:sz w:val="18"/>
                <w:szCs w:val="18"/>
              </w:rPr>
            </w:pPr>
            <w:r w:rsidRPr="00D34FEB">
              <w:rPr>
                <w:rFonts w:asciiTheme="minorHAnsi" w:hAnsiTheme="minorHAnsi"/>
                <w:sz w:val="18"/>
                <w:szCs w:val="18"/>
              </w:rPr>
              <w:t>Upgrade Required</w:t>
            </w:r>
          </w:p>
        </w:tc>
        <w:tc>
          <w:tcPr>
            <w:tcW w:w="993" w:type="dxa"/>
            <w:tcBorders>
              <w:bottom w:val="single" w:sz="4" w:space="0" w:color="auto"/>
            </w:tcBorders>
            <w:shd w:val="clear" w:color="auto" w:fill="auto"/>
          </w:tcPr>
          <w:p w14:paraId="5BBEDB81" w14:textId="17AEBBD5" w:rsidR="004B0532" w:rsidRPr="00D34FEB" w:rsidRDefault="004B0532" w:rsidP="004B0532">
            <w:pPr>
              <w:spacing w:line="0" w:lineRule="atLeast"/>
              <w:rPr>
                <w:rFonts w:asciiTheme="minorHAnsi" w:eastAsiaTheme="minorEastAsia" w:hAnsiTheme="minorHAnsi" w:cs="Arial Narrow"/>
                <w:sz w:val="18"/>
                <w:szCs w:val="18"/>
              </w:rPr>
            </w:pPr>
            <w:r w:rsidRPr="00D34FEB">
              <w:rPr>
                <w:rFonts w:asciiTheme="minorHAnsi" w:hAnsiTheme="minorHAnsi"/>
                <w:sz w:val="18"/>
                <w:szCs w:val="18"/>
              </w:rPr>
              <w:t>1.1</w:t>
            </w:r>
          </w:p>
        </w:tc>
      </w:tr>
      <w:tr w:rsidR="004B0532" w:rsidRPr="004B0532" w14:paraId="25A37772" w14:textId="77777777" w:rsidTr="00647AC1">
        <w:trPr>
          <w:jc w:val="center"/>
        </w:trPr>
        <w:tc>
          <w:tcPr>
            <w:tcW w:w="675" w:type="dxa"/>
            <w:tcBorders>
              <w:bottom w:val="single" w:sz="4" w:space="0" w:color="auto"/>
            </w:tcBorders>
            <w:shd w:val="clear" w:color="auto" w:fill="auto"/>
          </w:tcPr>
          <w:p w14:paraId="6B341B5B" w14:textId="25689832" w:rsidR="004B0532" w:rsidRPr="00D34FEB" w:rsidRDefault="004B0532" w:rsidP="004B0532">
            <w:pPr>
              <w:spacing w:line="0" w:lineRule="atLeast"/>
              <w:jc w:val="left"/>
              <w:rPr>
                <w:rFonts w:asciiTheme="minorHAnsi" w:eastAsiaTheme="minorEastAsia" w:hAnsiTheme="minorHAnsi" w:cs="Arial Narrow"/>
                <w:sz w:val="18"/>
              </w:rPr>
            </w:pPr>
            <w:r w:rsidRPr="00D34FEB">
              <w:rPr>
                <w:rFonts w:asciiTheme="minorHAnsi" w:hAnsiTheme="minorHAnsi"/>
                <w:sz w:val="18"/>
              </w:rPr>
              <w:t>451</w:t>
            </w:r>
          </w:p>
        </w:tc>
        <w:tc>
          <w:tcPr>
            <w:tcW w:w="7371" w:type="dxa"/>
            <w:tcBorders>
              <w:bottom w:val="single" w:sz="4" w:space="0" w:color="auto"/>
            </w:tcBorders>
            <w:shd w:val="clear" w:color="auto" w:fill="auto"/>
          </w:tcPr>
          <w:p w14:paraId="490A7183" w14:textId="38A38A62" w:rsidR="004B0532" w:rsidRPr="00D34FEB" w:rsidRDefault="004B0532" w:rsidP="004B0532">
            <w:pPr>
              <w:spacing w:line="0" w:lineRule="atLeast"/>
              <w:jc w:val="left"/>
              <w:rPr>
                <w:rFonts w:asciiTheme="minorHAnsi" w:eastAsiaTheme="minorEastAsia" w:hAnsiTheme="minorHAnsi" w:cs="Arial Narrow"/>
                <w:sz w:val="18"/>
                <w:szCs w:val="18"/>
              </w:rPr>
            </w:pPr>
            <w:r w:rsidRPr="00D34FEB">
              <w:rPr>
                <w:rFonts w:asciiTheme="minorHAnsi" w:hAnsiTheme="minorHAnsi"/>
                <w:sz w:val="18"/>
                <w:szCs w:val="18"/>
              </w:rPr>
              <w:t>Unavailable For Legal Reasons</w:t>
            </w:r>
          </w:p>
        </w:tc>
        <w:tc>
          <w:tcPr>
            <w:tcW w:w="993" w:type="dxa"/>
            <w:tcBorders>
              <w:bottom w:val="single" w:sz="4" w:space="0" w:color="auto"/>
            </w:tcBorders>
            <w:shd w:val="clear" w:color="auto" w:fill="auto"/>
          </w:tcPr>
          <w:p w14:paraId="30B18762" w14:textId="7500B1BB" w:rsidR="004B0532" w:rsidRPr="00D34FEB" w:rsidRDefault="004B0532" w:rsidP="004B0532">
            <w:pPr>
              <w:spacing w:line="0" w:lineRule="atLeast"/>
              <w:rPr>
                <w:rFonts w:asciiTheme="minorHAnsi" w:eastAsiaTheme="minorEastAsia" w:hAnsiTheme="minorHAnsi" w:cs="Arial Narrow"/>
                <w:sz w:val="18"/>
                <w:szCs w:val="18"/>
              </w:rPr>
            </w:pPr>
            <w:r w:rsidRPr="00D34FEB">
              <w:rPr>
                <w:rFonts w:asciiTheme="minorHAnsi" w:hAnsiTheme="minorHAnsi"/>
                <w:sz w:val="18"/>
                <w:szCs w:val="18"/>
              </w:rPr>
              <w:t>1.1</w:t>
            </w:r>
          </w:p>
        </w:tc>
      </w:tr>
      <w:tr w:rsidR="004B0532" w:rsidRPr="004B0532" w14:paraId="603ACF05" w14:textId="77777777" w:rsidTr="00647AC1">
        <w:trPr>
          <w:jc w:val="center"/>
        </w:trPr>
        <w:tc>
          <w:tcPr>
            <w:tcW w:w="8046" w:type="dxa"/>
            <w:gridSpan w:val="2"/>
            <w:shd w:val="pct25" w:color="auto" w:fill="auto"/>
          </w:tcPr>
          <w:p w14:paraId="329EACAA" w14:textId="77777777" w:rsidR="004B0532" w:rsidRPr="00D34FEB" w:rsidRDefault="004B0532" w:rsidP="004B0532">
            <w:pPr>
              <w:spacing w:line="0" w:lineRule="atLeast"/>
              <w:rPr>
                <w:rFonts w:asciiTheme="minorHAnsi" w:eastAsiaTheme="minorEastAsia" w:hAnsiTheme="minorHAnsi" w:cs="Arial Narrow"/>
                <w:sz w:val="18"/>
                <w:szCs w:val="18"/>
              </w:rPr>
            </w:pPr>
            <w:r w:rsidRPr="00D34FEB">
              <w:rPr>
                <w:rFonts w:asciiTheme="minorHAnsi" w:eastAsiaTheme="minorEastAsia" w:hAnsiTheme="minorHAnsi" w:cs="Arial Narrow"/>
                <w:b/>
                <w:sz w:val="18"/>
                <w:szCs w:val="18"/>
              </w:rPr>
              <w:t>5xx: Server Error</w:t>
            </w:r>
          </w:p>
        </w:tc>
        <w:tc>
          <w:tcPr>
            <w:tcW w:w="993" w:type="dxa"/>
            <w:shd w:val="pct25" w:color="auto" w:fill="auto"/>
          </w:tcPr>
          <w:p w14:paraId="0C52D179" w14:textId="77777777" w:rsidR="004B0532" w:rsidRPr="00D34FEB" w:rsidRDefault="004B0532" w:rsidP="004B0532">
            <w:pPr>
              <w:spacing w:line="0" w:lineRule="atLeast"/>
              <w:rPr>
                <w:rFonts w:asciiTheme="minorHAnsi" w:eastAsiaTheme="minorEastAsia" w:hAnsiTheme="minorHAnsi" w:cs="Arial Narrow"/>
                <w:sz w:val="18"/>
                <w:szCs w:val="18"/>
              </w:rPr>
            </w:pPr>
          </w:p>
        </w:tc>
      </w:tr>
      <w:tr w:rsidR="004B0532" w:rsidRPr="004B0532" w14:paraId="1B750A50" w14:textId="77777777" w:rsidTr="00647AC1">
        <w:trPr>
          <w:jc w:val="center"/>
        </w:trPr>
        <w:tc>
          <w:tcPr>
            <w:tcW w:w="675" w:type="dxa"/>
            <w:shd w:val="clear" w:color="auto" w:fill="auto"/>
          </w:tcPr>
          <w:p w14:paraId="4B24D845" w14:textId="77777777" w:rsidR="004B0532" w:rsidRPr="00D34FEB" w:rsidRDefault="004B0532" w:rsidP="004B0532">
            <w:pPr>
              <w:spacing w:line="0" w:lineRule="atLeast"/>
              <w:jc w:val="left"/>
              <w:rPr>
                <w:rFonts w:asciiTheme="minorHAnsi" w:eastAsiaTheme="minorEastAsia" w:hAnsiTheme="minorHAnsi" w:cs="Arial Narrow"/>
                <w:sz w:val="18"/>
              </w:rPr>
            </w:pPr>
            <w:r w:rsidRPr="00D34FEB">
              <w:rPr>
                <w:rFonts w:asciiTheme="minorHAnsi" w:eastAsiaTheme="minorEastAsia" w:hAnsiTheme="minorHAnsi" w:cs="Arial Narrow"/>
                <w:sz w:val="18"/>
              </w:rPr>
              <w:t>500</w:t>
            </w:r>
          </w:p>
        </w:tc>
        <w:tc>
          <w:tcPr>
            <w:tcW w:w="7371" w:type="dxa"/>
            <w:shd w:val="clear" w:color="auto" w:fill="auto"/>
          </w:tcPr>
          <w:p w14:paraId="5F89A6A8" w14:textId="77777777" w:rsidR="004B0532" w:rsidRPr="00D34FEB" w:rsidRDefault="004B0532" w:rsidP="004B0532">
            <w:pPr>
              <w:spacing w:line="0" w:lineRule="atLeast"/>
              <w:jc w:val="left"/>
              <w:rPr>
                <w:rFonts w:asciiTheme="minorHAnsi" w:eastAsiaTheme="minorEastAsia" w:hAnsiTheme="minorHAnsi" w:cs="Arial Narrow"/>
                <w:sz w:val="18"/>
                <w:szCs w:val="18"/>
              </w:rPr>
            </w:pPr>
            <w:r w:rsidRPr="00D34FEB">
              <w:rPr>
                <w:rFonts w:asciiTheme="minorHAnsi" w:eastAsiaTheme="minorEastAsia" w:hAnsiTheme="minorHAnsi" w:cs="Arial Narrow"/>
                <w:kern w:val="0"/>
                <w:sz w:val="18"/>
                <w:szCs w:val="20"/>
                <w:lang w:val="en-GB"/>
              </w:rPr>
              <w:t xml:space="preserve">Internal Server Error (The server encountered an unexpected condition which </w:t>
            </w:r>
            <w:r w:rsidRPr="00D34FEB">
              <w:rPr>
                <w:rFonts w:asciiTheme="minorHAnsi" w:eastAsiaTheme="minorEastAsia" w:hAnsiTheme="minorHAnsi" w:cs="Arial Narrow"/>
                <w:kern w:val="0"/>
                <w:sz w:val="18"/>
                <w:szCs w:val="20"/>
                <w:lang w:val="en-GB"/>
              </w:rPr>
              <w:lastRenderedPageBreak/>
              <w:t>prevented it from fulfilling the request.)</w:t>
            </w:r>
          </w:p>
        </w:tc>
        <w:tc>
          <w:tcPr>
            <w:tcW w:w="993" w:type="dxa"/>
            <w:shd w:val="clear" w:color="auto" w:fill="auto"/>
          </w:tcPr>
          <w:p w14:paraId="3ECB61D5" w14:textId="77777777" w:rsidR="004B0532" w:rsidRPr="00D34FEB" w:rsidRDefault="004B0532" w:rsidP="004B0532">
            <w:pPr>
              <w:spacing w:line="0" w:lineRule="atLeast"/>
              <w:rPr>
                <w:rFonts w:asciiTheme="minorHAnsi" w:eastAsiaTheme="minorEastAsia" w:hAnsiTheme="minorHAnsi" w:cs="Arial Narrow"/>
                <w:sz w:val="18"/>
                <w:szCs w:val="18"/>
              </w:rPr>
            </w:pPr>
            <w:r w:rsidRPr="00D34FEB">
              <w:rPr>
                <w:rFonts w:asciiTheme="minorHAnsi" w:eastAsiaTheme="minorEastAsia" w:hAnsiTheme="minorHAnsi" w:cs="ＭＳ ゴシック"/>
                <w:sz w:val="18"/>
                <w:szCs w:val="18"/>
              </w:rPr>
              <w:lastRenderedPageBreak/>
              <w:t>Common</w:t>
            </w:r>
          </w:p>
        </w:tc>
      </w:tr>
      <w:tr w:rsidR="004B0532" w:rsidRPr="004B0532" w14:paraId="0D9D6224" w14:textId="77777777" w:rsidTr="00647AC1">
        <w:trPr>
          <w:jc w:val="center"/>
        </w:trPr>
        <w:tc>
          <w:tcPr>
            <w:tcW w:w="675" w:type="dxa"/>
            <w:shd w:val="clear" w:color="auto" w:fill="auto"/>
          </w:tcPr>
          <w:p w14:paraId="7419620C" w14:textId="77777777" w:rsidR="004B0532" w:rsidRPr="00D34FEB" w:rsidRDefault="004B0532" w:rsidP="004B0532">
            <w:pPr>
              <w:spacing w:line="0" w:lineRule="atLeast"/>
              <w:jc w:val="left"/>
              <w:rPr>
                <w:rFonts w:asciiTheme="minorHAnsi" w:eastAsiaTheme="minorEastAsia" w:hAnsiTheme="minorHAnsi" w:cs="Arial Narrow"/>
                <w:sz w:val="18"/>
              </w:rPr>
            </w:pPr>
            <w:r w:rsidRPr="00D34FEB">
              <w:rPr>
                <w:rFonts w:asciiTheme="minorHAnsi" w:eastAsiaTheme="minorEastAsia" w:hAnsiTheme="minorHAnsi" w:cs="Arial Narrow"/>
                <w:sz w:val="18"/>
              </w:rPr>
              <w:t>501</w:t>
            </w:r>
          </w:p>
        </w:tc>
        <w:tc>
          <w:tcPr>
            <w:tcW w:w="7371" w:type="dxa"/>
            <w:shd w:val="clear" w:color="auto" w:fill="auto"/>
          </w:tcPr>
          <w:p w14:paraId="0CD34F0A" w14:textId="77777777" w:rsidR="004B0532" w:rsidRPr="00D34FEB" w:rsidRDefault="004B0532" w:rsidP="004B0532">
            <w:pPr>
              <w:spacing w:line="0" w:lineRule="atLeast"/>
              <w:jc w:val="left"/>
              <w:rPr>
                <w:rFonts w:asciiTheme="minorHAnsi" w:eastAsiaTheme="minorEastAsia" w:hAnsiTheme="minorHAnsi" w:cs="Arial Narrow"/>
                <w:sz w:val="18"/>
                <w:szCs w:val="18"/>
              </w:rPr>
            </w:pPr>
            <w:r w:rsidRPr="00D34FEB">
              <w:rPr>
                <w:rFonts w:asciiTheme="minorHAnsi" w:eastAsiaTheme="minorEastAsia" w:hAnsiTheme="minorHAnsi" w:cs="Arial Narrow"/>
                <w:kern w:val="0"/>
                <w:sz w:val="18"/>
                <w:szCs w:val="20"/>
                <w:lang w:val="en-GB"/>
              </w:rPr>
              <w:t>Not Implemented (The server does not support the facility required.)</w:t>
            </w:r>
          </w:p>
        </w:tc>
        <w:tc>
          <w:tcPr>
            <w:tcW w:w="993" w:type="dxa"/>
            <w:shd w:val="clear" w:color="auto" w:fill="auto"/>
          </w:tcPr>
          <w:p w14:paraId="218BDCAB" w14:textId="77777777" w:rsidR="004B0532" w:rsidRPr="00D34FEB" w:rsidRDefault="004B0532" w:rsidP="004B0532">
            <w:pPr>
              <w:spacing w:line="0" w:lineRule="atLeast"/>
              <w:rPr>
                <w:rFonts w:asciiTheme="minorHAnsi" w:eastAsiaTheme="minorEastAsia" w:hAnsiTheme="minorHAnsi" w:cs="Arial Narrow"/>
                <w:sz w:val="18"/>
                <w:szCs w:val="18"/>
              </w:rPr>
            </w:pPr>
            <w:r w:rsidRPr="00D34FEB">
              <w:rPr>
                <w:rFonts w:asciiTheme="minorHAnsi" w:eastAsiaTheme="minorEastAsia" w:hAnsiTheme="minorHAnsi" w:cs="ＭＳ ゴシック"/>
                <w:sz w:val="18"/>
                <w:szCs w:val="18"/>
              </w:rPr>
              <w:t>Common</w:t>
            </w:r>
          </w:p>
        </w:tc>
      </w:tr>
      <w:tr w:rsidR="004B0532" w:rsidRPr="004B0532" w14:paraId="098F9EB8" w14:textId="77777777" w:rsidTr="00647AC1">
        <w:trPr>
          <w:jc w:val="center"/>
        </w:trPr>
        <w:tc>
          <w:tcPr>
            <w:tcW w:w="675" w:type="dxa"/>
            <w:shd w:val="clear" w:color="auto" w:fill="auto"/>
          </w:tcPr>
          <w:p w14:paraId="69CAC6A2" w14:textId="77777777" w:rsidR="004B0532" w:rsidRPr="00D34FEB" w:rsidRDefault="004B0532" w:rsidP="004B0532">
            <w:pPr>
              <w:spacing w:line="0" w:lineRule="atLeast"/>
              <w:jc w:val="left"/>
              <w:rPr>
                <w:rFonts w:asciiTheme="minorHAnsi" w:eastAsiaTheme="minorEastAsia" w:hAnsiTheme="minorHAnsi" w:cs="Arial Narrow"/>
                <w:sz w:val="18"/>
              </w:rPr>
            </w:pPr>
            <w:r w:rsidRPr="00D34FEB">
              <w:rPr>
                <w:rFonts w:asciiTheme="minorHAnsi" w:eastAsiaTheme="minorEastAsia" w:hAnsiTheme="minorHAnsi" w:cs="Arial Narrow"/>
                <w:sz w:val="18"/>
              </w:rPr>
              <w:t>502</w:t>
            </w:r>
          </w:p>
        </w:tc>
        <w:tc>
          <w:tcPr>
            <w:tcW w:w="7371" w:type="dxa"/>
            <w:shd w:val="clear" w:color="auto" w:fill="auto"/>
          </w:tcPr>
          <w:p w14:paraId="2333209A" w14:textId="77777777" w:rsidR="004B0532" w:rsidRPr="00D34FEB" w:rsidRDefault="004B0532" w:rsidP="004B0532">
            <w:pPr>
              <w:spacing w:line="0" w:lineRule="atLeast"/>
              <w:jc w:val="left"/>
              <w:rPr>
                <w:rFonts w:asciiTheme="minorHAnsi" w:eastAsiaTheme="minorEastAsia" w:hAnsiTheme="minorHAnsi" w:cs="Arial Narrow"/>
                <w:sz w:val="18"/>
                <w:szCs w:val="18"/>
              </w:rPr>
            </w:pPr>
            <w:r w:rsidRPr="00D34FEB">
              <w:rPr>
                <w:rFonts w:asciiTheme="minorHAnsi" w:eastAsiaTheme="minorEastAsia" w:hAnsiTheme="minorHAnsi" w:cs="Arial Narrow"/>
                <w:sz w:val="18"/>
                <w:szCs w:val="18"/>
              </w:rPr>
              <w:t>Bad Gateway</w:t>
            </w:r>
          </w:p>
        </w:tc>
        <w:tc>
          <w:tcPr>
            <w:tcW w:w="993" w:type="dxa"/>
            <w:shd w:val="clear" w:color="auto" w:fill="auto"/>
          </w:tcPr>
          <w:p w14:paraId="7B766F0F" w14:textId="77777777" w:rsidR="004B0532" w:rsidRPr="00D34FEB" w:rsidRDefault="004B0532" w:rsidP="004B0532">
            <w:pPr>
              <w:spacing w:line="0" w:lineRule="atLeast"/>
              <w:rPr>
                <w:rFonts w:asciiTheme="minorHAnsi" w:eastAsiaTheme="minorEastAsia" w:hAnsiTheme="minorHAnsi" w:cs="Arial Narrow"/>
                <w:sz w:val="18"/>
                <w:szCs w:val="18"/>
              </w:rPr>
            </w:pPr>
            <w:r w:rsidRPr="00D34FEB">
              <w:rPr>
                <w:rFonts w:asciiTheme="minorHAnsi" w:eastAsiaTheme="minorEastAsia" w:hAnsiTheme="minorHAnsi" w:cs="ＭＳ ゴシック"/>
                <w:sz w:val="18"/>
                <w:szCs w:val="18"/>
              </w:rPr>
              <w:t>Common</w:t>
            </w:r>
          </w:p>
        </w:tc>
      </w:tr>
      <w:tr w:rsidR="004B0532" w:rsidRPr="004B0532" w14:paraId="2E13AC73" w14:textId="77777777" w:rsidTr="00647AC1">
        <w:trPr>
          <w:jc w:val="center"/>
        </w:trPr>
        <w:tc>
          <w:tcPr>
            <w:tcW w:w="675" w:type="dxa"/>
            <w:shd w:val="clear" w:color="auto" w:fill="auto"/>
          </w:tcPr>
          <w:p w14:paraId="65C8AD84" w14:textId="77777777" w:rsidR="004B0532" w:rsidRPr="00D34FEB" w:rsidRDefault="004B0532" w:rsidP="004B0532">
            <w:pPr>
              <w:spacing w:line="0" w:lineRule="atLeast"/>
              <w:jc w:val="left"/>
              <w:rPr>
                <w:rFonts w:asciiTheme="minorHAnsi" w:eastAsiaTheme="minorEastAsia" w:hAnsiTheme="minorHAnsi" w:cs="Arial Narrow"/>
                <w:sz w:val="18"/>
              </w:rPr>
            </w:pPr>
            <w:r w:rsidRPr="00D34FEB">
              <w:rPr>
                <w:rFonts w:asciiTheme="minorHAnsi" w:eastAsiaTheme="minorEastAsia" w:hAnsiTheme="minorHAnsi" w:cs="Arial Narrow"/>
                <w:sz w:val="18"/>
              </w:rPr>
              <w:t>503</w:t>
            </w:r>
          </w:p>
        </w:tc>
        <w:tc>
          <w:tcPr>
            <w:tcW w:w="7371" w:type="dxa"/>
            <w:shd w:val="clear" w:color="auto" w:fill="auto"/>
          </w:tcPr>
          <w:p w14:paraId="5EB59564" w14:textId="77777777" w:rsidR="004B0532" w:rsidRPr="00D34FEB" w:rsidRDefault="004B0532" w:rsidP="004B0532">
            <w:pPr>
              <w:spacing w:line="0" w:lineRule="atLeast"/>
              <w:jc w:val="left"/>
              <w:rPr>
                <w:rFonts w:asciiTheme="minorHAnsi" w:eastAsiaTheme="minorEastAsia" w:hAnsiTheme="minorHAnsi" w:cs="Arial Narrow"/>
                <w:sz w:val="18"/>
                <w:szCs w:val="18"/>
              </w:rPr>
            </w:pPr>
            <w:r w:rsidRPr="00D34FEB">
              <w:rPr>
                <w:rFonts w:asciiTheme="minorHAnsi" w:eastAsiaTheme="minorEastAsia" w:hAnsiTheme="minorHAnsi" w:cs="Arial Narrow"/>
                <w:kern w:val="0"/>
                <w:sz w:val="18"/>
                <w:szCs w:val="20"/>
                <w:lang w:val="en-GB"/>
              </w:rPr>
              <w:t>Service Unavailable (The server cannot process the request due to it is in shutdown sequence.)</w:t>
            </w:r>
          </w:p>
        </w:tc>
        <w:tc>
          <w:tcPr>
            <w:tcW w:w="993" w:type="dxa"/>
            <w:shd w:val="clear" w:color="auto" w:fill="auto"/>
          </w:tcPr>
          <w:p w14:paraId="77310181" w14:textId="77777777" w:rsidR="004B0532" w:rsidRPr="00D34FEB" w:rsidRDefault="004B0532" w:rsidP="004B0532">
            <w:pPr>
              <w:spacing w:line="0" w:lineRule="atLeast"/>
              <w:rPr>
                <w:rFonts w:asciiTheme="minorHAnsi" w:eastAsiaTheme="minorEastAsia" w:hAnsiTheme="minorHAnsi" w:cs="Arial Narrow"/>
                <w:sz w:val="18"/>
                <w:szCs w:val="18"/>
              </w:rPr>
            </w:pPr>
            <w:r w:rsidRPr="00D34FEB">
              <w:rPr>
                <w:rFonts w:asciiTheme="minorHAnsi" w:eastAsiaTheme="minorEastAsia" w:hAnsiTheme="minorHAnsi" w:cs="ＭＳ ゴシック"/>
                <w:sz w:val="18"/>
                <w:szCs w:val="18"/>
              </w:rPr>
              <w:t>Common</w:t>
            </w:r>
          </w:p>
        </w:tc>
      </w:tr>
      <w:tr w:rsidR="004B0532" w:rsidRPr="004B0532" w14:paraId="1C8E6CFB" w14:textId="77777777" w:rsidTr="00647AC1">
        <w:trPr>
          <w:jc w:val="center"/>
        </w:trPr>
        <w:tc>
          <w:tcPr>
            <w:tcW w:w="675" w:type="dxa"/>
            <w:shd w:val="clear" w:color="auto" w:fill="auto"/>
          </w:tcPr>
          <w:p w14:paraId="43CB718C" w14:textId="77777777" w:rsidR="004B0532" w:rsidRPr="00D34FEB" w:rsidRDefault="004B0532" w:rsidP="004B0532">
            <w:pPr>
              <w:spacing w:line="0" w:lineRule="atLeast"/>
              <w:jc w:val="left"/>
              <w:rPr>
                <w:rFonts w:asciiTheme="minorHAnsi" w:eastAsiaTheme="minorEastAsia" w:hAnsiTheme="minorHAnsi" w:cs="Arial Narrow"/>
                <w:sz w:val="18"/>
              </w:rPr>
            </w:pPr>
            <w:r w:rsidRPr="00D34FEB">
              <w:rPr>
                <w:rFonts w:asciiTheme="minorHAnsi" w:eastAsiaTheme="minorEastAsia" w:hAnsiTheme="minorHAnsi" w:cs="Arial Narrow"/>
                <w:sz w:val="18"/>
              </w:rPr>
              <w:t>504</w:t>
            </w:r>
          </w:p>
        </w:tc>
        <w:tc>
          <w:tcPr>
            <w:tcW w:w="7371" w:type="dxa"/>
            <w:shd w:val="clear" w:color="auto" w:fill="auto"/>
          </w:tcPr>
          <w:p w14:paraId="6ECFE36B" w14:textId="77777777" w:rsidR="004B0532" w:rsidRPr="00D34FEB" w:rsidRDefault="004B0532" w:rsidP="004B0532">
            <w:pPr>
              <w:spacing w:line="0" w:lineRule="atLeast"/>
              <w:jc w:val="left"/>
              <w:rPr>
                <w:rFonts w:asciiTheme="minorHAnsi" w:eastAsiaTheme="minorEastAsia" w:hAnsiTheme="minorHAnsi" w:cs="Arial Narrow"/>
                <w:sz w:val="18"/>
                <w:szCs w:val="18"/>
              </w:rPr>
            </w:pPr>
            <w:r w:rsidRPr="00D34FEB">
              <w:rPr>
                <w:rFonts w:asciiTheme="minorHAnsi" w:eastAsiaTheme="minorEastAsia" w:hAnsiTheme="minorHAnsi" w:cs="Arial Narrow"/>
                <w:sz w:val="18"/>
                <w:szCs w:val="18"/>
              </w:rPr>
              <w:t>Gateway Time-out</w:t>
            </w:r>
          </w:p>
        </w:tc>
        <w:tc>
          <w:tcPr>
            <w:tcW w:w="993" w:type="dxa"/>
            <w:shd w:val="clear" w:color="auto" w:fill="auto"/>
          </w:tcPr>
          <w:p w14:paraId="38547EBA" w14:textId="77777777" w:rsidR="004B0532" w:rsidRPr="00D34FEB" w:rsidRDefault="004B0532" w:rsidP="004B0532">
            <w:pPr>
              <w:spacing w:line="0" w:lineRule="atLeast"/>
              <w:rPr>
                <w:rFonts w:asciiTheme="minorHAnsi" w:eastAsiaTheme="minorEastAsia" w:hAnsiTheme="minorHAnsi" w:cs="Arial Narrow"/>
                <w:sz w:val="18"/>
                <w:szCs w:val="18"/>
              </w:rPr>
            </w:pPr>
            <w:r w:rsidRPr="00D34FEB">
              <w:rPr>
                <w:rFonts w:asciiTheme="minorHAnsi" w:eastAsiaTheme="minorEastAsia" w:hAnsiTheme="minorHAnsi" w:cs="Arial Narrow"/>
                <w:sz w:val="18"/>
                <w:szCs w:val="18"/>
              </w:rPr>
              <w:t>1.1</w:t>
            </w:r>
          </w:p>
        </w:tc>
      </w:tr>
      <w:tr w:rsidR="004B0532" w:rsidRPr="004B0532" w14:paraId="60FE9DA5" w14:textId="77777777" w:rsidTr="00647AC1">
        <w:trPr>
          <w:jc w:val="center"/>
        </w:trPr>
        <w:tc>
          <w:tcPr>
            <w:tcW w:w="675" w:type="dxa"/>
            <w:shd w:val="clear" w:color="auto" w:fill="auto"/>
          </w:tcPr>
          <w:p w14:paraId="1EF790A2" w14:textId="77777777" w:rsidR="004B0532" w:rsidRPr="00D34FEB" w:rsidRDefault="004B0532" w:rsidP="004B0532">
            <w:pPr>
              <w:spacing w:line="0" w:lineRule="atLeast"/>
              <w:jc w:val="left"/>
              <w:rPr>
                <w:rFonts w:asciiTheme="minorHAnsi" w:eastAsiaTheme="minorEastAsia" w:hAnsiTheme="minorHAnsi" w:cs="Arial Narrow"/>
                <w:sz w:val="18"/>
              </w:rPr>
            </w:pPr>
            <w:r w:rsidRPr="00D34FEB">
              <w:rPr>
                <w:rFonts w:asciiTheme="minorHAnsi" w:eastAsiaTheme="minorEastAsia" w:hAnsiTheme="minorHAnsi" w:cs="Arial Narrow"/>
                <w:sz w:val="18"/>
              </w:rPr>
              <w:t>505</w:t>
            </w:r>
          </w:p>
        </w:tc>
        <w:tc>
          <w:tcPr>
            <w:tcW w:w="7371" w:type="dxa"/>
            <w:shd w:val="clear" w:color="auto" w:fill="auto"/>
          </w:tcPr>
          <w:p w14:paraId="1A745A37" w14:textId="77777777" w:rsidR="004B0532" w:rsidRPr="00D34FEB" w:rsidRDefault="004B0532" w:rsidP="004B0532">
            <w:pPr>
              <w:spacing w:line="0" w:lineRule="atLeast"/>
              <w:jc w:val="left"/>
              <w:rPr>
                <w:rFonts w:asciiTheme="minorHAnsi" w:eastAsiaTheme="minorEastAsia" w:hAnsiTheme="minorHAnsi" w:cs="Arial Narrow"/>
                <w:sz w:val="18"/>
                <w:szCs w:val="18"/>
              </w:rPr>
            </w:pPr>
            <w:r w:rsidRPr="00D34FEB">
              <w:rPr>
                <w:rFonts w:asciiTheme="minorHAnsi" w:eastAsiaTheme="minorEastAsia" w:hAnsiTheme="minorHAnsi" w:cs="Arial Narrow"/>
                <w:sz w:val="18"/>
                <w:szCs w:val="18"/>
              </w:rPr>
              <w:t>HTTP Version not supported</w:t>
            </w:r>
          </w:p>
        </w:tc>
        <w:tc>
          <w:tcPr>
            <w:tcW w:w="993" w:type="dxa"/>
            <w:shd w:val="clear" w:color="auto" w:fill="auto"/>
          </w:tcPr>
          <w:p w14:paraId="7CB5AEC4" w14:textId="77777777" w:rsidR="004B0532" w:rsidRPr="00D34FEB" w:rsidRDefault="004B0532" w:rsidP="004B0532">
            <w:pPr>
              <w:spacing w:line="0" w:lineRule="atLeast"/>
              <w:rPr>
                <w:rFonts w:asciiTheme="minorHAnsi" w:eastAsiaTheme="minorEastAsia" w:hAnsiTheme="minorHAnsi" w:cs="Arial Narrow"/>
                <w:sz w:val="18"/>
                <w:szCs w:val="18"/>
              </w:rPr>
            </w:pPr>
            <w:r w:rsidRPr="00D34FEB">
              <w:rPr>
                <w:rFonts w:asciiTheme="minorHAnsi" w:eastAsiaTheme="minorEastAsia" w:hAnsiTheme="minorHAnsi" w:cs="Arial Narrow"/>
                <w:sz w:val="18"/>
                <w:szCs w:val="18"/>
              </w:rPr>
              <w:t>1.1</w:t>
            </w:r>
          </w:p>
        </w:tc>
      </w:tr>
    </w:tbl>
    <w:p w14:paraId="2BCB4BBF" w14:textId="77777777" w:rsidR="00F55931" w:rsidRPr="00440202" w:rsidRDefault="00F55931" w:rsidP="00B47CCA">
      <w:pPr>
        <w:rPr>
          <w:rFonts w:ascii="Times New Roman" w:hAnsi="Times New Roman"/>
          <w:lang w:val="en-GB"/>
        </w:rPr>
      </w:pPr>
    </w:p>
    <w:sectPr w:rsidR="00F55931" w:rsidRPr="00440202" w:rsidSect="002B1F8A">
      <w:headerReference w:type="default" r:id="rId17"/>
      <w:footerReference w:type="default" r:id="rId18"/>
      <w:pgSz w:w="11906" w:h="16838"/>
      <w:pgMar w:top="1134" w:right="1134" w:bottom="1134" w:left="1418" w:header="851" w:footer="85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2F5538" w14:textId="77777777" w:rsidR="00012220" w:rsidRDefault="00012220" w:rsidP="00194FDE">
      <w:r>
        <w:separator/>
      </w:r>
    </w:p>
  </w:endnote>
  <w:endnote w:type="continuationSeparator" w:id="0">
    <w:p w14:paraId="7E82A466" w14:textId="77777777" w:rsidR="00012220" w:rsidRDefault="00012220" w:rsidP="00194FDE">
      <w:r>
        <w:continuationSeparator/>
      </w:r>
    </w:p>
  </w:endnote>
  <w:endnote w:type="continuationNotice" w:id="1">
    <w:p w14:paraId="4A05484B" w14:textId="77777777" w:rsidR="00012220" w:rsidRDefault="000122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ＭＳ Ｐ明朝">
    <w:altName w:val="MS Mincho"/>
    <w:panose1 w:val="02020600040205080304"/>
    <w:charset w:val="80"/>
    <w:family w:val="roman"/>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ＭＳ Ｐゴシック">
    <w:altName w:val="?? ?????"/>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140205" w14:textId="77777777" w:rsidR="00D24948" w:rsidRDefault="00D24948" w:rsidP="00F73479">
    <w:pPr>
      <w:pStyle w:val="aa"/>
      <w:tabs>
        <w:tab w:val="left" w:pos="4320"/>
        <w:tab w:val="center" w:pos="4677"/>
      </w:tabs>
      <w:jc w:val="left"/>
    </w:pPr>
    <w:r>
      <w:tab/>
    </w:r>
    <w:r>
      <w:tab/>
    </w:r>
    <w:r>
      <w:tab/>
    </w:r>
    <w:r>
      <w:fldChar w:fldCharType="begin"/>
    </w:r>
    <w:r>
      <w:instrText xml:space="preserve"> PAGE   \* MERGEFORMAT </w:instrText>
    </w:r>
    <w:r>
      <w:fldChar w:fldCharType="separate"/>
    </w:r>
    <w:r w:rsidRPr="000946AD">
      <w:rPr>
        <w:noProof/>
        <w:lang w:val="ja-JP"/>
      </w:rPr>
      <w:t>7</w:t>
    </w:r>
    <w:r>
      <w:fldChar w:fldCharType="end"/>
    </w:r>
    <w:r>
      <w:rPr>
        <w:noProof/>
        <w:lang w:val="en-US" w:eastAsia="ja-JP"/>
      </w:rPr>
      <mc:AlternateContent>
        <mc:Choice Requires="wps">
          <w:drawing>
            <wp:anchor distT="0" distB="0" distL="114300" distR="114300" simplePos="0" relativeHeight="251658242" behindDoc="0" locked="0" layoutInCell="1" allowOverlap="1" wp14:anchorId="4D37EFF2" wp14:editId="75FCF2C6">
              <wp:simplePos x="0" y="0"/>
              <wp:positionH relativeFrom="column">
                <wp:posOffset>0</wp:posOffset>
              </wp:positionH>
              <wp:positionV relativeFrom="paragraph">
                <wp:posOffset>-60325</wp:posOffset>
              </wp:positionV>
              <wp:extent cx="5953125" cy="0"/>
              <wp:effectExtent l="19050" t="15875" r="38100" b="41275"/>
              <wp:wrapNone/>
              <wp:docPr id="22"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3125" cy="0"/>
                      </a:xfrm>
                      <a:prstGeom prst="line">
                        <a:avLst/>
                      </a:prstGeom>
                      <a:noFill/>
                      <a:ln w="25400">
                        <a:solidFill>
                          <a:srgbClr val="000000"/>
                        </a:solidFill>
                        <a:round/>
                        <a:headEnd/>
                        <a:tailEnd/>
                      </a:ln>
                      <a:effectLst>
                        <a:outerShdw dist="35921" dir="27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w14:anchorId="4D970316">
            <v:line id="Line 5" style="position:absolute;left:0;text-align:lef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pt" from="0,-4.75pt" to="468.75pt,-4.75pt" w14:anchorId="425AD34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">
              <v:shadow on="t"/>
            </v:line>
          </w:pict>
        </mc:Fallback>
      </mc:AlternateContent>
    </w:r>
    <w:r>
      <w:rPr>
        <w:noProof/>
        <w:lang w:val="en-US" w:eastAsia="ja-JP"/>
      </w:rPr>
      <mc:AlternateContent>
        <mc:Choice Requires="wps">
          <w:drawing>
            <wp:anchor distT="0" distB="0" distL="114300" distR="114300" simplePos="0" relativeHeight="251658241" behindDoc="0" locked="0" layoutInCell="0" allowOverlap="1" wp14:anchorId="03FA8A4C" wp14:editId="3D983C88">
              <wp:simplePos x="0" y="0"/>
              <wp:positionH relativeFrom="column">
                <wp:posOffset>3867150</wp:posOffset>
              </wp:positionH>
              <wp:positionV relativeFrom="paragraph">
                <wp:posOffset>-41275</wp:posOffset>
              </wp:positionV>
              <wp:extent cx="2266950" cy="342900"/>
              <wp:effectExtent l="0" t="0" r="0" b="3175"/>
              <wp:wrapNone/>
              <wp:docPr id="2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6950" cy="3429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51DB082" w14:textId="77777777" w:rsidR="00D24948" w:rsidRDefault="00D24948" w:rsidP="00357BE3">
                          <w:pPr>
                            <w:rPr>
                              <w:b/>
                            </w:rPr>
                          </w:pPr>
                          <w:r>
                            <w:rPr>
                              <w:rFonts w:hint="eastAsia"/>
                              <w:b/>
                            </w:rPr>
                            <w:t>Hitachi Proprietary</w:t>
                          </w:r>
                          <w:r>
                            <w:rPr>
                              <w:rFonts w:hint="eastAsia"/>
                              <w:b/>
                              <w:bCs/>
                            </w:rPr>
                            <w:t xml:space="preserve"> I</w:t>
                          </w:r>
                          <w:r>
                            <w:rPr>
                              <w:rFonts w:hint="eastAsia"/>
                              <w:b/>
                            </w:rPr>
                            <w:t>nformation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FA8A4C" id="_x0000_t202" coordsize="21600,21600" o:spt="202" path="m,l,21600r21600,l21600,xe">
              <v:stroke joinstyle="miter"/>
              <v:path gradientshapeok="t" o:connecttype="rect"/>
            </v:shapetype>
            <v:shape id="Text Box 4" o:spid="_x0000_s1298" type="#_x0000_t202" style="position:absolute;margin-left:304.5pt;margin-top:-3.25pt;width:178.5pt;height:27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" o:allowincell="f" filled="f" stroked="f" strokeweight="1.5pt">
              <v:textbox>
                <w:txbxContent>
                  <w:p w14:paraId="451DB082" w14:textId="77777777" w:rsidR="00D24948" w:rsidRDefault="00D24948" w:rsidP="00357BE3">
                    <w:pPr>
                      <w:rPr>
                        <w:b/>
                      </w:rPr>
                    </w:pPr>
                    <w:r>
                      <w:rPr>
                        <w:rFonts w:hint="eastAsia"/>
                        <w:b/>
                      </w:rPr>
                      <w:t>Hitachi Proprietary</w:t>
                    </w:r>
                    <w:r>
                      <w:rPr>
                        <w:rFonts w:hint="eastAsia"/>
                        <w:b/>
                        <w:bCs/>
                      </w:rPr>
                      <w:t xml:space="preserve"> I</w:t>
                    </w:r>
                    <w:r>
                      <w:rPr>
                        <w:rFonts w:hint="eastAsia"/>
                        <w:b/>
                      </w:rPr>
                      <w:t>nformation</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3FCC81" w14:textId="6B997D25" w:rsidR="00D24948" w:rsidRDefault="00D24948" w:rsidP="00357BE3">
    <w:pPr>
      <w:pStyle w:val="aa"/>
      <w:jc w:val="center"/>
    </w:pPr>
    <w:r>
      <w:rPr>
        <w:noProof/>
        <w:lang w:val="en-US" w:eastAsia="ja-JP"/>
      </w:rPr>
      <mc:AlternateContent>
        <mc:Choice Requires="wps">
          <w:drawing>
            <wp:anchor distT="0" distB="0" distL="114300" distR="114300" simplePos="0" relativeHeight="251658244" behindDoc="0" locked="0" layoutInCell="0" allowOverlap="1" wp14:anchorId="606F6AFC" wp14:editId="2D681FFD">
              <wp:simplePos x="0" y="0"/>
              <wp:positionH relativeFrom="column">
                <wp:posOffset>3867150</wp:posOffset>
              </wp:positionH>
              <wp:positionV relativeFrom="paragraph">
                <wp:posOffset>4445</wp:posOffset>
              </wp:positionV>
              <wp:extent cx="2266950" cy="342900"/>
              <wp:effectExtent l="0" t="4445" r="0" b="0"/>
              <wp:wrapNone/>
              <wp:docPr id="2"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6950" cy="3429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E38B3E2" w14:textId="77777777" w:rsidR="00D24948" w:rsidRDefault="00D24948" w:rsidP="00357BE3">
                          <w:pPr>
                            <w:rPr>
                              <w:b/>
                            </w:rPr>
                          </w:pPr>
                          <w:r>
                            <w:rPr>
                              <w:rFonts w:hint="eastAsia"/>
                              <w:b/>
                            </w:rPr>
                            <w:t>Hitachi Proprietary</w:t>
                          </w:r>
                          <w:r>
                            <w:rPr>
                              <w:rFonts w:hint="eastAsia"/>
                              <w:b/>
                              <w:bCs/>
                            </w:rPr>
                            <w:t xml:space="preserve"> I</w:t>
                          </w:r>
                          <w:r>
                            <w:rPr>
                              <w:rFonts w:hint="eastAsia"/>
                              <w:b/>
                            </w:rPr>
                            <w:t>nformation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6F6AFC" id="_x0000_t202" coordsize="21600,21600" o:spt="202" path="m,l,21600r21600,l21600,xe">
              <v:stroke joinstyle="miter"/>
              <v:path gradientshapeok="t" o:connecttype="rect"/>
            </v:shapetype>
            <v:shape id="Text Box 15" o:spid="_x0000_s1299" type="#_x0000_t202" style="position:absolute;left:0;text-align:left;margin-left:304.5pt;margin-top:.35pt;width:178.5pt;height:27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" o:allowincell="f" filled="f" stroked="f" strokeweight="1.5pt">
              <v:textbox>
                <w:txbxContent>
                  <w:p w14:paraId="2E38B3E2" w14:textId="77777777" w:rsidR="00D24948" w:rsidRDefault="00D24948" w:rsidP="00357BE3">
                    <w:pPr>
                      <w:rPr>
                        <w:b/>
                      </w:rPr>
                    </w:pPr>
                    <w:r>
                      <w:rPr>
                        <w:rFonts w:hint="eastAsia"/>
                        <w:b/>
                      </w:rPr>
                      <w:t>Hitachi Proprietary</w:t>
                    </w:r>
                    <w:r>
                      <w:rPr>
                        <w:rFonts w:hint="eastAsia"/>
                        <w:b/>
                        <w:bCs/>
                      </w:rPr>
                      <w:t xml:space="preserve"> I</w:t>
                    </w:r>
                    <w:r>
                      <w:rPr>
                        <w:rFonts w:hint="eastAsia"/>
                        <w:b/>
                      </w:rPr>
                      <w:t>nformation</w:t>
                    </w:r>
                  </w:p>
                </w:txbxContent>
              </v:textbox>
            </v:shape>
          </w:pict>
        </mc:Fallback>
      </mc:AlternateContent>
    </w:r>
    <w:r>
      <w:fldChar w:fldCharType="begin"/>
    </w:r>
    <w:r>
      <w:instrText xml:space="preserve"> PAGE   \* MERGEFORMAT </w:instrText>
    </w:r>
    <w:r>
      <w:fldChar w:fldCharType="separate"/>
    </w:r>
    <w:r w:rsidRPr="000946AD">
      <w:rPr>
        <w:noProof/>
        <w:lang w:val="ja-JP"/>
      </w:rPr>
      <w:t>269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38E76C" w14:textId="77777777" w:rsidR="00012220" w:rsidRDefault="00012220" w:rsidP="00194FDE">
      <w:r>
        <w:separator/>
      </w:r>
    </w:p>
  </w:footnote>
  <w:footnote w:type="continuationSeparator" w:id="0">
    <w:p w14:paraId="64C55C14" w14:textId="77777777" w:rsidR="00012220" w:rsidRDefault="00012220" w:rsidP="00194FDE">
      <w:r>
        <w:continuationSeparator/>
      </w:r>
    </w:p>
  </w:footnote>
  <w:footnote w:type="continuationNotice" w:id="1">
    <w:p w14:paraId="4584A4F8" w14:textId="77777777" w:rsidR="00012220" w:rsidRDefault="0001222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63807C" w14:textId="77777777" w:rsidR="00D24948" w:rsidRPr="00A8751F" w:rsidRDefault="00D24948" w:rsidP="00357BE3">
    <w:pPr>
      <w:jc w:val="right"/>
      <w:rPr>
        <w:szCs w:val="21"/>
      </w:rPr>
    </w:pPr>
    <w:r w:rsidRPr="00A8751F">
      <w:rPr>
        <w:b/>
        <w:szCs w:val="21"/>
      </w:rPr>
      <w:t>Hitachi Confidential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B0FD68" w14:textId="77777777" w:rsidR="00D24948" w:rsidRPr="002E6BC2" w:rsidRDefault="00D24948" w:rsidP="00357BE3">
    <w:pPr>
      <w:tabs>
        <w:tab w:val="right" w:pos="8085"/>
      </w:tabs>
      <w:jc w:val="right"/>
      <w:rPr>
        <w:b/>
        <w:szCs w:val="21"/>
      </w:rPr>
    </w:pPr>
    <w:r w:rsidRPr="0016030D">
      <w:rPr>
        <w:rFonts w:eastAsia="ＭＳ Ｐゴシック"/>
        <w:b/>
        <w:szCs w:val="21"/>
      </w:rPr>
      <w:t>IT Platform Products Management Division</w:t>
    </w:r>
    <w:r w:rsidRPr="0016030D">
      <w:rPr>
        <w:rFonts w:eastAsia="ＭＳ Ｐゴシック"/>
        <w:b/>
        <w:noProof/>
        <w:szCs w:val="21"/>
      </w:rPr>
      <mc:AlternateContent>
        <mc:Choice Requires="wps">
          <w:drawing>
            <wp:anchor distT="0" distB="0" distL="114300" distR="114300" simplePos="0" relativeHeight="251658240" behindDoc="0" locked="0" layoutInCell="1" allowOverlap="1" wp14:anchorId="71E8FD90" wp14:editId="125475CD">
              <wp:simplePos x="0" y="0"/>
              <wp:positionH relativeFrom="column">
                <wp:posOffset>0</wp:posOffset>
              </wp:positionH>
              <wp:positionV relativeFrom="paragraph">
                <wp:posOffset>184785</wp:posOffset>
              </wp:positionV>
              <wp:extent cx="6000750" cy="0"/>
              <wp:effectExtent l="19050" t="13335" r="38100" b="43815"/>
              <wp:wrapNone/>
              <wp:docPr id="23"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0750" cy="0"/>
                      </a:xfrm>
                      <a:prstGeom prst="line">
                        <a:avLst/>
                      </a:prstGeom>
                      <a:noFill/>
                      <a:ln w="25400">
                        <a:solidFill>
                          <a:srgbClr val="000000"/>
                        </a:solidFill>
                        <a:round/>
                        <a:headEnd/>
                        <a:tailEnd/>
                      </a:ln>
                      <a:effectLst>
                        <a:outerShdw dist="35921" dir="27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w14:anchorId="348D0C03">
            <v:line id="Line 1" style="position:absolute;left:0;text-align:lef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pt" from="0,14.55pt" to="472.5pt,14.55pt" w14:anchorId="29E136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">
              <v:shadow on="t"/>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34AEDF" w14:textId="77777777" w:rsidR="00D24948" w:rsidRDefault="00D24948" w:rsidP="00357BE3">
    <w:pPr>
      <w:tabs>
        <w:tab w:val="right" w:pos="8085"/>
      </w:tabs>
      <w:jc w:val="right"/>
      <w:rPr>
        <w:rFonts w:eastAsia="ＭＳ Ｐゴシック"/>
        <w:b/>
        <w:szCs w:val="21"/>
      </w:rPr>
    </w:pPr>
    <w:r w:rsidRPr="0016030D">
      <w:rPr>
        <w:rFonts w:eastAsia="ＭＳ Ｐゴシック"/>
        <w:b/>
        <w:szCs w:val="21"/>
      </w:rPr>
      <w:t>IT Platform Products Management Division</w:t>
    </w:r>
  </w:p>
  <w:p w14:paraId="2B25724F" w14:textId="77777777" w:rsidR="00D24948" w:rsidRPr="002E6BC2" w:rsidRDefault="00D24948" w:rsidP="00357BE3">
    <w:pPr>
      <w:tabs>
        <w:tab w:val="right" w:pos="8085"/>
      </w:tabs>
      <w:jc w:val="right"/>
      <w:rPr>
        <w:b/>
        <w:szCs w:val="21"/>
      </w:rPr>
    </w:pPr>
    <w:r>
      <w:rPr>
        <w:rFonts w:hint="eastAsia"/>
        <w:b/>
        <w:noProof/>
        <w:szCs w:val="21"/>
      </w:rPr>
      <mc:AlternateContent>
        <mc:Choice Requires="wps">
          <w:drawing>
            <wp:anchor distT="0" distB="0" distL="114300" distR="114300" simplePos="0" relativeHeight="251658243" behindDoc="0" locked="0" layoutInCell="1" allowOverlap="1" wp14:anchorId="09CC500F" wp14:editId="7E2805B2">
              <wp:simplePos x="0" y="0"/>
              <wp:positionH relativeFrom="column">
                <wp:posOffset>0</wp:posOffset>
              </wp:positionH>
              <wp:positionV relativeFrom="paragraph">
                <wp:posOffset>62865</wp:posOffset>
              </wp:positionV>
              <wp:extent cx="6000750" cy="0"/>
              <wp:effectExtent l="19050" t="15240" r="38100" b="41910"/>
              <wp:wrapNone/>
              <wp:docPr id="3"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0750" cy="0"/>
                      </a:xfrm>
                      <a:prstGeom prst="line">
                        <a:avLst/>
                      </a:prstGeom>
                      <a:noFill/>
                      <a:ln w="25400">
                        <a:solidFill>
                          <a:srgbClr val="000000"/>
                        </a:solidFill>
                        <a:round/>
                        <a:headEnd/>
                        <a:tailEnd/>
                      </a:ln>
                      <a:effectLst>
                        <a:outerShdw dist="35921" dir="27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w14:anchorId="44DDE0E3">
            <v:line id="Line 14" style="position:absolute;left:0;text-align:lef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pt" from="0,4.95pt" to="472.5pt,4.95pt" w14:anchorId="2DADC9D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">
              <v:shadow on="t"/>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73E6E114"/>
    <w:lvl w:ilvl="0">
      <w:start w:val="1"/>
      <w:numFmt w:val="decimal"/>
      <w:lvlText w:val="Chapter %1"/>
      <w:lvlJc w:val="left"/>
      <w:pPr>
        <w:tabs>
          <w:tab w:val="num" w:pos="1440"/>
        </w:tabs>
        <w:ind w:left="432" w:hanging="432"/>
      </w:pPr>
      <w:rPr>
        <w:rFonts w:hint="eastAsia"/>
      </w:rPr>
    </w:lvl>
    <w:lvl w:ilvl="1">
      <w:start w:val="1"/>
      <w:numFmt w:val="decimal"/>
      <w:lvlText w:val="%1.%2"/>
      <w:lvlJc w:val="left"/>
      <w:pPr>
        <w:tabs>
          <w:tab w:val="num" w:pos="576"/>
        </w:tabs>
        <w:ind w:left="576" w:hanging="576"/>
      </w:pPr>
      <w:rPr>
        <w:rFonts w:ascii="Arial Narrow" w:hAnsi="Arial Narrow" w:hint="default"/>
        <w:b/>
        <w:i w:val="0"/>
        <w:sz w:val="28"/>
      </w:rPr>
    </w:lvl>
    <w:lvl w:ilvl="2">
      <w:start w:val="1"/>
      <w:numFmt w:val="decimal"/>
      <w:lvlText w:val="%1.%2.%3"/>
      <w:lvlJc w:val="left"/>
      <w:pPr>
        <w:tabs>
          <w:tab w:val="num" w:pos="1080"/>
        </w:tabs>
        <w:ind w:left="720" w:hanging="720"/>
      </w:pPr>
      <w:rPr>
        <w:rFonts w:hint="eastAsia"/>
      </w:rPr>
    </w:lvl>
    <w:lvl w:ilvl="3">
      <w:start w:val="1"/>
      <w:numFmt w:val="decimal"/>
      <w:lvlText w:val="%1.%2.%3.%4"/>
      <w:lvlJc w:val="left"/>
      <w:pPr>
        <w:tabs>
          <w:tab w:val="num" w:pos="864"/>
        </w:tabs>
        <w:ind w:left="864" w:hanging="864"/>
      </w:pPr>
      <w:rPr>
        <w:rFonts w:hint="eastAsia"/>
      </w:rPr>
    </w:lvl>
    <w:lvl w:ilvl="4">
      <w:start w:val="1"/>
      <w:numFmt w:val="decimal"/>
      <w:pStyle w:val="5"/>
      <w:lvlText w:val="%1.%2.%3.%4.%5"/>
      <w:lvlJc w:val="left"/>
      <w:pPr>
        <w:tabs>
          <w:tab w:val="num" w:pos="1008"/>
        </w:tabs>
        <w:ind w:left="1008" w:hanging="1008"/>
      </w:pPr>
      <w:rPr>
        <w:rFonts w:hint="eastAsia"/>
      </w:rPr>
    </w:lvl>
    <w:lvl w:ilvl="5">
      <w:start w:val="1"/>
      <w:numFmt w:val="decimal"/>
      <w:pStyle w:val="6"/>
      <w:lvlText w:val="%1.%2.%3.%4.%5.%6"/>
      <w:lvlJc w:val="left"/>
      <w:pPr>
        <w:tabs>
          <w:tab w:val="num" w:pos="1152"/>
        </w:tabs>
        <w:ind w:left="1152" w:hanging="1152"/>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pStyle w:val="8"/>
      <w:lvlText w:val="%1.%2.%3.%4.%5.%6.%7.%8"/>
      <w:lvlJc w:val="left"/>
      <w:pPr>
        <w:tabs>
          <w:tab w:val="num" w:pos="1724"/>
        </w:tabs>
        <w:ind w:left="1724" w:hanging="1440"/>
      </w:pPr>
      <w:rPr>
        <w:rFonts w:hint="eastAsia"/>
      </w:rPr>
    </w:lvl>
    <w:lvl w:ilvl="8">
      <w:start w:val="1"/>
      <w:numFmt w:val="decimal"/>
      <w:pStyle w:val="9"/>
      <w:lvlText w:val="%1.%2.%3.%4.%5.%6.%7.%8.%9"/>
      <w:lvlJc w:val="left"/>
      <w:pPr>
        <w:tabs>
          <w:tab w:val="num" w:pos="1584"/>
        </w:tabs>
        <w:ind w:left="1584" w:hanging="1584"/>
      </w:pPr>
      <w:rPr>
        <w:rFonts w:hint="eastAsia"/>
      </w:rPr>
    </w:lvl>
  </w:abstractNum>
  <w:abstractNum w:abstractNumId="1" w15:restartNumberingAfterBreak="0">
    <w:nsid w:val="FFFFFFFE"/>
    <w:multiLevelType w:val="singleLevel"/>
    <w:tmpl w:val="469056DE"/>
    <w:lvl w:ilvl="0">
      <w:numFmt w:val="decimal"/>
      <w:pStyle w:val="Dashed"/>
      <w:lvlText w:val="*"/>
      <w:lvlJc w:val="left"/>
    </w:lvl>
  </w:abstractNum>
  <w:abstractNum w:abstractNumId="2" w15:restartNumberingAfterBreak="0">
    <w:nsid w:val="051101AB"/>
    <w:multiLevelType w:val="hybridMultilevel"/>
    <w:tmpl w:val="83A4A170"/>
    <w:lvl w:ilvl="0" w:tplc="0C78C186">
      <w:start w:val="1"/>
      <w:numFmt w:val="decimal"/>
      <w:lvlText w:val="(%1)"/>
      <w:lvlJc w:val="left"/>
      <w:pPr>
        <w:ind w:left="735" w:hanging="420"/>
      </w:pPr>
      <w:rPr>
        <w:rFonts w:hint="eastAsia"/>
      </w:rPr>
    </w:lvl>
    <w:lvl w:ilvl="1" w:tplc="FFFFFFFF" w:tentative="1">
      <w:start w:val="1"/>
      <w:numFmt w:val="aiueoFullWidth"/>
      <w:lvlText w:val="(%2)"/>
      <w:lvlJc w:val="left"/>
      <w:pPr>
        <w:ind w:left="1155" w:hanging="420"/>
      </w:pPr>
    </w:lvl>
    <w:lvl w:ilvl="2" w:tplc="FFFFFFFF" w:tentative="1">
      <w:start w:val="1"/>
      <w:numFmt w:val="decimalEnclosedCircle"/>
      <w:lvlText w:val="%3"/>
      <w:lvlJc w:val="left"/>
      <w:pPr>
        <w:ind w:left="1575" w:hanging="420"/>
      </w:pPr>
    </w:lvl>
    <w:lvl w:ilvl="3" w:tplc="FFFFFFFF" w:tentative="1">
      <w:start w:val="1"/>
      <w:numFmt w:val="decimal"/>
      <w:lvlText w:val="%4."/>
      <w:lvlJc w:val="left"/>
      <w:pPr>
        <w:ind w:left="1995" w:hanging="420"/>
      </w:pPr>
    </w:lvl>
    <w:lvl w:ilvl="4" w:tplc="FFFFFFFF" w:tentative="1">
      <w:start w:val="1"/>
      <w:numFmt w:val="aiueoFullWidth"/>
      <w:lvlText w:val="(%5)"/>
      <w:lvlJc w:val="left"/>
      <w:pPr>
        <w:ind w:left="2415" w:hanging="420"/>
      </w:pPr>
    </w:lvl>
    <w:lvl w:ilvl="5" w:tplc="FFFFFFFF" w:tentative="1">
      <w:start w:val="1"/>
      <w:numFmt w:val="decimalEnclosedCircle"/>
      <w:lvlText w:val="%6"/>
      <w:lvlJc w:val="left"/>
      <w:pPr>
        <w:ind w:left="2835" w:hanging="420"/>
      </w:pPr>
    </w:lvl>
    <w:lvl w:ilvl="6" w:tplc="FFFFFFFF" w:tentative="1">
      <w:start w:val="1"/>
      <w:numFmt w:val="decimal"/>
      <w:lvlText w:val="%7."/>
      <w:lvlJc w:val="left"/>
      <w:pPr>
        <w:ind w:left="3255" w:hanging="420"/>
      </w:pPr>
    </w:lvl>
    <w:lvl w:ilvl="7" w:tplc="FFFFFFFF" w:tentative="1">
      <w:start w:val="1"/>
      <w:numFmt w:val="aiueoFullWidth"/>
      <w:lvlText w:val="(%8)"/>
      <w:lvlJc w:val="left"/>
      <w:pPr>
        <w:ind w:left="3675" w:hanging="420"/>
      </w:pPr>
    </w:lvl>
    <w:lvl w:ilvl="8" w:tplc="FFFFFFFF" w:tentative="1">
      <w:start w:val="1"/>
      <w:numFmt w:val="decimalEnclosedCircle"/>
      <w:lvlText w:val="%9"/>
      <w:lvlJc w:val="left"/>
      <w:pPr>
        <w:ind w:left="4095" w:hanging="420"/>
      </w:pPr>
    </w:lvl>
  </w:abstractNum>
  <w:abstractNum w:abstractNumId="3" w15:restartNumberingAfterBreak="0">
    <w:nsid w:val="05524C99"/>
    <w:multiLevelType w:val="hybridMultilevel"/>
    <w:tmpl w:val="6CB60A80"/>
    <w:lvl w:ilvl="0" w:tplc="96549AF8">
      <w:start w:val="1"/>
      <w:numFmt w:val="decimal"/>
      <w:lvlText w:val="(%1)"/>
      <w:lvlJc w:val="left"/>
      <w:pPr>
        <w:ind w:left="690" w:hanging="375"/>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4" w15:restartNumberingAfterBreak="0">
    <w:nsid w:val="06175ACC"/>
    <w:multiLevelType w:val="hybridMultilevel"/>
    <w:tmpl w:val="057232B8"/>
    <w:lvl w:ilvl="0" w:tplc="616C063A">
      <w:start w:val="1"/>
      <w:numFmt w:val="decimal"/>
      <w:lvlText w:val="%1"/>
      <w:lvlJc w:val="left"/>
      <w:pPr>
        <w:tabs>
          <w:tab w:val="num" w:pos="360"/>
        </w:tabs>
        <w:ind w:left="0" w:firstLine="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0B8C18F0"/>
    <w:multiLevelType w:val="hybridMultilevel"/>
    <w:tmpl w:val="BA8C2342"/>
    <w:lvl w:ilvl="0" w:tplc="1A12977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E1D1732"/>
    <w:multiLevelType w:val="hybridMultilevel"/>
    <w:tmpl w:val="EB40A07C"/>
    <w:lvl w:ilvl="0" w:tplc="4C8E45B6">
      <w:start w:val="1"/>
      <w:numFmt w:val="decimal"/>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7" w15:restartNumberingAfterBreak="0">
    <w:nsid w:val="0F2E1914"/>
    <w:multiLevelType w:val="hybridMultilevel"/>
    <w:tmpl w:val="B60C72CA"/>
    <w:lvl w:ilvl="0" w:tplc="D5E8CF94">
      <w:start w:val="1"/>
      <w:numFmt w:val="lowerLetter"/>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124F0679"/>
    <w:multiLevelType w:val="hybridMultilevel"/>
    <w:tmpl w:val="DC44A858"/>
    <w:lvl w:ilvl="0" w:tplc="616C063A">
      <w:start w:val="1"/>
      <w:numFmt w:val="decimal"/>
      <w:lvlText w:val="%1"/>
      <w:lvlJc w:val="left"/>
      <w:pPr>
        <w:tabs>
          <w:tab w:val="num" w:pos="360"/>
        </w:tabs>
        <w:ind w:left="0" w:firstLine="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14EF37EA"/>
    <w:multiLevelType w:val="hybridMultilevel"/>
    <w:tmpl w:val="74C2D79A"/>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0" w15:restartNumberingAfterBreak="0">
    <w:nsid w:val="17A973A8"/>
    <w:multiLevelType w:val="hybridMultilevel"/>
    <w:tmpl w:val="A40C12CA"/>
    <w:lvl w:ilvl="0" w:tplc="B3D0D8B6">
      <w:start w:val="1"/>
      <w:numFmt w:val="lowerLetter"/>
      <w:lvlText w:val="(%1)"/>
      <w:lvlJc w:val="left"/>
      <w:pPr>
        <w:ind w:left="840" w:hanging="420"/>
      </w:pPr>
      <w:rPr>
        <w:rFonts w:hint="eastAsia"/>
      </w:rPr>
    </w:lvl>
    <w:lvl w:ilvl="1" w:tplc="54AEE7A0" w:tentative="1">
      <w:start w:val="1"/>
      <w:numFmt w:val="aiueoFullWidth"/>
      <w:lvlText w:val="(%2)"/>
      <w:lvlJc w:val="left"/>
      <w:pPr>
        <w:ind w:left="1260" w:hanging="420"/>
      </w:pPr>
    </w:lvl>
    <w:lvl w:ilvl="2" w:tplc="872AC862" w:tentative="1">
      <w:start w:val="1"/>
      <w:numFmt w:val="decimalEnclosedCircle"/>
      <w:lvlText w:val="%3"/>
      <w:lvlJc w:val="left"/>
      <w:pPr>
        <w:ind w:left="1680" w:hanging="420"/>
      </w:pPr>
    </w:lvl>
    <w:lvl w:ilvl="3" w:tplc="F0601B26" w:tentative="1">
      <w:start w:val="1"/>
      <w:numFmt w:val="decimal"/>
      <w:lvlText w:val="%4."/>
      <w:lvlJc w:val="left"/>
      <w:pPr>
        <w:ind w:left="2100" w:hanging="420"/>
      </w:pPr>
    </w:lvl>
    <w:lvl w:ilvl="4" w:tplc="E2825A4A" w:tentative="1">
      <w:start w:val="1"/>
      <w:numFmt w:val="aiueoFullWidth"/>
      <w:lvlText w:val="(%5)"/>
      <w:lvlJc w:val="left"/>
      <w:pPr>
        <w:ind w:left="2520" w:hanging="420"/>
      </w:pPr>
    </w:lvl>
    <w:lvl w:ilvl="5" w:tplc="1B248644" w:tentative="1">
      <w:start w:val="1"/>
      <w:numFmt w:val="decimalEnclosedCircle"/>
      <w:lvlText w:val="%6"/>
      <w:lvlJc w:val="left"/>
      <w:pPr>
        <w:ind w:left="2940" w:hanging="420"/>
      </w:pPr>
    </w:lvl>
    <w:lvl w:ilvl="6" w:tplc="610C9182" w:tentative="1">
      <w:start w:val="1"/>
      <w:numFmt w:val="decimal"/>
      <w:lvlText w:val="%7."/>
      <w:lvlJc w:val="left"/>
      <w:pPr>
        <w:ind w:left="3360" w:hanging="420"/>
      </w:pPr>
    </w:lvl>
    <w:lvl w:ilvl="7" w:tplc="AD400AD2" w:tentative="1">
      <w:start w:val="1"/>
      <w:numFmt w:val="aiueoFullWidth"/>
      <w:lvlText w:val="(%8)"/>
      <w:lvlJc w:val="left"/>
      <w:pPr>
        <w:ind w:left="3780" w:hanging="420"/>
      </w:pPr>
    </w:lvl>
    <w:lvl w:ilvl="8" w:tplc="6B16C7B2" w:tentative="1">
      <w:start w:val="1"/>
      <w:numFmt w:val="decimalEnclosedCircle"/>
      <w:lvlText w:val="%9"/>
      <w:lvlJc w:val="left"/>
      <w:pPr>
        <w:ind w:left="4200" w:hanging="420"/>
      </w:pPr>
    </w:lvl>
  </w:abstractNum>
  <w:abstractNum w:abstractNumId="11" w15:restartNumberingAfterBreak="0">
    <w:nsid w:val="17B237B5"/>
    <w:multiLevelType w:val="hybridMultilevel"/>
    <w:tmpl w:val="D77E8DF0"/>
    <w:lvl w:ilvl="0" w:tplc="1F4023C0">
      <w:start w:val="1"/>
      <w:numFmt w:val="decimal"/>
      <w:lvlText w:val="%1"/>
      <w:lvlJc w:val="left"/>
      <w:pPr>
        <w:tabs>
          <w:tab w:val="num" w:pos="360"/>
        </w:tabs>
        <w:ind w:left="0" w:firstLine="0"/>
      </w:pPr>
      <w:rPr>
        <w:rFonts w:hint="eastAsia"/>
      </w:rPr>
    </w:lvl>
    <w:lvl w:ilvl="1" w:tplc="F4CCD462" w:tentative="1">
      <w:start w:val="1"/>
      <w:numFmt w:val="aiueoFullWidth"/>
      <w:lvlText w:val="(%2)"/>
      <w:lvlJc w:val="left"/>
      <w:pPr>
        <w:tabs>
          <w:tab w:val="num" w:pos="840"/>
        </w:tabs>
        <w:ind w:left="840" w:hanging="420"/>
      </w:pPr>
    </w:lvl>
    <w:lvl w:ilvl="2" w:tplc="4162C37C" w:tentative="1">
      <w:start w:val="1"/>
      <w:numFmt w:val="decimalEnclosedCircle"/>
      <w:lvlText w:val="%3"/>
      <w:lvlJc w:val="left"/>
      <w:pPr>
        <w:tabs>
          <w:tab w:val="num" w:pos="1260"/>
        </w:tabs>
        <w:ind w:left="1260" w:hanging="420"/>
      </w:pPr>
    </w:lvl>
    <w:lvl w:ilvl="3" w:tplc="E04A175E" w:tentative="1">
      <w:start w:val="1"/>
      <w:numFmt w:val="decimal"/>
      <w:lvlText w:val="%4."/>
      <w:lvlJc w:val="left"/>
      <w:pPr>
        <w:tabs>
          <w:tab w:val="num" w:pos="1680"/>
        </w:tabs>
        <w:ind w:left="1680" w:hanging="420"/>
      </w:pPr>
    </w:lvl>
    <w:lvl w:ilvl="4" w:tplc="EC840AB8" w:tentative="1">
      <w:start w:val="1"/>
      <w:numFmt w:val="aiueoFullWidth"/>
      <w:lvlText w:val="(%5)"/>
      <w:lvlJc w:val="left"/>
      <w:pPr>
        <w:tabs>
          <w:tab w:val="num" w:pos="2100"/>
        </w:tabs>
        <w:ind w:left="2100" w:hanging="420"/>
      </w:pPr>
    </w:lvl>
    <w:lvl w:ilvl="5" w:tplc="747078F4" w:tentative="1">
      <w:start w:val="1"/>
      <w:numFmt w:val="decimalEnclosedCircle"/>
      <w:lvlText w:val="%6"/>
      <w:lvlJc w:val="left"/>
      <w:pPr>
        <w:tabs>
          <w:tab w:val="num" w:pos="2520"/>
        </w:tabs>
        <w:ind w:left="2520" w:hanging="420"/>
      </w:pPr>
    </w:lvl>
    <w:lvl w:ilvl="6" w:tplc="B2608480" w:tentative="1">
      <w:start w:val="1"/>
      <w:numFmt w:val="decimal"/>
      <w:lvlText w:val="%7."/>
      <w:lvlJc w:val="left"/>
      <w:pPr>
        <w:tabs>
          <w:tab w:val="num" w:pos="2940"/>
        </w:tabs>
        <w:ind w:left="2940" w:hanging="420"/>
      </w:pPr>
    </w:lvl>
    <w:lvl w:ilvl="7" w:tplc="8750B254" w:tentative="1">
      <w:start w:val="1"/>
      <w:numFmt w:val="aiueoFullWidth"/>
      <w:lvlText w:val="(%8)"/>
      <w:lvlJc w:val="left"/>
      <w:pPr>
        <w:tabs>
          <w:tab w:val="num" w:pos="3360"/>
        </w:tabs>
        <w:ind w:left="3360" w:hanging="420"/>
      </w:pPr>
    </w:lvl>
    <w:lvl w:ilvl="8" w:tplc="D8525524" w:tentative="1">
      <w:start w:val="1"/>
      <w:numFmt w:val="decimalEnclosedCircle"/>
      <w:lvlText w:val="%9"/>
      <w:lvlJc w:val="left"/>
      <w:pPr>
        <w:tabs>
          <w:tab w:val="num" w:pos="3780"/>
        </w:tabs>
        <w:ind w:left="3780" w:hanging="420"/>
      </w:pPr>
    </w:lvl>
  </w:abstractNum>
  <w:abstractNum w:abstractNumId="12" w15:restartNumberingAfterBreak="0">
    <w:nsid w:val="1A032B6D"/>
    <w:multiLevelType w:val="hybridMultilevel"/>
    <w:tmpl w:val="9154EA28"/>
    <w:lvl w:ilvl="0" w:tplc="0C78C186">
      <w:start w:val="1"/>
      <w:numFmt w:val="decimal"/>
      <w:lvlText w:val="(%1)"/>
      <w:lvlJc w:val="left"/>
      <w:pPr>
        <w:ind w:left="735" w:hanging="420"/>
      </w:pPr>
      <w:rPr>
        <w:rFonts w:hint="eastAsia"/>
      </w:rPr>
    </w:lvl>
    <w:lvl w:ilvl="1" w:tplc="FFFFFFFF" w:tentative="1">
      <w:start w:val="1"/>
      <w:numFmt w:val="aiueoFullWidth"/>
      <w:lvlText w:val="(%2)"/>
      <w:lvlJc w:val="left"/>
      <w:pPr>
        <w:ind w:left="1155" w:hanging="420"/>
      </w:pPr>
    </w:lvl>
    <w:lvl w:ilvl="2" w:tplc="FFFFFFFF" w:tentative="1">
      <w:start w:val="1"/>
      <w:numFmt w:val="decimalEnclosedCircle"/>
      <w:lvlText w:val="%3"/>
      <w:lvlJc w:val="left"/>
      <w:pPr>
        <w:ind w:left="1575" w:hanging="420"/>
      </w:pPr>
    </w:lvl>
    <w:lvl w:ilvl="3" w:tplc="FFFFFFFF" w:tentative="1">
      <w:start w:val="1"/>
      <w:numFmt w:val="decimal"/>
      <w:lvlText w:val="%4."/>
      <w:lvlJc w:val="left"/>
      <w:pPr>
        <w:ind w:left="1995" w:hanging="420"/>
      </w:pPr>
    </w:lvl>
    <w:lvl w:ilvl="4" w:tplc="FFFFFFFF" w:tentative="1">
      <w:start w:val="1"/>
      <w:numFmt w:val="aiueoFullWidth"/>
      <w:lvlText w:val="(%5)"/>
      <w:lvlJc w:val="left"/>
      <w:pPr>
        <w:ind w:left="2415" w:hanging="420"/>
      </w:pPr>
    </w:lvl>
    <w:lvl w:ilvl="5" w:tplc="FFFFFFFF" w:tentative="1">
      <w:start w:val="1"/>
      <w:numFmt w:val="decimalEnclosedCircle"/>
      <w:lvlText w:val="%6"/>
      <w:lvlJc w:val="left"/>
      <w:pPr>
        <w:ind w:left="2835" w:hanging="420"/>
      </w:pPr>
    </w:lvl>
    <w:lvl w:ilvl="6" w:tplc="FFFFFFFF" w:tentative="1">
      <w:start w:val="1"/>
      <w:numFmt w:val="decimal"/>
      <w:lvlText w:val="%7."/>
      <w:lvlJc w:val="left"/>
      <w:pPr>
        <w:ind w:left="3255" w:hanging="420"/>
      </w:pPr>
    </w:lvl>
    <w:lvl w:ilvl="7" w:tplc="FFFFFFFF" w:tentative="1">
      <w:start w:val="1"/>
      <w:numFmt w:val="aiueoFullWidth"/>
      <w:lvlText w:val="(%8)"/>
      <w:lvlJc w:val="left"/>
      <w:pPr>
        <w:ind w:left="3675" w:hanging="420"/>
      </w:pPr>
    </w:lvl>
    <w:lvl w:ilvl="8" w:tplc="FFFFFFFF" w:tentative="1">
      <w:start w:val="1"/>
      <w:numFmt w:val="decimalEnclosedCircle"/>
      <w:lvlText w:val="%9"/>
      <w:lvlJc w:val="left"/>
      <w:pPr>
        <w:ind w:left="4095" w:hanging="420"/>
      </w:pPr>
    </w:lvl>
  </w:abstractNum>
  <w:abstractNum w:abstractNumId="13" w15:restartNumberingAfterBreak="0">
    <w:nsid w:val="1BAA037F"/>
    <w:multiLevelType w:val="hybridMultilevel"/>
    <w:tmpl w:val="6A7E05F2"/>
    <w:lvl w:ilvl="0" w:tplc="96549AF8">
      <w:start w:val="1"/>
      <w:numFmt w:val="decimal"/>
      <w:lvlText w:val="(%1)"/>
      <w:lvlJc w:val="left"/>
      <w:pPr>
        <w:ind w:left="690" w:hanging="375"/>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14" w15:restartNumberingAfterBreak="0">
    <w:nsid w:val="1CA21C93"/>
    <w:multiLevelType w:val="hybridMultilevel"/>
    <w:tmpl w:val="E6CEF8CA"/>
    <w:lvl w:ilvl="0" w:tplc="FFFFFFFF">
      <w:start w:val="1"/>
      <w:numFmt w:val="lowerLetter"/>
      <w:lvlText w:val="(%1)"/>
      <w:lvlJc w:val="left"/>
      <w:pPr>
        <w:ind w:left="735" w:hanging="420"/>
      </w:pPr>
      <w:rPr>
        <w:rFonts w:hint="default"/>
      </w:rPr>
    </w:lvl>
    <w:lvl w:ilvl="1" w:tplc="FFFFFFFF" w:tentative="1">
      <w:start w:val="1"/>
      <w:numFmt w:val="aiueoFullWidth"/>
      <w:lvlText w:val="(%2)"/>
      <w:lvlJc w:val="left"/>
      <w:pPr>
        <w:ind w:left="1155" w:hanging="420"/>
      </w:pPr>
    </w:lvl>
    <w:lvl w:ilvl="2" w:tplc="FFFFFFFF" w:tentative="1">
      <w:start w:val="1"/>
      <w:numFmt w:val="decimalEnclosedCircle"/>
      <w:lvlText w:val="%3"/>
      <w:lvlJc w:val="left"/>
      <w:pPr>
        <w:ind w:left="1575" w:hanging="420"/>
      </w:pPr>
    </w:lvl>
    <w:lvl w:ilvl="3" w:tplc="FFFFFFFF" w:tentative="1">
      <w:start w:val="1"/>
      <w:numFmt w:val="decimal"/>
      <w:lvlText w:val="%4."/>
      <w:lvlJc w:val="left"/>
      <w:pPr>
        <w:ind w:left="1995" w:hanging="420"/>
      </w:pPr>
    </w:lvl>
    <w:lvl w:ilvl="4" w:tplc="FFFFFFFF" w:tentative="1">
      <w:start w:val="1"/>
      <w:numFmt w:val="aiueoFullWidth"/>
      <w:lvlText w:val="(%5)"/>
      <w:lvlJc w:val="left"/>
      <w:pPr>
        <w:ind w:left="2415" w:hanging="420"/>
      </w:pPr>
    </w:lvl>
    <w:lvl w:ilvl="5" w:tplc="FFFFFFFF" w:tentative="1">
      <w:start w:val="1"/>
      <w:numFmt w:val="decimalEnclosedCircle"/>
      <w:lvlText w:val="%6"/>
      <w:lvlJc w:val="left"/>
      <w:pPr>
        <w:ind w:left="2835" w:hanging="420"/>
      </w:pPr>
    </w:lvl>
    <w:lvl w:ilvl="6" w:tplc="FFFFFFFF" w:tentative="1">
      <w:start w:val="1"/>
      <w:numFmt w:val="decimal"/>
      <w:lvlText w:val="%7."/>
      <w:lvlJc w:val="left"/>
      <w:pPr>
        <w:ind w:left="3255" w:hanging="420"/>
      </w:pPr>
    </w:lvl>
    <w:lvl w:ilvl="7" w:tplc="FFFFFFFF" w:tentative="1">
      <w:start w:val="1"/>
      <w:numFmt w:val="aiueoFullWidth"/>
      <w:lvlText w:val="(%8)"/>
      <w:lvlJc w:val="left"/>
      <w:pPr>
        <w:ind w:left="3675" w:hanging="420"/>
      </w:pPr>
    </w:lvl>
    <w:lvl w:ilvl="8" w:tplc="FFFFFFFF" w:tentative="1">
      <w:start w:val="1"/>
      <w:numFmt w:val="decimalEnclosedCircle"/>
      <w:lvlText w:val="%9"/>
      <w:lvlJc w:val="left"/>
      <w:pPr>
        <w:ind w:left="4095" w:hanging="420"/>
      </w:pPr>
    </w:lvl>
  </w:abstractNum>
  <w:abstractNum w:abstractNumId="15" w15:restartNumberingAfterBreak="0">
    <w:nsid w:val="1D1C66B7"/>
    <w:multiLevelType w:val="hybridMultilevel"/>
    <w:tmpl w:val="670219DC"/>
    <w:lvl w:ilvl="0" w:tplc="96549AF8">
      <w:start w:val="1"/>
      <w:numFmt w:val="decimal"/>
      <w:lvlText w:val="(%1)"/>
      <w:lvlJc w:val="left"/>
      <w:pPr>
        <w:ind w:left="690" w:hanging="375"/>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16" w15:restartNumberingAfterBreak="0">
    <w:nsid w:val="20B87BB5"/>
    <w:multiLevelType w:val="hybridMultilevel"/>
    <w:tmpl w:val="64603C70"/>
    <w:lvl w:ilvl="0" w:tplc="96549AF8">
      <w:start w:val="1"/>
      <w:numFmt w:val="decimal"/>
      <w:lvlText w:val="(%1)"/>
      <w:lvlJc w:val="left"/>
      <w:pPr>
        <w:ind w:left="690" w:hanging="375"/>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17" w15:restartNumberingAfterBreak="0">
    <w:nsid w:val="2120034C"/>
    <w:multiLevelType w:val="hybridMultilevel"/>
    <w:tmpl w:val="E6CEF8CA"/>
    <w:lvl w:ilvl="0" w:tplc="FFFFFFFF">
      <w:start w:val="1"/>
      <w:numFmt w:val="lowerLetter"/>
      <w:lvlText w:val="(%1)"/>
      <w:lvlJc w:val="left"/>
      <w:pPr>
        <w:ind w:left="735" w:hanging="420"/>
      </w:pPr>
      <w:rPr>
        <w:rFonts w:hint="default"/>
      </w:rPr>
    </w:lvl>
    <w:lvl w:ilvl="1" w:tplc="FFFFFFFF" w:tentative="1">
      <w:start w:val="1"/>
      <w:numFmt w:val="aiueoFullWidth"/>
      <w:lvlText w:val="(%2)"/>
      <w:lvlJc w:val="left"/>
      <w:pPr>
        <w:ind w:left="1155" w:hanging="420"/>
      </w:pPr>
    </w:lvl>
    <w:lvl w:ilvl="2" w:tplc="FFFFFFFF" w:tentative="1">
      <w:start w:val="1"/>
      <w:numFmt w:val="decimalEnclosedCircle"/>
      <w:lvlText w:val="%3"/>
      <w:lvlJc w:val="left"/>
      <w:pPr>
        <w:ind w:left="1575" w:hanging="420"/>
      </w:pPr>
    </w:lvl>
    <w:lvl w:ilvl="3" w:tplc="FFFFFFFF" w:tentative="1">
      <w:start w:val="1"/>
      <w:numFmt w:val="decimal"/>
      <w:lvlText w:val="%4."/>
      <w:lvlJc w:val="left"/>
      <w:pPr>
        <w:ind w:left="1995" w:hanging="420"/>
      </w:pPr>
    </w:lvl>
    <w:lvl w:ilvl="4" w:tplc="FFFFFFFF" w:tentative="1">
      <w:start w:val="1"/>
      <w:numFmt w:val="aiueoFullWidth"/>
      <w:lvlText w:val="(%5)"/>
      <w:lvlJc w:val="left"/>
      <w:pPr>
        <w:ind w:left="2415" w:hanging="420"/>
      </w:pPr>
    </w:lvl>
    <w:lvl w:ilvl="5" w:tplc="FFFFFFFF" w:tentative="1">
      <w:start w:val="1"/>
      <w:numFmt w:val="decimalEnclosedCircle"/>
      <w:lvlText w:val="%6"/>
      <w:lvlJc w:val="left"/>
      <w:pPr>
        <w:ind w:left="2835" w:hanging="420"/>
      </w:pPr>
    </w:lvl>
    <w:lvl w:ilvl="6" w:tplc="FFFFFFFF" w:tentative="1">
      <w:start w:val="1"/>
      <w:numFmt w:val="decimal"/>
      <w:lvlText w:val="%7."/>
      <w:lvlJc w:val="left"/>
      <w:pPr>
        <w:ind w:left="3255" w:hanging="420"/>
      </w:pPr>
    </w:lvl>
    <w:lvl w:ilvl="7" w:tplc="FFFFFFFF" w:tentative="1">
      <w:start w:val="1"/>
      <w:numFmt w:val="aiueoFullWidth"/>
      <w:lvlText w:val="(%8)"/>
      <w:lvlJc w:val="left"/>
      <w:pPr>
        <w:ind w:left="3675" w:hanging="420"/>
      </w:pPr>
    </w:lvl>
    <w:lvl w:ilvl="8" w:tplc="FFFFFFFF" w:tentative="1">
      <w:start w:val="1"/>
      <w:numFmt w:val="decimalEnclosedCircle"/>
      <w:lvlText w:val="%9"/>
      <w:lvlJc w:val="left"/>
      <w:pPr>
        <w:ind w:left="4095" w:hanging="420"/>
      </w:pPr>
    </w:lvl>
  </w:abstractNum>
  <w:abstractNum w:abstractNumId="18" w15:restartNumberingAfterBreak="0">
    <w:nsid w:val="273F51CB"/>
    <w:multiLevelType w:val="hybridMultilevel"/>
    <w:tmpl w:val="1C7C06E4"/>
    <w:lvl w:ilvl="0" w:tplc="13BA084A">
      <w:start w:val="1"/>
      <w:numFmt w:val="decimal"/>
      <w:lvlText w:val="%1"/>
      <w:lvlJc w:val="left"/>
      <w:pPr>
        <w:tabs>
          <w:tab w:val="num" w:pos="360"/>
        </w:tabs>
        <w:ind w:left="0" w:firstLine="0"/>
      </w:pPr>
      <w:rPr>
        <w:rFonts w:hint="eastAsia"/>
      </w:rPr>
    </w:lvl>
    <w:lvl w:ilvl="1" w:tplc="66CE8796" w:tentative="1">
      <w:start w:val="1"/>
      <w:numFmt w:val="aiueoFullWidth"/>
      <w:lvlText w:val="(%2)"/>
      <w:lvlJc w:val="left"/>
      <w:pPr>
        <w:tabs>
          <w:tab w:val="num" w:pos="840"/>
        </w:tabs>
        <w:ind w:left="840" w:hanging="420"/>
      </w:pPr>
    </w:lvl>
    <w:lvl w:ilvl="2" w:tplc="15DAB8BE" w:tentative="1">
      <w:start w:val="1"/>
      <w:numFmt w:val="decimalEnclosedCircle"/>
      <w:lvlText w:val="%3"/>
      <w:lvlJc w:val="left"/>
      <w:pPr>
        <w:tabs>
          <w:tab w:val="num" w:pos="1260"/>
        </w:tabs>
        <w:ind w:left="1260" w:hanging="420"/>
      </w:pPr>
    </w:lvl>
    <w:lvl w:ilvl="3" w:tplc="E444823E" w:tentative="1">
      <w:start w:val="1"/>
      <w:numFmt w:val="decimal"/>
      <w:lvlText w:val="%4."/>
      <w:lvlJc w:val="left"/>
      <w:pPr>
        <w:tabs>
          <w:tab w:val="num" w:pos="1680"/>
        </w:tabs>
        <w:ind w:left="1680" w:hanging="420"/>
      </w:pPr>
    </w:lvl>
    <w:lvl w:ilvl="4" w:tplc="EF86947A" w:tentative="1">
      <w:start w:val="1"/>
      <w:numFmt w:val="aiueoFullWidth"/>
      <w:lvlText w:val="(%5)"/>
      <w:lvlJc w:val="left"/>
      <w:pPr>
        <w:tabs>
          <w:tab w:val="num" w:pos="2100"/>
        </w:tabs>
        <w:ind w:left="2100" w:hanging="420"/>
      </w:pPr>
    </w:lvl>
    <w:lvl w:ilvl="5" w:tplc="7A4C59C4" w:tentative="1">
      <w:start w:val="1"/>
      <w:numFmt w:val="decimalEnclosedCircle"/>
      <w:lvlText w:val="%6"/>
      <w:lvlJc w:val="left"/>
      <w:pPr>
        <w:tabs>
          <w:tab w:val="num" w:pos="2520"/>
        </w:tabs>
        <w:ind w:left="2520" w:hanging="420"/>
      </w:pPr>
    </w:lvl>
    <w:lvl w:ilvl="6" w:tplc="291A387C" w:tentative="1">
      <w:start w:val="1"/>
      <w:numFmt w:val="decimal"/>
      <w:lvlText w:val="%7."/>
      <w:lvlJc w:val="left"/>
      <w:pPr>
        <w:tabs>
          <w:tab w:val="num" w:pos="2940"/>
        </w:tabs>
        <w:ind w:left="2940" w:hanging="420"/>
      </w:pPr>
    </w:lvl>
    <w:lvl w:ilvl="7" w:tplc="4DA8A190" w:tentative="1">
      <w:start w:val="1"/>
      <w:numFmt w:val="aiueoFullWidth"/>
      <w:lvlText w:val="(%8)"/>
      <w:lvlJc w:val="left"/>
      <w:pPr>
        <w:tabs>
          <w:tab w:val="num" w:pos="3360"/>
        </w:tabs>
        <w:ind w:left="3360" w:hanging="420"/>
      </w:pPr>
    </w:lvl>
    <w:lvl w:ilvl="8" w:tplc="B39C07EA" w:tentative="1">
      <w:start w:val="1"/>
      <w:numFmt w:val="decimalEnclosedCircle"/>
      <w:lvlText w:val="%9"/>
      <w:lvlJc w:val="left"/>
      <w:pPr>
        <w:tabs>
          <w:tab w:val="num" w:pos="3780"/>
        </w:tabs>
        <w:ind w:left="3780" w:hanging="420"/>
      </w:pPr>
    </w:lvl>
  </w:abstractNum>
  <w:abstractNum w:abstractNumId="19" w15:restartNumberingAfterBreak="0">
    <w:nsid w:val="2A3624C1"/>
    <w:multiLevelType w:val="hybridMultilevel"/>
    <w:tmpl w:val="4E684D84"/>
    <w:lvl w:ilvl="0" w:tplc="4F12C2C2">
      <w:start w:val="3"/>
      <w:numFmt w:val="bullet"/>
      <w:lvlText w:val="-"/>
      <w:lvlJc w:val="left"/>
      <w:pPr>
        <w:ind w:left="420" w:hanging="420"/>
      </w:pPr>
      <w:rPr>
        <w:rFonts w:ascii="ＭＳ 明朝" w:eastAsia="ＭＳ 明朝" w:hAnsi="ＭＳ 明朝" w:cs="Times New Roman" w:hint="eastAsia"/>
      </w:rPr>
    </w:lvl>
    <w:lvl w:ilvl="1" w:tplc="2A7407B4">
      <w:start w:val="1"/>
      <w:numFmt w:val="bullet"/>
      <w:lvlText w:val=""/>
      <w:lvlJc w:val="left"/>
      <w:pPr>
        <w:ind w:left="840" w:hanging="420"/>
      </w:pPr>
      <w:rPr>
        <w:rFonts w:ascii="Wingdings" w:hAnsi="Wingdings" w:hint="default"/>
      </w:rPr>
    </w:lvl>
    <w:lvl w:ilvl="2" w:tplc="CE288F3E" w:tentative="1">
      <w:start w:val="1"/>
      <w:numFmt w:val="bullet"/>
      <w:lvlText w:val=""/>
      <w:lvlJc w:val="left"/>
      <w:pPr>
        <w:ind w:left="1260" w:hanging="420"/>
      </w:pPr>
      <w:rPr>
        <w:rFonts w:ascii="Wingdings" w:hAnsi="Wingdings" w:hint="default"/>
      </w:rPr>
    </w:lvl>
    <w:lvl w:ilvl="3" w:tplc="EA7C54E4" w:tentative="1">
      <w:start w:val="1"/>
      <w:numFmt w:val="bullet"/>
      <w:lvlText w:val=""/>
      <w:lvlJc w:val="left"/>
      <w:pPr>
        <w:ind w:left="1680" w:hanging="420"/>
      </w:pPr>
      <w:rPr>
        <w:rFonts w:ascii="Wingdings" w:hAnsi="Wingdings" w:hint="default"/>
      </w:rPr>
    </w:lvl>
    <w:lvl w:ilvl="4" w:tplc="461633EC" w:tentative="1">
      <w:start w:val="1"/>
      <w:numFmt w:val="bullet"/>
      <w:lvlText w:val=""/>
      <w:lvlJc w:val="left"/>
      <w:pPr>
        <w:ind w:left="2100" w:hanging="420"/>
      </w:pPr>
      <w:rPr>
        <w:rFonts w:ascii="Wingdings" w:hAnsi="Wingdings" w:hint="default"/>
      </w:rPr>
    </w:lvl>
    <w:lvl w:ilvl="5" w:tplc="6FEE6BBC" w:tentative="1">
      <w:start w:val="1"/>
      <w:numFmt w:val="bullet"/>
      <w:lvlText w:val=""/>
      <w:lvlJc w:val="left"/>
      <w:pPr>
        <w:ind w:left="2520" w:hanging="420"/>
      </w:pPr>
      <w:rPr>
        <w:rFonts w:ascii="Wingdings" w:hAnsi="Wingdings" w:hint="default"/>
      </w:rPr>
    </w:lvl>
    <w:lvl w:ilvl="6" w:tplc="9294A7CE" w:tentative="1">
      <w:start w:val="1"/>
      <w:numFmt w:val="bullet"/>
      <w:lvlText w:val=""/>
      <w:lvlJc w:val="left"/>
      <w:pPr>
        <w:ind w:left="2940" w:hanging="420"/>
      </w:pPr>
      <w:rPr>
        <w:rFonts w:ascii="Wingdings" w:hAnsi="Wingdings" w:hint="default"/>
      </w:rPr>
    </w:lvl>
    <w:lvl w:ilvl="7" w:tplc="32682A2A" w:tentative="1">
      <w:start w:val="1"/>
      <w:numFmt w:val="bullet"/>
      <w:lvlText w:val=""/>
      <w:lvlJc w:val="left"/>
      <w:pPr>
        <w:ind w:left="3360" w:hanging="420"/>
      </w:pPr>
      <w:rPr>
        <w:rFonts w:ascii="Wingdings" w:hAnsi="Wingdings" w:hint="default"/>
      </w:rPr>
    </w:lvl>
    <w:lvl w:ilvl="8" w:tplc="08AA9D16" w:tentative="1">
      <w:start w:val="1"/>
      <w:numFmt w:val="bullet"/>
      <w:lvlText w:val=""/>
      <w:lvlJc w:val="left"/>
      <w:pPr>
        <w:ind w:left="3780" w:hanging="420"/>
      </w:pPr>
      <w:rPr>
        <w:rFonts w:ascii="Wingdings" w:hAnsi="Wingdings" w:hint="default"/>
      </w:rPr>
    </w:lvl>
  </w:abstractNum>
  <w:abstractNum w:abstractNumId="20" w15:restartNumberingAfterBreak="0">
    <w:nsid w:val="2B565048"/>
    <w:multiLevelType w:val="hybridMultilevel"/>
    <w:tmpl w:val="6828245C"/>
    <w:lvl w:ilvl="0" w:tplc="1E8061FA">
      <w:start w:val="3"/>
      <w:numFmt w:val="bullet"/>
      <w:lvlText w:val="-"/>
      <w:lvlJc w:val="left"/>
      <w:pPr>
        <w:ind w:left="570" w:hanging="360"/>
      </w:pPr>
      <w:rPr>
        <w:rFonts w:ascii="Times New Roman" w:eastAsia="ＭＳ 明朝" w:hAnsi="Times New Roman" w:cs="Times New Roman" w:hint="default"/>
      </w:rPr>
    </w:lvl>
    <w:lvl w:ilvl="1" w:tplc="2BEC63D0">
      <w:start w:val="1"/>
      <w:numFmt w:val="bullet"/>
      <w:lvlText w:val=""/>
      <w:lvlJc w:val="left"/>
      <w:pPr>
        <w:ind w:left="1050" w:hanging="420"/>
      </w:pPr>
      <w:rPr>
        <w:rFonts w:ascii="Wingdings" w:hAnsi="Wingdings" w:hint="default"/>
      </w:rPr>
    </w:lvl>
    <w:lvl w:ilvl="2" w:tplc="97227B60" w:tentative="1">
      <w:start w:val="1"/>
      <w:numFmt w:val="bullet"/>
      <w:lvlText w:val=""/>
      <w:lvlJc w:val="left"/>
      <w:pPr>
        <w:ind w:left="1470" w:hanging="420"/>
      </w:pPr>
      <w:rPr>
        <w:rFonts w:ascii="Wingdings" w:hAnsi="Wingdings" w:hint="default"/>
      </w:rPr>
    </w:lvl>
    <w:lvl w:ilvl="3" w:tplc="91BA129A" w:tentative="1">
      <w:start w:val="1"/>
      <w:numFmt w:val="bullet"/>
      <w:lvlText w:val=""/>
      <w:lvlJc w:val="left"/>
      <w:pPr>
        <w:ind w:left="1890" w:hanging="420"/>
      </w:pPr>
      <w:rPr>
        <w:rFonts w:ascii="Wingdings" w:hAnsi="Wingdings" w:hint="default"/>
      </w:rPr>
    </w:lvl>
    <w:lvl w:ilvl="4" w:tplc="F42E4D42" w:tentative="1">
      <w:start w:val="1"/>
      <w:numFmt w:val="bullet"/>
      <w:lvlText w:val=""/>
      <w:lvlJc w:val="left"/>
      <w:pPr>
        <w:ind w:left="2310" w:hanging="420"/>
      </w:pPr>
      <w:rPr>
        <w:rFonts w:ascii="Wingdings" w:hAnsi="Wingdings" w:hint="default"/>
      </w:rPr>
    </w:lvl>
    <w:lvl w:ilvl="5" w:tplc="6A827C16" w:tentative="1">
      <w:start w:val="1"/>
      <w:numFmt w:val="bullet"/>
      <w:lvlText w:val=""/>
      <w:lvlJc w:val="left"/>
      <w:pPr>
        <w:ind w:left="2730" w:hanging="420"/>
      </w:pPr>
      <w:rPr>
        <w:rFonts w:ascii="Wingdings" w:hAnsi="Wingdings" w:hint="default"/>
      </w:rPr>
    </w:lvl>
    <w:lvl w:ilvl="6" w:tplc="D042FB02" w:tentative="1">
      <w:start w:val="1"/>
      <w:numFmt w:val="bullet"/>
      <w:lvlText w:val=""/>
      <w:lvlJc w:val="left"/>
      <w:pPr>
        <w:ind w:left="3150" w:hanging="420"/>
      </w:pPr>
      <w:rPr>
        <w:rFonts w:ascii="Wingdings" w:hAnsi="Wingdings" w:hint="default"/>
      </w:rPr>
    </w:lvl>
    <w:lvl w:ilvl="7" w:tplc="2BA4C1D4" w:tentative="1">
      <w:start w:val="1"/>
      <w:numFmt w:val="bullet"/>
      <w:lvlText w:val=""/>
      <w:lvlJc w:val="left"/>
      <w:pPr>
        <w:ind w:left="3570" w:hanging="420"/>
      </w:pPr>
      <w:rPr>
        <w:rFonts w:ascii="Wingdings" w:hAnsi="Wingdings" w:hint="default"/>
      </w:rPr>
    </w:lvl>
    <w:lvl w:ilvl="8" w:tplc="5C4A18A0" w:tentative="1">
      <w:start w:val="1"/>
      <w:numFmt w:val="bullet"/>
      <w:lvlText w:val=""/>
      <w:lvlJc w:val="left"/>
      <w:pPr>
        <w:ind w:left="3990" w:hanging="420"/>
      </w:pPr>
      <w:rPr>
        <w:rFonts w:ascii="Wingdings" w:hAnsi="Wingdings" w:hint="default"/>
      </w:rPr>
    </w:lvl>
  </w:abstractNum>
  <w:abstractNum w:abstractNumId="21" w15:restartNumberingAfterBreak="0">
    <w:nsid w:val="2EE36B61"/>
    <w:multiLevelType w:val="hybridMultilevel"/>
    <w:tmpl w:val="5016C6E8"/>
    <w:lvl w:ilvl="0" w:tplc="B1D8449E">
      <w:start w:val="1"/>
      <w:numFmt w:val="decimal"/>
      <w:lvlText w:val="%1"/>
      <w:lvlJc w:val="left"/>
      <w:pPr>
        <w:tabs>
          <w:tab w:val="num" w:pos="360"/>
        </w:tabs>
        <w:ind w:left="0" w:firstLine="0"/>
      </w:pPr>
      <w:rPr>
        <w:rFonts w:hint="eastAsia"/>
      </w:rPr>
    </w:lvl>
    <w:lvl w:ilvl="1" w:tplc="D18EAED2" w:tentative="1">
      <w:start w:val="1"/>
      <w:numFmt w:val="aiueoFullWidth"/>
      <w:lvlText w:val="(%2)"/>
      <w:lvlJc w:val="left"/>
      <w:pPr>
        <w:tabs>
          <w:tab w:val="num" w:pos="840"/>
        </w:tabs>
        <w:ind w:left="840" w:hanging="420"/>
      </w:pPr>
    </w:lvl>
    <w:lvl w:ilvl="2" w:tplc="5DE6C164" w:tentative="1">
      <w:start w:val="1"/>
      <w:numFmt w:val="decimalEnclosedCircle"/>
      <w:lvlText w:val="%3"/>
      <w:lvlJc w:val="left"/>
      <w:pPr>
        <w:tabs>
          <w:tab w:val="num" w:pos="1260"/>
        </w:tabs>
        <w:ind w:left="1260" w:hanging="420"/>
      </w:pPr>
    </w:lvl>
    <w:lvl w:ilvl="3" w:tplc="CE1EE294" w:tentative="1">
      <w:start w:val="1"/>
      <w:numFmt w:val="decimal"/>
      <w:lvlText w:val="%4."/>
      <w:lvlJc w:val="left"/>
      <w:pPr>
        <w:tabs>
          <w:tab w:val="num" w:pos="1680"/>
        </w:tabs>
        <w:ind w:left="1680" w:hanging="420"/>
      </w:pPr>
    </w:lvl>
    <w:lvl w:ilvl="4" w:tplc="063EB92C" w:tentative="1">
      <w:start w:val="1"/>
      <w:numFmt w:val="aiueoFullWidth"/>
      <w:lvlText w:val="(%5)"/>
      <w:lvlJc w:val="left"/>
      <w:pPr>
        <w:tabs>
          <w:tab w:val="num" w:pos="2100"/>
        </w:tabs>
        <w:ind w:left="2100" w:hanging="420"/>
      </w:pPr>
    </w:lvl>
    <w:lvl w:ilvl="5" w:tplc="51DCFAB0" w:tentative="1">
      <w:start w:val="1"/>
      <w:numFmt w:val="decimalEnclosedCircle"/>
      <w:lvlText w:val="%6"/>
      <w:lvlJc w:val="left"/>
      <w:pPr>
        <w:tabs>
          <w:tab w:val="num" w:pos="2520"/>
        </w:tabs>
        <w:ind w:left="2520" w:hanging="420"/>
      </w:pPr>
    </w:lvl>
    <w:lvl w:ilvl="6" w:tplc="D86AE89E" w:tentative="1">
      <w:start w:val="1"/>
      <w:numFmt w:val="decimal"/>
      <w:lvlText w:val="%7."/>
      <w:lvlJc w:val="left"/>
      <w:pPr>
        <w:tabs>
          <w:tab w:val="num" w:pos="2940"/>
        </w:tabs>
        <w:ind w:left="2940" w:hanging="420"/>
      </w:pPr>
    </w:lvl>
    <w:lvl w:ilvl="7" w:tplc="71D216FC" w:tentative="1">
      <w:start w:val="1"/>
      <w:numFmt w:val="aiueoFullWidth"/>
      <w:lvlText w:val="(%8)"/>
      <w:lvlJc w:val="left"/>
      <w:pPr>
        <w:tabs>
          <w:tab w:val="num" w:pos="3360"/>
        </w:tabs>
        <w:ind w:left="3360" w:hanging="420"/>
      </w:pPr>
    </w:lvl>
    <w:lvl w:ilvl="8" w:tplc="3A4CFBD4" w:tentative="1">
      <w:start w:val="1"/>
      <w:numFmt w:val="decimalEnclosedCircle"/>
      <w:lvlText w:val="%9"/>
      <w:lvlJc w:val="left"/>
      <w:pPr>
        <w:tabs>
          <w:tab w:val="num" w:pos="3780"/>
        </w:tabs>
        <w:ind w:left="3780" w:hanging="420"/>
      </w:pPr>
    </w:lvl>
  </w:abstractNum>
  <w:abstractNum w:abstractNumId="22" w15:restartNumberingAfterBreak="0">
    <w:nsid w:val="30D641CB"/>
    <w:multiLevelType w:val="hybridMultilevel"/>
    <w:tmpl w:val="46FEFDE6"/>
    <w:lvl w:ilvl="0" w:tplc="0C78C186">
      <w:start w:val="1"/>
      <w:numFmt w:val="decimal"/>
      <w:lvlText w:val="(%1)"/>
      <w:lvlJc w:val="left"/>
      <w:pPr>
        <w:ind w:left="420" w:hanging="420"/>
      </w:pPr>
      <w:rPr>
        <w:rFonts w:hint="eastAsia"/>
      </w:rPr>
    </w:lvl>
    <w:lvl w:ilvl="1" w:tplc="AF748AF2" w:tentative="1">
      <w:start w:val="1"/>
      <w:numFmt w:val="aiueoFullWidth"/>
      <w:lvlText w:val="(%2)"/>
      <w:lvlJc w:val="left"/>
      <w:pPr>
        <w:ind w:left="840" w:hanging="420"/>
      </w:pPr>
    </w:lvl>
    <w:lvl w:ilvl="2" w:tplc="000C0F80" w:tentative="1">
      <w:start w:val="1"/>
      <w:numFmt w:val="decimalEnclosedCircle"/>
      <w:lvlText w:val="%3"/>
      <w:lvlJc w:val="left"/>
      <w:pPr>
        <w:ind w:left="1260" w:hanging="420"/>
      </w:pPr>
    </w:lvl>
    <w:lvl w:ilvl="3" w:tplc="01D4A30A" w:tentative="1">
      <w:start w:val="1"/>
      <w:numFmt w:val="decimal"/>
      <w:lvlText w:val="%4."/>
      <w:lvlJc w:val="left"/>
      <w:pPr>
        <w:ind w:left="1680" w:hanging="420"/>
      </w:pPr>
    </w:lvl>
    <w:lvl w:ilvl="4" w:tplc="678E4A64" w:tentative="1">
      <w:start w:val="1"/>
      <w:numFmt w:val="aiueoFullWidth"/>
      <w:lvlText w:val="(%5)"/>
      <w:lvlJc w:val="left"/>
      <w:pPr>
        <w:ind w:left="2100" w:hanging="420"/>
      </w:pPr>
    </w:lvl>
    <w:lvl w:ilvl="5" w:tplc="3F1C79B4" w:tentative="1">
      <w:start w:val="1"/>
      <w:numFmt w:val="decimalEnclosedCircle"/>
      <w:lvlText w:val="%6"/>
      <w:lvlJc w:val="left"/>
      <w:pPr>
        <w:ind w:left="2520" w:hanging="420"/>
      </w:pPr>
    </w:lvl>
    <w:lvl w:ilvl="6" w:tplc="8A985700" w:tentative="1">
      <w:start w:val="1"/>
      <w:numFmt w:val="decimal"/>
      <w:lvlText w:val="%7."/>
      <w:lvlJc w:val="left"/>
      <w:pPr>
        <w:ind w:left="2940" w:hanging="420"/>
      </w:pPr>
    </w:lvl>
    <w:lvl w:ilvl="7" w:tplc="1A2C6A50" w:tentative="1">
      <w:start w:val="1"/>
      <w:numFmt w:val="aiueoFullWidth"/>
      <w:lvlText w:val="(%8)"/>
      <w:lvlJc w:val="left"/>
      <w:pPr>
        <w:ind w:left="3360" w:hanging="420"/>
      </w:pPr>
    </w:lvl>
    <w:lvl w:ilvl="8" w:tplc="F2D0CFB6" w:tentative="1">
      <w:start w:val="1"/>
      <w:numFmt w:val="decimalEnclosedCircle"/>
      <w:lvlText w:val="%9"/>
      <w:lvlJc w:val="left"/>
      <w:pPr>
        <w:ind w:left="3780" w:hanging="420"/>
      </w:pPr>
    </w:lvl>
  </w:abstractNum>
  <w:abstractNum w:abstractNumId="23" w15:restartNumberingAfterBreak="0">
    <w:nsid w:val="31997C68"/>
    <w:multiLevelType w:val="multilevel"/>
    <w:tmpl w:val="14C674FC"/>
    <w:lvl w:ilvl="0">
      <w:start w:val="1"/>
      <w:numFmt w:val="upperLetter"/>
      <w:pStyle w:val="A"/>
      <w:suff w:val="space"/>
      <w:lvlText w:val="%1 "/>
      <w:lvlJc w:val="left"/>
      <w:pPr>
        <w:ind w:left="0" w:firstLine="0"/>
      </w:pPr>
      <w:rPr>
        <w:rFonts w:hint="eastAsia"/>
      </w:rPr>
    </w:lvl>
    <w:lvl w:ilvl="1">
      <w:start w:val="1"/>
      <w:numFmt w:val="decimal"/>
      <w:suff w:val="space"/>
      <w:lvlText w:val="%1-%2 "/>
      <w:lvlJc w:val="left"/>
      <w:pPr>
        <w:ind w:left="0" w:firstLine="0"/>
      </w:pPr>
      <w:rPr>
        <w:rFonts w:hint="eastAsia"/>
      </w:rPr>
    </w:lvl>
    <w:lvl w:ilvl="2">
      <w:start w:val="1"/>
      <w:numFmt w:val="decimal"/>
      <w:suff w:val="space"/>
      <w:lvlText w:val="%1-%2-%3 "/>
      <w:lvlJc w:val="left"/>
      <w:pPr>
        <w:ind w:left="0" w:firstLine="0"/>
      </w:pPr>
      <w:rPr>
        <w:rFonts w:hint="eastAsia"/>
      </w:rPr>
    </w:lvl>
    <w:lvl w:ilvl="3">
      <w:start w:val="1"/>
      <w:numFmt w:val="decimal"/>
      <w:lvlText w:val="%1.%2.%3.%4"/>
      <w:lvlJc w:val="left"/>
      <w:pPr>
        <w:ind w:left="0" w:firstLine="0"/>
      </w:pPr>
      <w:rPr>
        <w:rFonts w:hint="eastAsia"/>
      </w:rPr>
    </w:lvl>
    <w:lvl w:ilvl="4">
      <w:start w:val="1"/>
      <w:numFmt w:val="decimal"/>
      <w:lvlText w:val="%1.%2.%3.%4.%5"/>
      <w:lvlJc w:val="left"/>
      <w:pPr>
        <w:ind w:left="0" w:firstLine="0"/>
      </w:pPr>
      <w:rPr>
        <w:rFonts w:hint="eastAsia"/>
      </w:rPr>
    </w:lvl>
    <w:lvl w:ilvl="5">
      <w:start w:val="1"/>
      <w:numFmt w:val="decimal"/>
      <w:lvlText w:val="%1.%2.%3.%4.%5.%6"/>
      <w:lvlJc w:val="left"/>
      <w:pPr>
        <w:ind w:left="0" w:firstLine="0"/>
      </w:pPr>
      <w:rPr>
        <w:rFonts w:hint="eastAsia"/>
      </w:rPr>
    </w:lvl>
    <w:lvl w:ilvl="6">
      <w:start w:val="1"/>
      <w:numFmt w:val="decimal"/>
      <w:lvlText w:val="%1.%2.%3.%4.%5.%6.%7"/>
      <w:lvlJc w:val="left"/>
      <w:pPr>
        <w:ind w:left="0" w:firstLine="0"/>
      </w:pPr>
      <w:rPr>
        <w:rFonts w:hint="eastAsia"/>
      </w:rPr>
    </w:lvl>
    <w:lvl w:ilvl="7">
      <w:start w:val="1"/>
      <w:numFmt w:val="decimal"/>
      <w:lvlText w:val="%1.%2.%3.%4.%5.%6.%7.%8"/>
      <w:lvlJc w:val="left"/>
      <w:pPr>
        <w:ind w:left="0" w:firstLine="0"/>
      </w:pPr>
      <w:rPr>
        <w:rFonts w:hint="eastAsia"/>
      </w:rPr>
    </w:lvl>
    <w:lvl w:ilvl="8">
      <w:start w:val="1"/>
      <w:numFmt w:val="decimal"/>
      <w:lvlText w:val="%1.%2.%3.%4.%5.%6.%7.%8.%9"/>
      <w:lvlJc w:val="left"/>
      <w:pPr>
        <w:ind w:left="0" w:firstLine="0"/>
      </w:pPr>
      <w:rPr>
        <w:rFonts w:hint="eastAsia"/>
      </w:rPr>
    </w:lvl>
  </w:abstractNum>
  <w:abstractNum w:abstractNumId="24" w15:restartNumberingAfterBreak="0">
    <w:nsid w:val="34BC4AFD"/>
    <w:multiLevelType w:val="multilevel"/>
    <w:tmpl w:val="8D488E66"/>
    <w:lvl w:ilvl="0">
      <w:start w:val="1"/>
      <w:numFmt w:val="decimal"/>
      <w:pStyle w:val="1"/>
      <w:suff w:val="space"/>
      <w:lvlText w:val="%1 "/>
      <w:lvlJc w:val="left"/>
      <w:pPr>
        <w:ind w:left="0" w:firstLine="0"/>
      </w:pPr>
      <w:rPr>
        <w:rFonts w:hint="eastAsia"/>
        <w:b/>
        <w:i w:val="0"/>
        <w:sz w:val="26"/>
      </w:rPr>
    </w:lvl>
    <w:lvl w:ilvl="1">
      <w:start w:val="1"/>
      <w:numFmt w:val="decimal"/>
      <w:pStyle w:val="2"/>
      <w:suff w:val="space"/>
      <w:lvlText w:val="%1.%2 "/>
      <w:lvlJc w:val="left"/>
      <w:pPr>
        <w:ind w:left="0" w:firstLine="0"/>
      </w:pPr>
      <w:rPr>
        <w:rFonts w:ascii="Arial Narrow" w:hAnsi="Arial Narrow" w:hint="default"/>
        <w:b w:val="0"/>
        <w:i w:val="0"/>
        <w:sz w:val="24"/>
      </w:rPr>
    </w:lvl>
    <w:lvl w:ilvl="2">
      <w:start w:val="1"/>
      <w:numFmt w:val="decimal"/>
      <w:pStyle w:val="3"/>
      <w:suff w:val="space"/>
      <w:lvlText w:val="%1.%2.%3 "/>
      <w:lvlJc w:val="left"/>
      <w:pPr>
        <w:ind w:left="0" w:firstLine="0"/>
      </w:pPr>
      <w:rPr>
        <w:rFonts w:hint="eastAsia"/>
      </w:rPr>
    </w:lvl>
    <w:lvl w:ilvl="3">
      <w:start w:val="1"/>
      <w:numFmt w:val="decimal"/>
      <w:pStyle w:val="4"/>
      <w:lvlText w:val="%1.%2.%3.%4"/>
      <w:lvlJc w:val="left"/>
      <w:pPr>
        <w:tabs>
          <w:tab w:val="num" w:pos="454"/>
        </w:tabs>
        <w:ind w:left="0" w:firstLine="0"/>
      </w:pPr>
      <w:rPr>
        <w:rFonts w:hint="eastAsia"/>
      </w:rPr>
    </w:lvl>
    <w:lvl w:ilvl="4">
      <w:start w:val="1"/>
      <w:numFmt w:val="decimal"/>
      <w:lvlText w:val="%1.%2.%3.%4.%5"/>
      <w:lvlJc w:val="left"/>
      <w:pPr>
        <w:tabs>
          <w:tab w:val="num" w:pos="454"/>
        </w:tabs>
        <w:ind w:left="0" w:firstLine="0"/>
      </w:pPr>
      <w:rPr>
        <w:rFonts w:hint="eastAsia"/>
      </w:rPr>
    </w:lvl>
    <w:lvl w:ilvl="5">
      <w:start w:val="1"/>
      <w:numFmt w:val="decimal"/>
      <w:lvlText w:val="%1.%2.%3.%4.%5.%6"/>
      <w:lvlJc w:val="left"/>
      <w:pPr>
        <w:tabs>
          <w:tab w:val="num" w:pos="454"/>
        </w:tabs>
        <w:ind w:left="0" w:firstLine="0"/>
      </w:pPr>
      <w:rPr>
        <w:rFonts w:hint="eastAsia"/>
      </w:rPr>
    </w:lvl>
    <w:lvl w:ilvl="6">
      <w:start w:val="1"/>
      <w:numFmt w:val="decimal"/>
      <w:lvlText w:val="%1.%2.%3.%4.%5.%6.%7"/>
      <w:lvlJc w:val="left"/>
      <w:pPr>
        <w:tabs>
          <w:tab w:val="num" w:pos="454"/>
        </w:tabs>
        <w:ind w:left="0" w:firstLine="0"/>
      </w:pPr>
      <w:rPr>
        <w:rFonts w:hint="eastAsia"/>
      </w:rPr>
    </w:lvl>
    <w:lvl w:ilvl="7">
      <w:start w:val="1"/>
      <w:numFmt w:val="decimal"/>
      <w:lvlText w:val="%1.%2.%3.%4.%5.%6.%7.%8"/>
      <w:lvlJc w:val="left"/>
      <w:pPr>
        <w:tabs>
          <w:tab w:val="num" w:pos="454"/>
        </w:tabs>
        <w:ind w:left="0" w:firstLine="0"/>
      </w:pPr>
      <w:rPr>
        <w:rFonts w:hint="eastAsia"/>
      </w:rPr>
    </w:lvl>
    <w:lvl w:ilvl="8">
      <w:start w:val="1"/>
      <w:numFmt w:val="decimal"/>
      <w:lvlText w:val="%1.%2.%3.%4.%5.%6.%7.%8.%9"/>
      <w:lvlJc w:val="left"/>
      <w:pPr>
        <w:tabs>
          <w:tab w:val="num" w:pos="454"/>
        </w:tabs>
        <w:ind w:left="0" w:firstLine="0"/>
      </w:pPr>
      <w:rPr>
        <w:rFonts w:hint="eastAsia"/>
      </w:rPr>
    </w:lvl>
  </w:abstractNum>
  <w:abstractNum w:abstractNumId="25" w15:restartNumberingAfterBreak="0">
    <w:nsid w:val="38B11CA5"/>
    <w:multiLevelType w:val="hybridMultilevel"/>
    <w:tmpl w:val="35D80B8A"/>
    <w:lvl w:ilvl="0" w:tplc="7632E61E">
      <w:start w:val="1"/>
      <w:numFmt w:val="lowerLetter"/>
      <w:lvlText w:val="(%1)"/>
      <w:lvlJc w:val="left"/>
      <w:pPr>
        <w:ind w:left="840" w:hanging="420"/>
      </w:pPr>
      <w:rPr>
        <w:rFonts w:hint="eastAsia"/>
      </w:rPr>
    </w:lvl>
    <w:lvl w:ilvl="1" w:tplc="B8726F50" w:tentative="1">
      <w:start w:val="1"/>
      <w:numFmt w:val="aiueoFullWidth"/>
      <w:lvlText w:val="(%2)"/>
      <w:lvlJc w:val="left"/>
      <w:pPr>
        <w:ind w:left="1260" w:hanging="420"/>
      </w:pPr>
    </w:lvl>
    <w:lvl w:ilvl="2" w:tplc="E79E467A" w:tentative="1">
      <w:start w:val="1"/>
      <w:numFmt w:val="decimalEnclosedCircle"/>
      <w:lvlText w:val="%3"/>
      <w:lvlJc w:val="left"/>
      <w:pPr>
        <w:ind w:left="1680" w:hanging="420"/>
      </w:pPr>
    </w:lvl>
    <w:lvl w:ilvl="3" w:tplc="4A448D3A" w:tentative="1">
      <w:start w:val="1"/>
      <w:numFmt w:val="decimal"/>
      <w:lvlText w:val="%4."/>
      <w:lvlJc w:val="left"/>
      <w:pPr>
        <w:ind w:left="2100" w:hanging="420"/>
      </w:pPr>
    </w:lvl>
    <w:lvl w:ilvl="4" w:tplc="8CF07E34" w:tentative="1">
      <w:start w:val="1"/>
      <w:numFmt w:val="aiueoFullWidth"/>
      <w:lvlText w:val="(%5)"/>
      <w:lvlJc w:val="left"/>
      <w:pPr>
        <w:ind w:left="2520" w:hanging="420"/>
      </w:pPr>
    </w:lvl>
    <w:lvl w:ilvl="5" w:tplc="346216F6" w:tentative="1">
      <w:start w:val="1"/>
      <w:numFmt w:val="decimalEnclosedCircle"/>
      <w:lvlText w:val="%6"/>
      <w:lvlJc w:val="left"/>
      <w:pPr>
        <w:ind w:left="2940" w:hanging="420"/>
      </w:pPr>
    </w:lvl>
    <w:lvl w:ilvl="6" w:tplc="5D4C95AC" w:tentative="1">
      <w:start w:val="1"/>
      <w:numFmt w:val="decimal"/>
      <w:lvlText w:val="%7."/>
      <w:lvlJc w:val="left"/>
      <w:pPr>
        <w:ind w:left="3360" w:hanging="420"/>
      </w:pPr>
    </w:lvl>
    <w:lvl w:ilvl="7" w:tplc="7A18598A" w:tentative="1">
      <w:start w:val="1"/>
      <w:numFmt w:val="aiueoFullWidth"/>
      <w:lvlText w:val="(%8)"/>
      <w:lvlJc w:val="left"/>
      <w:pPr>
        <w:ind w:left="3780" w:hanging="420"/>
      </w:pPr>
    </w:lvl>
    <w:lvl w:ilvl="8" w:tplc="78A01B86" w:tentative="1">
      <w:start w:val="1"/>
      <w:numFmt w:val="decimalEnclosedCircle"/>
      <w:lvlText w:val="%9"/>
      <w:lvlJc w:val="left"/>
      <w:pPr>
        <w:ind w:left="4200" w:hanging="420"/>
      </w:pPr>
    </w:lvl>
  </w:abstractNum>
  <w:abstractNum w:abstractNumId="26" w15:restartNumberingAfterBreak="0">
    <w:nsid w:val="3A0218D3"/>
    <w:multiLevelType w:val="hybridMultilevel"/>
    <w:tmpl w:val="0362277C"/>
    <w:lvl w:ilvl="0" w:tplc="2C9007AA">
      <w:start w:val="1"/>
      <w:numFmt w:val="decimal"/>
      <w:lvlText w:val="%1"/>
      <w:lvlJc w:val="left"/>
      <w:pPr>
        <w:tabs>
          <w:tab w:val="num" w:pos="360"/>
        </w:tabs>
        <w:ind w:left="0" w:firstLine="0"/>
      </w:pPr>
      <w:rPr>
        <w:rFonts w:hint="eastAsia"/>
      </w:rPr>
    </w:lvl>
    <w:lvl w:ilvl="1" w:tplc="88689246" w:tentative="1">
      <w:start w:val="1"/>
      <w:numFmt w:val="aiueoFullWidth"/>
      <w:lvlText w:val="(%2)"/>
      <w:lvlJc w:val="left"/>
      <w:pPr>
        <w:tabs>
          <w:tab w:val="num" w:pos="840"/>
        </w:tabs>
        <w:ind w:left="840" w:hanging="420"/>
      </w:pPr>
    </w:lvl>
    <w:lvl w:ilvl="2" w:tplc="1E307AA6" w:tentative="1">
      <w:start w:val="1"/>
      <w:numFmt w:val="decimalEnclosedCircle"/>
      <w:lvlText w:val="%3"/>
      <w:lvlJc w:val="left"/>
      <w:pPr>
        <w:tabs>
          <w:tab w:val="num" w:pos="1260"/>
        </w:tabs>
        <w:ind w:left="1260" w:hanging="420"/>
      </w:pPr>
    </w:lvl>
    <w:lvl w:ilvl="3" w:tplc="CEBCC1A2" w:tentative="1">
      <w:start w:val="1"/>
      <w:numFmt w:val="decimal"/>
      <w:lvlText w:val="%4."/>
      <w:lvlJc w:val="left"/>
      <w:pPr>
        <w:tabs>
          <w:tab w:val="num" w:pos="1680"/>
        </w:tabs>
        <w:ind w:left="1680" w:hanging="420"/>
      </w:pPr>
    </w:lvl>
    <w:lvl w:ilvl="4" w:tplc="E1FC1920" w:tentative="1">
      <w:start w:val="1"/>
      <w:numFmt w:val="aiueoFullWidth"/>
      <w:lvlText w:val="(%5)"/>
      <w:lvlJc w:val="left"/>
      <w:pPr>
        <w:tabs>
          <w:tab w:val="num" w:pos="2100"/>
        </w:tabs>
        <w:ind w:left="2100" w:hanging="420"/>
      </w:pPr>
    </w:lvl>
    <w:lvl w:ilvl="5" w:tplc="6132227E" w:tentative="1">
      <w:start w:val="1"/>
      <w:numFmt w:val="decimalEnclosedCircle"/>
      <w:lvlText w:val="%6"/>
      <w:lvlJc w:val="left"/>
      <w:pPr>
        <w:tabs>
          <w:tab w:val="num" w:pos="2520"/>
        </w:tabs>
        <w:ind w:left="2520" w:hanging="420"/>
      </w:pPr>
    </w:lvl>
    <w:lvl w:ilvl="6" w:tplc="8A463102" w:tentative="1">
      <w:start w:val="1"/>
      <w:numFmt w:val="decimal"/>
      <w:lvlText w:val="%7."/>
      <w:lvlJc w:val="left"/>
      <w:pPr>
        <w:tabs>
          <w:tab w:val="num" w:pos="2940"/>
        </w:tabs>
        <w:ind w:left="2940" w:hanging="420"/>
      </w:pPr>
    </w:lvl>
    <w:lvl w:ilvl="7" w:tplc="9E3290D8" w:tentative="1">
      <w:start w:val="1"/>
      <w:numFmt w:val="aiueoFullWidth"/>
      <w:lvlText w:val="(%8)"/>
      <w:lvlJc w:val="left"/>
      <w:pPr>
        <w:tabs>
          <w:tab w:val="num" w:pos="3360"/>
        </w:tabs>
        <w:ind w:left="3360" w:hanging="420"/>
      </w:pPr>
    </w:lvl>
    <w:lvl w:ilvl="8" w:tplc="303CE750" w:tentative="1">
      <w:start w:val="1"/>
      <w:numFmt w:val="decimalEnclosedCircle"/>
      <w:lvlText w:val="%9"/>
      <w:lvlJc w:val="left"/>
      <w:pPr>
        <w:tabs>
          <w:tab w:val="num" w:pos="3780"/>
        </w:tabs>
        <w:ind w:left="3780" w:hanging="420"/>
      </w:pPr>
    </w:lvl>
  </w:abstractNum>
  <w:abstractNum w:abstractNumId="27" w15:restartNumberingAfterBreak="0">
    <w:nsid w:val="3BF26CCB"/>
    <w:multiLevelType w:val="hybridMultilevel"/>
    <w:tmpl w:val="FA6C91D4"/>
    <w:lvl w:ilvl="0" w:tplc="EA508A9E">
      <w:start w:val="1"/>
      <w:numFmt w:val="decimal"/>
      <w:lvlText w:val="%1"/>
      <w:lvlJc w:val="left"/>
      <w:pPr>
        <w:tabs>
          <w:tab w:val="num" w:pos="360"/>
        </w:tabs>
        <w:ind w:left="0" w:firstLine="0"/>
      </w:pPr>
      <w:rPr>
        <w:rFonts w:hint="eastAsia"/>
      </w:rPr>
    </w:lvl>
    <w:lvl w:ilvl="1" w:tplc="3BAA41FC" w:tentative="1">
      <w:start w:val="1"/>
      <w:numFmt w:val="aiueoFullWidth"/>
      <w:lvlText w:val="(%2)"/>
      <w:lvlJc w:val="left"/>
      <w:pPr>
        <w:tabs>
          <w:tab w:val="num" w:pos="840"/>
        </w:tabs>
        <w:ind w:left="840" w:hanging="420"/>
      </w:pPr>
    </w:lvl>
    <w:lvl w:ilvl="2" w:tplc="E3245A74" w:tentative="1">
      <w:start w:val="1"/>
      <w:numFmt w:val="decimalEnclosedCircle"/>
      <w:lvlText w:val="%3"/>
      <w:lvlJc w:val="left"/>
      <w:pPr>
        <w:tabs>
          <w:tab w:val="num" w:pos="1260"/>
        </w:tabs>
        <w:ind w:left="1260" w:hanging="420"/>
      </w:pPr>
    </w:lvl>
    <w:lvl w:ilvl="3" w:tplc="983E2F92" w:tentative="1">
      <w:start w:val="1"/>
      <w:numFmt w:val="decimal"/>
      <w:lvlText w:val="%4."/>
      <w:lvlJc w:val="left"/>
      <w:pPr>
        <w:tabs>
          <w:tab w:val="num" w:pos="1680"/>
        </w:tabs>
        <w:ind w:left="1680" w:hanging="420"/>
      </w:pPr>
    </w:lvl>
    <w:lvl w:ilvl="4" w:tplc="58287384" w:tentative="1">
      <w:start w:val="1"/>
      <w:numFmt w:val="aiueoFullWidth"/>
      <w:lvlText w:val="(%5)"/>
      <w:lvlJc w:val="left"/>
      <w:pPr>
        <w:tabs>
          <w:tab w:val="num" w:pos="2100"/>
        </w:tabs>
        <w:ind w:left="2100" w:hanging="420"/>
      </w:pPr>
    </w:lvl>
    <w:lvl w:ilvl="5" w:tplc="F75C4C54" w:tentative="1">
      <w:start w:val="1"/>
      <w:numFmt w:val="decimalEnclosedCircle"/>
      <w:lvlText w:val="%6"/>
      <w:lvlJc w:val="left"/>
      <w:pPr>
        <w:tabs>
          <w:tab w:val="num" w:pos="2520"/>
        </w:tabs>
        <w:ind w:left="2520" w:hanging="420"/>
      </w:pPr>
    </w:lvl>
    <w:lvl w:ilvl="6" w:tplc="C0C27C08" w:tentative="1">
      <w:start w:val="1"/>
      <w:numFmt w:val="decimal"/>
      <w:lvlText w:val="%7."/>
      <w:lvlJc w:val="left"/>
      <w:pPr>
        <w:tabs>
          <w:tab w:val="num" w:pos="2940"/>
        </w:tabs>
        <w:ind w:left="2940" w:hanging="420"/>
      </w:pPr>
    </w:lvl>
    <w:lvl w:ilvl="7" w:tplc="DB888078" w:tentative="1">
      <w:start w:val="1"/>
      <w:numFmt w:val="aiueoFullWidth"/>
      <w:lvlText w:val="(%8)"/>
      <w:lvlJc w:val="left"/>
      <w:pPr>
        <w:tabs>
          <w:tab w:val="num" w:pos="3360"/>
        </w:tabs>
        <w:ind w:left="3360" w:hanging="420"/>
      </w:pPr>
    </w:lvl>
    <w:lvl w:ilvl="8" w:tplc="0648415C" w:tentative="1">
      <w:start w:val="1"/>
      <w:numFmt w:val="decimalEnclosedCircle"/>
      <w:lvlText w:val="%9"/>
      <w:lvlJc w:val="left"/>
      <w:pPr>
        <w:tabs>
          <w:tab w:val="num" w:pos="3780"/>
        </w:tabs>
        <w:ind w:left="3780" w:hanging="420"/>
      </w:pPr>
    </w:lvl>
  </w:abstractNum>
  <w:abstractNum w:abstractNumId="28" w15:restartNumberingAfterBreak="0">
    <w:nsid w:val="3D3F5E3D"/>
    <w:multiLevelType w:val="multilevel"/>
    <w:tmpl w:val="0409001D"/>
    <w:styleLink w:val="10"/>
    <w:lvl w:ilvl="0">
      <w:start w:val="1"/>
      <w:numFmt w:val="upperLetter"/>
      <w:lvlText w:val="%1"/>
      <w:lvlJc w:val="left"/>
      <w:pPr>
        <w:ind w:left="425" w:hanging="425"/>
      </w:pPr>
      <w:rPr>
        <w:rFonts w:hint="eastAsia"/>
      </w:r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9" w15:restartNumberingAfterBreak="0">
    <w:nsid w:val="3FF71512"/>
    <w:multiLevelType w:val="hybridMultilevel"/>
    <w:tmpl w:val="03927900"/>
    <w:lvl w:ilvl="0" w:tplc="58B803AA">
      <w:start w:val="3"/>
      <w:numFmt w:val="bullet"/>
      <w:lvlText w:val="-"/>
      <w:lvlJc w:val="left"/>
      <w:pPr>
        <w:ind w:left="420" w:hanging="420"/>
      </w:pPr>
      <w:rPr>
        <w:rFonts w:ascii="ＭＳ 明朝" w:eastAsia="ＭＳ 明朝" w:hAnsi="ＭＳ 明朝" w:cs="Times New Roman" w:hint="eastAsia"/>
      </w:rPr>
    </w:lvl>
    <w:lvl w:ilvl="1" w:tplc="0F5CB442" w:tentative="1">
      <w:start w:val="1"/>
      <w:numFmt w:val="bullet"/>
      <w:lvlText w:val=""/>
      <w:lvlJc w:val="left"/>
      <w:pPr>
        <w:ind w:left="840" w:hanging="420"/>
      </w:pPr>
      <w:rPr>
        <w:rFonts w:ascii="Wingdings" w:hAnsi="Wingdings" w:hint="default"/>
      </w:rPr>
    </w:lvl>
    <w:lvl w:ilvl="2" w:tplc="C2EEBAC6" w:tentative="1">
      <w:start w:val="1"/>
      <w:numFmt w:val="bullet"/>
      <w:lvlText w:val=""/>
      <w:lvlJc w:val="left"/>
      <w:pPr>
        <w:ind w:left="1260" w:hanging="420"/>
      </w:pPr>
      <w:rPr>
        <w:rFonts w:ascii="Wingdings" w:hAnsi="Wingdings" w:hint="default"/>
      </w:rPr>
    </w:lvl>
    <w:lvl w:ilvl="3" w:tplc="D53E6B3A" w:tentative="1">
      <w:start w:val="1"/>
      <w:numFmt w:val="bullet"/>
      <w:lvlText w:val=""/>
      <w:lvlJc w:val="left"/>
      <w:pPr>
        <w:ind w:left="1680" w:hanging="420"/>
      </w:pPr>
      <w:rPr>
        <w:rFonts w:ascii="Wingdings" w:hAnsi="Wingdings" w:hint="default"/>
      </w:rPr>
    </w:lvl>
    <w:lvl w:ilvl="4" w:tplc="F2DED04A" w:tentative="1">
      <w:start w:val="1"/>
      <w:numFmt w:val="bullet"/>
      <w:lvlText w:val=""/>
      <w:lvlJc w:val="left"/>
      <w:pPr>
        <w:ind w:left="2100" w:hanging="420"/>
      </w:pPr>
      <w:rPr>
        <w:rFonts w:ascii="Wingdings" w:hAnsi="Wingdings" w:hint="default"/>
      </w:rPr>
    </w:lvl>
    <w:lvl w:ilvl="5" w:tplc="352A0008" w:tentative="1">
      <w:start w:val="1"/>
      <w:numFmt w:val="bullet"/>
      <w:lvlText w:val=""/>
      <w:lvlJc w:val="left"/>
      <w:pPr>
        <w:ind w:left="2520" w:hanging="420"/>
      </w:pPr>
      <w:rPr>
        <w:rFonts w:ascii="Wingdings" w:hAnsi="Wingdings" w:hint="default"/>
      </w:rPr>
    </w:lvl>
    <w:lvl w:ilvl="6" w:tplc="AF4CAB42" w:tentative="1">
      <w:start w:val="1"/>
      <w:numFmt w:val="bullet"/>
      <w:lvlText w:val=""/>
      <w:lvlJc w:val="left"/>
      <w:pPr>
        <w:ind w:left="2940" w:hanging="420"/>
      </w:pPr>
      <w:rPr>
        <w:rFonts w:ascii="Wingdings" w:hAnsi="Wingdings" w:hint="default"/>
      </w:rPr>
    </w:lvl>
    <w:lvl w:ilvl="7" w:tplc="718EDF04" w:tentative="1">
      <w:start w:val="1"/>
      <w:numFmt w:val="bullet"/>
      <w:lvlText w:val=""/>
      <w:lvlJc w:val="left"/>
      <w:pPr>
        <w:ind w:left="3360" w:hanging="420"/>
      </w:pPr>
      <w:rPr>
        <w:rFonts w:ascii="Wingdings" w:hAnsi="Wingdings" w:hint="default"/>
      </w:rPr>
    </w:lvl>
    <w:lvl w:ilvl="8" w:tplc="62105B96" w:tentative="1">
      <w:start w:val="1"/>
      <w:numFmt w:val="bullet"/>
      <w:lvlText w:val=""/>
      <w:lvlJc w:val="left"/>
      <w:pPr>
        <w:ind w:left="3780" w:hanging="420"/>
      </w:pPr>
      <w:rPr>
        <w:rFonts w:ascii="Wingdings" w:hAnsi="Wingdings" w:hint="default"/>
      </w:rPr>
    </w:lvl>
  </w:abstractNum>
  <w:abstractNum w:abstractNumId="30" w15:restartNumberingAfterBreak="0">
    <w:nsid w:val="42AB6E1E"/>
    <w:multiLevelType w:val="hybridMultilevel"/>
    <w:tmpl w:val="A0069FB0"/>
    <w:lvl w:ilvl="0" w:tplc="AFFE5462">
      <w:start w:val="1"/>
      <w:numFmt w:val="decimal"/>
      <w:lvlText w:val="%1"/>
      <w:lvlJc w:val="left"/>
      <w:pPr>
        <w:tabs>
          <w:tab w:val="num" w:pos="360"/>
        </w:tabs>
        <w:ind w:left="0" w:firstLine="0"/>
      </w:pPr>
      <w:rPr>
        <w:rFonts w:hint="eastAsia"/>
      </w:rPr>
    </w:lvl>
    <w:lvl w:ilvl="1" w:tplc="BB88E48A" w:tentative="1">
      <w:start w:val="1"/>
      <w:numFmt w:val="aiueoFullWidth"/>
      <w:lvlText w:val="(%2)"/>
      <w:lvlJc w:val="left"/>
      <w:pPr>
        <w:tabs>
          <w:tab w:val="num" w:pos="840"/>
        </w:tabs>
        <w:ind w:left="840" w:hanging="420"/>
      </w:pPr>
    </w:lvl>
    <w:lvl w:ilvl="2" w:tplc="1BC8144E" w:tentative="1">
      <w:start w:val="1"/>
      <w:numFmt w:val="decimalEnclosedCircle"/>
      <w:lvlText w:val="%3"/>
      <w:lvlJc w:val="left"/>
      <w:pPr>
        <w:tabs>
          <w:tab w:val="num" w:pos="1260"/>
        </w:tabs>
        <w:ind w:left="1260" w:hanging="420"/>
      </w:pPr>
    </w:lvl>
    <w:lvl w:ilvl="3" w:tplc="32067D7E" w:tentative="1">
      <w:start w:val="1"/>
      <w:numFmt w:val="decimal"/>
      <w:lvlText w:val="%4."/>
      <w:lvlJc w:val="left"/>
      <w:pPr>
        <w:tabs>
          <w:tab w:val="num" w:pos="1680"/>
        </w:tabs>
        <w:ind w:left="1680" w:hanging="420"/>
      </w:pPr>
    </w:lvl>
    <w:lvl w:ilvl="4" w:tplc="AB6601AE" w:tentative="1">
      <w:start w:val="1"/>
      <w:numFmt w:val="aiueoFullWidth"/>
      <w:lvlText w:val="(%5)"/>
      <w:lvlJc w:val="left"/>
      <w:pPr>
        <w:tabs>
          <w:tab w:val="num" w:pos="2100"/>
        </w:tabs>
        <w:ind w:left="2100" w:hanging="420"/>
      </w:pPr>
    </w:lvl>
    <w:lvl w:ilvl="5" w:tplc="D8ACC342" w:tentative="1">
      <w:start w:val="1"/>
      <w:numFmt w:val="decimalEnclosedCircle"/>
      <w:lvlText w:val="%6"/>
      <w:lvlJc w:val="left"/>
      <w:pPr>
        <w:tabs>
          <w:tab w:val="num" w:pos="2520"/>
        </w:tabs>
        <w:ind w:left="2520" w:hanging="420"/>
      </w:pPr>
    </w:lvl>
    <w:lvl w:ilvl="6" w:tplc="73AAAC62" w:tentative="1">
      <w:start w:val="1"/>
      <w:numFmt w:val="decimal"/>
      <w:lvlText w:val="%7."/>
      <w:lvlJc w:val="left"/>
      <w:pPr>
        <w:tabs>
          <w:tab w:val="num" w:pos="2940"/>
        </w:tabs>
        <w:ind w:left="2940" w:hanging="420"/>
      </w:pPr>
    </w:lvl>
    <w:lvl w:ilvl="7" w:tplc="CCE032BA" w:tentative="1">
      <w:start w:val="1"/>
      <w:numFmt w:val="aiueoFullWidth"/>
      <w:lvlText w:val="(%8)"/>
      <w:lvlJc w:val="left"/>
      <w:pPr>
        <w:tabs>
          <w:tab w:val="num" w:pos="3360"/>
        </w:tabs>
        <w:ind w:left="3360" w:hanging="420"/>
      </w:pPr>
    </w:lvl>
    <w:lvl w:ilvl="8" w:tplc="5C8A90D2" w:tentative="1">
      <w:start w:val="1"/>
      <w:numFmt w:val="decimalEnclosedCircle"/>
      <w:lvlText w:val="%9"/>
      <w:lvlJc w:val="left"/>
      <w:pPr>
        <w:tabs>
          <w:tab w:val="num" w:pos="3780"/>
        </w:tabs>
        <w:ind w:left="3780" w:hanging="420"/>
      </w:pPr>
    </w:lvl>
  </w:abstractNum>
  <w:abstractNum w:abstractNumId="31" w15:restartNumberingAfterBreak="0">
    <w:nsid w:val="4825673C"/>
    <w:multiLevelType w:val="hybridMultilevel"/>
    <w:tmpl w:val="706E9F9E"/>
    <w:lvl w:ilvl="0" w:tplc="0172A908">
      <w:start w:val="1"/>
      <w:numFmt w:val="decimal"/>
      <w:lvlText w:val="%1"/>
      <w:lvlJc w:val="left"/>
      <w:pPr>
        <w:tabs>
          <w:tab w:val="num" w:pos="360"/>
        </w:tabs>
        <w:ind w:left="0" w:firstLine="0"/>
      </w:pPr>
      <w:rPr>
        <w:rFonts w:hint="eastAsia"/>
      </w:rPr>
    </w:lvl>
    <w:lvl w:ilvl="1" w:tplc="2A149DCC" w:tentative="1">
      <w:start w:val="1"/>
      <w:numFmt w:val="aiueoFullWidth"/>
      <w:lvlText w:val="(%2)"/>
      <w:lvlJc w:val="left"/>
      <w:pPr>
        <w:tabs>
          <w:tab w:val="num" w:pos="840"/>
        </w:tabs>
        <w:ind w:left="840" w:hanging="420"/>
      </w:pPr>
    </w:lvl>
    <w:lvl w:ilvl="2" w:tplc="1932E200" w:tentative="1">
      <w:start w:val="1"/>
      <w:numFmt w:val="decimalEnclosedCircle"/>
      <w:lvlText w:val="%3"/>
      <w:lvlJc w:val="left"/>
      <w:pPr>
        <w:tabs>
          <w:tab w:val="num" w:pos="1260"/>
        </w:tabs>
        <w:ind w:left="1260" w:hanging="420"/>
      </w:pPr>
    </w:lvl>
    <w:lvl w:ilvl="3" w:tplc="DED4F968" w:tentative="1">
      <w:start w:val="1"/>
      <w:numFmt w:val="decimal"/>
      <w:lvlText w:val="%4."/>
      <w:lvlJc w:val="left"/>
      <w:pPr>
        <w:tabs>
          <w:tab w:val="num" w:pos="1680"/>
        </w:tabs>
        <w:ind w:left="1680" w:hanging="420"/>
      </w:pPr>
    </w:lvl>
    <w:lvl w:ilvl="4" w:tplc="A418A87E" w:tentative="1">
      <w:start w:val="1"/>
      <w:numFmt w:val="aiueoFullWidth"/>
      <w:lvlText w:val="(%5)"/>
      <w:lvlJc w:val="left"/>
      <w:pPr>
        <w:tabs>
          <w:tab w:val="num" w:pos="2100"/>
        </w:tabs>
        <w:ind w:left="2100" w:hanging="420"/>
      </w:pPr>
    </w:lvl>
    <w:lvl w:ilvl="5" w:tplc="76A89FD4" w:tentative="1">
      <w:start w:val="1"/>
      <w:numFmt w:val="decimalEnclosedCircle"/>
      <w:lvlText w:val="%6"/>
      <w:lvlJc w:val="left"/>
      <w:pPr>
        <w:tabs>
          <w:tab w:val="num" w:pos="2520"/>
        </w:tabs>
        <w:ind w:left="2520" w:hanging="420"/>
      </w:pPr>
    </w:lvl>
    <w:lvl w:ilvl="6" w:tplc="F7C6FEF4" w:tentative="1">
      <w:start w:val="1"/>
      <w:numFmt w:val="decimal"/>
      <w:lvlText w:val="%7."/>
      <w:lvlJc w:val="left"/>
      <w:pPr>
        <w:tabs>
          <w:tab w:val="num" w:pos="2940"/>
        </w:tabs>
        <w:ind w:left="2940" w:hanging="420"/>
      </w:pPr>
    </w:lvl>
    <w:lvl w:ilvl="7" w:tplc="A1886C04" w:tentative="1">
      <w:start w:val="1"/>
      <w:numFmt w:val="aiueoFullWidth"/>
      <w:lvlText w:val="(%8)"/>
      <w:lvlJc w:val="left"/>
      <w:pPr>
        <w:tabs>
          <w:tab w:val="num" w:pos="3360"/>
        </w:tabs>
        <w:ind w:left="3360" w:hanging="420"/>
      </w:pPr>
    </w:lvl>
    <w:lvl w:ilvl="8" w:tplc="5D2A694E" w:tentative="1">
      <w:start w:val="1"/>
      <w:numFmt w:val="decimalEnclosedCircle"/>
      <w:lvlText w:val="%9"/>
      <w:lvlJc w:val="left"/>
      <w:pPr>
        <w:tabs>
          <w:tab w:val="num" w:pos="3780"/>
        </w:tabs>
        <w:ind w:left="3780" w:hanging="420"/>
      </w:pPr>
    </w:lvl>
  </w:abstractNum>
  <w:abstractNum w:abstractNumId="32" w15:restartNumberingAfterBreak="0">
    <w:nsid w:val="48970367"/>
    <w:multiLevelType w:val="hybridMultilevel"/>
    <w:tmpl w:val="0136B4AC"/>
    <w:lvl w:ilvl="0" w:tplc="FFFFFFFF">
      <w:start w:val="1"/>
      <w:numFmt w:val="lowerLetter"/>
      <w:lvlText w:val="(%1)"/>
      <w:lvlJc w:val="left"/>
      <w:pPr>
        <w:ind w:left="735" w:hanging="420"/>
      </w:pPr>
      <w:rPr>
        <w:rFonts w:hint="default"/>
      </w:rPr>
    </w:lvl>
    <w:lvl w:ilvl="1" w:tplc="FFFFFFFF" w:tentative="1">
      <w:start w:val="1"/>
      <w:numFmt w:val="aiueoFullWidth"/>
      <w:lvlText w:val="(%2)"/>
      <w:lvlJc w:val="left"/>
      <w:pPr>
        <w:ind w:left="1155" w:hanging="420"/>
      </w:pPr>
    </w:lvl>
    <w:lvl w:ilvl="2" w:tplc="FFFFFFFF" w:tentative="1">
      <w:start w:val="1"/>
      <w:numFmt w:val="decimalEnclosedCircle"/>
      <w:lvlText w:val="%3"/>
      <w:lvlJc w:val="left"/>
      <w:pPr>
        <w:ind w:left="1575" w:hanging="420"/>
      </w:pPr>
    </w:lvl>
    <w:lvl w:ilvl="3" w:tplc="FFFFFFFF" w:tentative="1">
      <w:start w:val="1"/>
      <w:numFmt w:val="decimal"/>
      <w:lvlText w:val="%4."/>
      <w:lvlJc w:val="left"/>
      <w:pPr>
        <w:ind w:left="1995" w:hanging="420"/>
      </w:pPr>
    </w:lvl>
    <w:lvl w:ilvl="4" w:tplc="FFFFFFFF" w:tentative="1">
      <w:start w:val="1"/>
      <w:numFmt w:val="aiueoFullWidth"/>
      <w:lvlText w:val="(%5)"/>
      <w:lvlJc w:val="left"/>
      <w:pPr>
        <w:ind w:left="2415" w:hanging="420"/>
      </w:pPr>
    </w:lvl>
    <w:lvl w:ilvl="5" w:tplc="FFFFFFFF" w:tentative="1">
      <w:start w:val="1"/>
      <w:numFmt w:val="decimalEnclosedCircle"/>
      <w:lvlText w:val="%6"/>
      <w:lvlJc w:val="left"/>
      <w:pPr>
        <w:ind w:left="2835" w:hanging="420"/>
      </w:pPr>
    </w:lvl>
    <w:lvl w:ilvl="6" w:tplc="FFFFFFFF" w:tentative="1">
      <w:start w:val="1"/>
      <w:numFmt w:val="decimal"/>
      <w:lvlText w:val="%7."/>
      <w:lvlJc w:val="left"/>
      <w:pPr>
        <w:ind w:left="3255" w:hanging="420"/>
      </w:pPr>
    </w:lvl>
    <w:lvl w:ilvl="7" w:tplc="FFFFFFFF" w:tentative="1">
      <w:start w:val="1"/>
      <w:numFmt w:val="aiueoFullWidth"/>
      <w:lvlText w:val="(%8)"/>
      <w:lvlJc w:val="left"/>
      <w:pPr>
        <w:ind w:left="3675" w:hanging="420"/>
      </w:pPr>
    </w:lvl>
    <w:lvl w:ilvl="8" w:tplc="FFFFFFFF" w:tentative="1">
      <w:start w:val="1"/>
      <w:numFmt w:val="decimalEnclosedCircle"/>
      <w:lvlText w:val="%9"/>
      <w:lvlJc w:val="left"/>
      <w:pPr>
        <w:ind w:left="4095" w:hanging="420"/>
      </w:pPr>
    </w:lvl>
  </w:abstractNum>
  <w:abstractNum w:abstractNumId="33" w15:restartNumberingAfterBreak="0">
    <w:nsid w:val="4ADA45C1"/>
    <w:multiLevelType w:val="hybridMultilevel"/>
    <w:tmpl w:val="1AAA3744"/>
    <w:lvl w:ilvl="0" w:tplc="96549AF8">
      <w:start w:val="1"/>
      <w:numFmt w:val="decimal"/>
      <w:lvlText w:val="(%1)"/>
      <w:lvlJc w:val="left"/>
      <w:pPr>
        <w:ind w:left="690" w:hanging="375"/>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34" w15:restartNumberingAfterBreak="0">
    <w:nsid w:val="4C774098"/>
    <w:multiLevelType w:val="hybridMultilevel"/>
    <w:tmpl w:val="83A4A170"/>
    <w:lvl w:ilvl="0" w:tplc="0C78C186">
      <w:start w:val="1"/>
      <w:numFmt w:val="decimal"/>
      <w:lvlText w:val="(%1)"/>
      <w:lvlJc w:val="left"/>
      <w:pPr>
        <w:ind w:left="735" w:hanging="420"/>
      </w:pPr>
      <w:rPr>
        <w:rFonts w:hint="eastAsia"/>
      </w:rPr>
    </w:lvl>
    <w:lvl w:ilvl="1" w:tplc="FFFFFFFF" w:tentative="1">
      <w:start w:val="1"/>
      <w:numFmt w:val="aiueoFullWidth"/>
      <w:lvlText w:val="(%2)"/>
      <w:lvlJc w:val="left"/>
      <w:pPr>
        <w:ind w:left="1155" w:hanging="420"/>
      </w:pPr>
    </w:lvl>
    <w:lvl w:ilvl="2" w:tplc="FFFFFFFF" w:tentative="1">
      <w:start w:val="1"/>
      <w:numFmt w:val="decimalEnclosedCircle"/>
      <w:lvlText w:val="%3"/>
      <w:lvlJc w:val="left"/>
      <w:pPr>
        <w:ind w:left="1575" w:hanging="420"/>
      </w:pPr>
    </w:lvl>
    <w:lvl w:ilvl="3" w:tplc="FFFFFFFF" w:tentative="1">
      <w:start w:val="1"/>
      <w:numFmt w:val="decimal"/>
      <w:lvlText w:val="%4."/>
      <w:lvlJc w:val="left"/>
      <w:pPr>
        <w:ind w:left="1995" w:hanging="420"/>
      </w:pPr>
    </w:lvl>
    <w:lvl w:ilvl="4" w:tplc="FFFFFFFF" w:tentative="1">
      <w:start w:val="1"/>
      <w:numFmt w:val="aiueoFullWidth"/>
      <w:lvlText w:val="(%5)"/>
      <w:lvlJc w:val="left"/>
      <w:pPr>
        <w:ind w:left="2415" w:hanging="420"/>
      </w:pPr>
    </w:lvl>
    <w:lvl w:ilvl="5" w:tplc="FFFFFFFF" w:tentative="1">
      <w:start w:val="1"/>
      <w:numFmt w:val="decimalEnclosedCircle"/>
      <w:lvlText w:val="%6"/>
      <w:lvlJc w:val="left"/>
      <w:pPr>
        <w:ind w:left="2835" w:hanging="420"/>
      </w:pPr>
    </w:lvl>
    <w:lvl w:ilvl="6" w:tplc="FFFFFFFF" w:tentative="1">
      <w:start w:val="1"/>
      <w:numFmt w:val="decimal"/>
      <w:lvlText w:val="%7."/>
      <w:lvlJc w:val="left"/>
      <w:pPr>
        <w:ind w:left="3255" w:hanging="420"/>
      </w:pPr>
    </w:lvl>
    <w:lvl w:ilvl="7" w:tplc="FFFFFFFF" w:tentative="1">
      <w:start w:val="1"/>
      <w:numFmt w:val="aiueoFullWidth"/>
      <w:lvlText w:val="(%8)"/>
      <w:lvlJc w:val="left"/>
      <w:pPr>
        <w:ind w:left="3675" w:hanging="420"/>
      </w:pPr>
    </w:lvl>
    <w:lvl w:ilvl="8" w:tplc="FFFFFFFF" w:tentative="1">
      <w:start w:val="1"/>
      <w:numFmt w:val="decimalEnclosedCircle"/>
      <w:lvlText w:val="%9"/>
      <w:lvlJc w:val="left"/>
      <w:pPr>
        <w:ind w:left="4095" w:hanging="420"/>
      </w:pPr>
    </w:lvl>
  </w:abstractNum>
  <w:abstractNum w:abstractNumId="35" w15:restartNumberingAfterBreak="0">
    <w:nsid w:val="4C97771A"/>
    <w:multiLevelType w:val="hybridMultilevel"/>
    <w:tmpl w:val="863C4050"/>
    <w:lvl w:ilvl="0" w:tplc="0C78C186">
      <w:start w:val="1"/>
      <w:numFmt w:val="decimal"/>
      <w:lvlText w:val="(%1)"/>
      <w:lvlJc w:val="left"/>
      <w:pPr>
        <w:ind w:left="735" w:hanging="420"/>
      </w:pPr>
      <w:rPr>
        <w:rFonts w:hint="eastAsia"/>
      </w:rPr>
    </w:lvl>
    <w:lvl w:ilvl="1" w:tplc="FFFFFFFF" w:tentative="1">
      <w:start w:val="1"/>
      <w:numFmt w:val="aiueoFullWidth"/>
      <w:lvlText w:val="(%2)"/>
      <w:lvlJc w:val="left"/>
      <w:pPr>
        <w:ind w:left="1155" w:hanging="420"/>
      </w:pPr>
    </w:lvl>
    <w:lvl w:ilvl="2" w:tplc="FFFFFFFF" w:tentative="1">
      <w:start w:val="1"/>
      <w:numFmt w:val="decimalEnclosedCircle"/>
      <w:lvlText w:val="%3"/>
      <w:lvlJc w:val="left"/>
      <w:pPr>
        <w:ind w:left="1575" w:hanging="420"/>
      </w:pPr>
    </w:lvl>
    <w:lvl w:ilvl="3" w:tplc="FFFFFFFF" w:tentative="1">
      <w:start w:val="1"/>
      <w:numFmt w:val="decimal"/>
      <w:lvlText w:val="%4."/>
      <w:lvlJc w:val="left"/>
      <w:pPr>
        <w:ind w:left="1995" w:hanging="420"/>
      </w:pPr>
    </w:lvl>
    <w:lvl w:ilvl="4" w:tplc="FFFFFFFF" w:tentative="1">
      <w:start w:val="1"/>
      <w:numFmt w:val="aiueoFullWidth"/>
      <w:lvlText w:val="(%5)"/>
      <w:lvlJc w:val="left"/>
      <w:pPr>
        <w:ind w:left="2415" w:hanging="420"/>
      </w:pPr>
    </w:lvl>
    <w:lvl w:ilvl="5" w:tplc="FFFFFFFF" w:tentative="1">
      <w:start w:val="1"/>
      <w:numFmt w:val="decimalEnclosedCircle"/>
      <w:lvlText w:val="%6"/>
      <w:lvlJc w:val="left"/>
      <w:pPr>
        <w:ind w:left="2835" w:hanging="420"/>
      </w:pPr>
    </w:lvl>
    <w:lvl w:ilvl="6" w:tplc="FFFFFFFF" w:tentative="1">
      <w:start w:val="1"/>
      <w:numFmt w:val="decimal"/>
      <w:lvlText w:val="%7."/>
      <w:lvlJc w:val="left"/>
      <w:pPr>
        <w:ind w:left="3255" w:hanging="420"/>
      </w:pPr>
    </w:lvl>
    <w:lvl w:ilvl="7" w:tplc="FFFFFFFF" w:tentative="1">
      <w:start w:val="1"/>
      <w:numFmt w:val="aiueoFullWidth"/>
      <w:lvlText w:val="(%8)"/>
      <w:lvlJc w:val="left"/>
      <w:pPr>
        <w:ind w:left="3675" w:hanging="420"/>
      </w:pPr>
    </w:lvl>
    <w:lvl w:ilvl="8" w:tplc="FFFFFFFF" w:tentative="1">
      <w:start w:val="1"/>
      <w:numFmt w:val="decimalEnclosedCircle"/>
      <w:lvlText w:val="%9"/>
      <w:lvlJc w:val="left"/>
      <w:pPr>
        <w:ind w:left="4095" w:hanging="420"/>
      </w:pPr>
    </w:lvl>
  </w:abstractNum>
  <w:abstractNum w:abstractNumId="36" w15:restartNumberingAfterBreak="0">
    <w:nsid w:val="4DF27A82"/>
    <w:multiLevelType w:val="hybridMultilevel"/>
    <w:tmpl w:val="28F0D3D2"/>
    <w:lvl w:ilvl="0" w:tplc="86249776">
      <w:start w:val="1"/>
      <w:numFmt w:val="lowerLetter"/>
      <w:lvlText w:val="(%1)"/>
      <w:lvlJc w:val="left"/>
      <w:pPr>
        <w:ind w:left="840" w:hanging="420"/>
      </w:pPr>
      <w:rPr>
        <w:rFonts w:hint="eastAsia"/>
      </w:rPr>
    </w:lvl>
    <w:lvl w:ilvl="1" w:tplc="2ADCC530" w:tentative="1">
      <w:start w:val="1"/>
      <w:numFmt w:val="aiueoFullWidth"/>
      <w:lvlText w:val="(%2)"/>
      <w:lvlJc w:val="left"/>
      <w:pPr>
        <w:ind w:left="1260" w:hanging="420"/>
      </w:pPr>
    </w:lvl>
    <w:lvl w:ilvl="2" w:tplc="4F281E70" w:tentative="1">
      <w:start w:val="1"/>
      <w:numFmt w:val="decimalEnclosedCircle"/>
      <w:lvlText w:val="%3"/>
      <w:lvlJc w:val="left"/>
      <w:pPr>
        <w:ind w:left="1680" w:hanging="420"/>
      </w:pPr>
    </w:lvl>
    <w:lvl w:ilvl="3" w:tplc="0CAC90DA" w:tentative="1">
      <w:start w:val="1"/>
      <w:numFmt w:val="decimal"/>
      <w:lvlText w:val="%4."/>
      <w:lvlJc w:val="left"/>
      <w:pPr>
        <w:ind w:left="2100" w:hanging="420"/>
      </w:pPr>
    </w:lvl>
    <w:lvl w:ilvl="4" w:tplc="88D49504" w:tentative="1">
      <w:start w:val="1"/>
      <w:numFmt w:val="aiueoFullWidth"/>
      <w:lvlText w:val="(%5)"/>
      <w:lvlJc w:val="left"/>
      <w:pPr>
        <w:ind w:left="2520" w:hanging="420"/>
      </w:pPr>
    </w:lvl>
    <w:lvl w:ilvl="5" w:tplc="4BC087E4" w:tentative="1">
      <w:start w:val="1"/>
      <w:numFmt w:val="decimalEnclosedCircle"/>
      <w:lvlText w:val="%6"/>
      <w:lvlJc w:val="left"/>
      <w:pPr>
        <w:ind w:left="2940" w:hanging="420"/>
      </w:pPr>
    </w:lvl>
    <w:lvl w:ilvl="6" w:tplc="AC18AB10" w:tentative="1">
      <w:start w:val="1"/>
      <w:numFmt w:val="decimal"/>
      <w:lvlText w:val="%7."/>
      <w:lvlJc w:val="left"/>
      <w:pPr>
        <w:ind w:left="3360" w:hanging="420"/>
      </w:pPr>
    </w:lvl>
    <w:lvl w:ilvl="7" w:tplc="0F2A4564" w:tentative="1">
      <w:start w:val="1"/>
      <w:numFmt w:val="aiueoFullWidth"/>
      <w:lvlText w:val="(%8)"/>
      <w:lvlJc w:val="left"/>
      <w:pPr>
        <w:ind w:left="3780" w:hanging="420"/>
      </w:pPr>
    </w:lvl>
    <w:lvl w:ilvl="8" w:tplc="75CA4F74" w:tentative="1">
      <w:start w:val="1"/>
      <w:numFmt w:val="decimalEnclosedCircle"/>
      <w:lvlText w:val="%9"/>
      <w:lvlJc w:val="left"/>
      <w:pPr>
        <w:ind w:left="4200" w:hanging="420"/>
      </w:pPr>
    </w:lvl>
  </w:abstractNum>
  <w:abstractNum w:abstractNumId="37" w15:restartNumberingAfterBreak="0">
    <w:nsid w:val="517F494B"/>
    <w:multiLevelType w:val="hybridMultilevel"/>
    <w:tmpl w:val="BD54E612"/>
    <w:lvl w:ilvl="0" w:tplc="96549AF8">
      <w:start w:val="1"/>
      <w:numFmt w:val="decimal"/>
      <w:lvlText w:val="(%1)"/>
      <w:lvlJc w:val="left"/>
      <w:pPr>
        <w:ind w:left="690" w:hanging="375"/>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38" w15:restartNumberingAfterBreak="0">
    <w:nsid w:val="55364AE2"/>
    <w:multiLevelType w:val="hybridMultilevel"/>
    <w:tmpl w:val="A1A4B054"/>
    <w:lvl w:ilvl="0" w:tplc="CE285D14">
      <w:start w:val="1"/>
      <w:numFmt w:val="decimal"/>
      <w:lvlText w:val="(%1)"/>
      <w:lvlJc w:val="left"/>
      <w:pPr>
        <w:ind w:left="420" w:hanging="420"/>
      </w:pPr>
      <w:rPr>
        <w:rFonts w:hint="eastAsia"/>
      </w:rPr>
    </w:lvl>
    <w:lvl w:ilvl="1" w:tplc="614AC05E" w:tentative="1">
      <w:start w:val="1"/>
      <w:numFmt w:val="aiueoFullWidth"/>
      <w:lvlText w:val="(%2)"/>
      <w:lvlJc w:val="left"/>
      <w:pPr>
        <w:ind w:left="840" w:hanging="420"/>
      </w:pPr>
    </w:lvl>
    <w:lvl w:ilvl="2" w:tplc="69348EF6" w:tentative="1">
      <w:start w:val="1"/>
      <w:numFmt w:val="decimalEnclosedCircle"/>
      <w:lvlText w:val="%3"/>
      <w:lvlJc w:val="left"/>
      <w:pPr>
        <w:ind w:left="1260" w:hanging="420"/>
      </w:pPr>
    </w:lvl>
    <w:lvl w:ilvl="3" w:tplc="1B54DB2A" w:tentative="1">
      <w:start w:val="1"/>
      <w:numFmt w:val="decimal"/>
      <w:lvlText w:val="%4."/>
      <w:lvlJc w:val="left"/>
      <w:pPr>
        <w:ind w:left="1680" w:hanging="420"/>
      </w:pPr>
    </w:lvl>
    <w:lvl w:ilvl="4" w:tplc="7BF4BE5A" w:tentative="1">
      <w:start w:val="1"/>
      <w:numFmt w:val="aiueoFullWidth"/>
      <w:lvlText w:val="(%5)"/>
      <w:lvlJc w:val="left"/>
      <w:pPr>
        <w:ind w:left="2100" w:hanging="420"/>
      </w:pPr>
    </w:lvl>
    <w:lvl w:ilvl="5" w:tplc="14AA2566" w:tentative="1">
      <w:start w:val="1"/>
      <w:numFmt w:val="decimalEnclosedCircle"/>
      <w:lvlText w:val="%6"/>
      <w:lvlJc w:val="left"/>
      <w:pPr>
        <w:ind w:left="2520" w:hanging="420"/>
      </w:pPr>
    </w:lvl>
    <w:lvl w:ilvl="6" w:tplc="219A577A" w:tentative="1">
      <w:start w:val="1"/>
      <w:numFmt w:val="decimal"/>
      <w:lvlText w:val="%7."/>
      <w:lvlJc w:val="left"/>
      <w:pPr>
        <w:ind w:left="2940" w:hanging="420"/>
      </w:pPr>
    </w:lvl>
    <w:lvl w:ilvl="7" w:tplc="7CAE843E" w:tentative="1">
      <w:start w:val="1"/>
      <w:numFmt w:val="aiueoFullWidth"/>
      <w:lvlText w:val="(%8)"/>
      <w:lvlJc w:val="left"/>
      <w:pPr>
        <w:ind w:left="3360" w:hanging="420"/>
      </w:pPr>
    </w:lvl>
    <w:lvl w:ilvl="8" w:tplc="E0E8EA12" w:tentative="1">
      <w:start w:val="1"/>
      <w:numFmt w:val="decimalEnclosedCircle"/>
      <w:lvlText w:val="%9"/>
      <w:lvlJc w:val="left"/>
      <w:pPr>
        <w:ind w:left="3780" w:hanging="420"/>
      </w:pPr>
    </w:lvl>
  </w:abstractNum>
  <w:abstractNum w:abstractNumId="39" w15:restartNumberingAfterBreak="0">
    <w:nsid w:val="55456CEA"/>
    <w:multiLevelType w:val="hybridMultilevel"/>
    <w:tmpl w:val="273EF2F4"/>
    <w:lvl w:ilvl="0" w:tplc="1A12977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558050CD"/>
    <w:multiLevelType w:val="hybridMultilevel"/>
    <w:tmpl w:val="3EBC4650"/>
    <w:lvl w:ilvl="0" w:tplc="53E62EC6">
      <w:start w:val="1"/>
      <w:numFmt w:val="lowerLetter"/>
      <w:lvlText w:val="(%1)"/>
      <w:lvlJc w:val="left"/>
      <w:pPr>
        <w:ind w:left="840" w:hanging="420"/>
      </w:pPr>
      <w:rPr>
        <w:rFonts w:hint="eastAsia"/>
      </w:rPr>
    </w:lvl>
    <w:lvl w:ilvl="1" w:tplc="AC0CD2F6" w:tentative="1">
      <w:start w:val="1"/>
      <w:numFmt w:val="aiueoFullWidth"/>
      <w:lvlText w:val="(%2)"/>
      <w:lvlJc w:val="left"/>
      <w:pPr>
        <w:ind w:left="1260" w:hanging="420"/>
      </w:pPr>
    </w:lvl>
    <w:lvl w:ilvl="2" w:tplc="A27845D6" w:tentative="1">
      <w:start w:val="1"/>
      <w:numFmt w:val="decimalEnclosedCircle"/>
      <w:lvlText w:val="%3"/>
      <w:lvlJc w:val="left"/>
      <w:pPr>
        <w:ind w:left="1680" w:hanging="420"/>
      </w:pPr>
    </w:lvl>
    <w:lvl w:ilvl="3" w:tplc="B412CF52" w:tentative="1">
      <w:start w:val="1"/>
      <w:numFmt w:val="decimal"/>
      <w:lvlText w:val="%4."/>
      <w:lvlJc w:val="left"/>
      <w:pPr>
        <w:ind w:left="2100" w:hanging="420"/>
      </w:pPr>
    </w:lvl>
    <w:lvl w:ilvl="4" w:tplc="F4283276" w:tentative="1">
      <w:start w:val="1"/>
      <w:numFmt w:val="aiueoFullWidth"/>
      <w:lvlText w:val="(%5)"/>
      <w:lvlJc w:val="left"/>
      <w:pPr>
        <w:ind w:left="2520" w:hanging="420"/>
      </w:pPr>
    </w:lvl>
    <w:lvl w:ilvl="5" w:tplc="5BDA3488" w:tentative="1">
      <w:start w:val="1"/>
      <w:numFmt w:val="decimalEnclosedCircle"/>
      <w:lvlText w:val="%6"/>
      <w:lvlJc w:val="left"/>
      <w:pPr>
        <w:ind w:left="2940" w:hanging="420"/>
      </w:pPr>
    </w:lvl>
    <w:lvl w:ilvl="6" w:tplc="A64EA24A" w:tentative="1">
      <w:start w:val="1"/>
      <w:numFmt w:val="decimal"/>
      <w:lvlText w:val="%7."/>
      <w:lvlJc w:val="left"/>
      <w:pPr>
        <w:ind w:left="3360" w:hanging="420"/>
      </w:pPr>
    </w:lvl>
    <w:lvl w:ilvl="7" w:tplc="6B343E96" w:tentative="1">
      <w:start w:val="1"/>
      <w:numFmt w:val="aiueoFullWidth"/>
      <w:lvlText w:val="(%8)"/>
      <w:lvlJc w:val="left"/>
      <w:pPr>
        <w:ind w:left="3780" w:hanging="420"/>
      </w:pPr>
    </w:lvl>
    <w:lvl w:ilvl="8" w:tplc="642457A8" w:tentative="1">
      <w:start w:val="1"/>
      <w:numFmt w:val="decimalEnclosedCircle"/>
      <w:lvlText w:val="%9"/>
      <w:lvlJc w:val="left"/>
      <w:pPr>
        <w:ind w:left="4200" w:hanging="420"/>
      </w:pPr>
    </w:lvl>
  </w:abstractNum>
  <w:abstractNum w:abstractNumId="41" w15:restartNumberingAfterBreak="0">
    <w:nsid w:val="56357158"/>
    <w:multiLevelType w:val="hybridMultilevel"/>
    <w:tmpl w:val="00CA812C"/>
    <w:lvl w:ilvl="0" w:tplc="A6F45FCE">
      <w:start w:val="1"/>
      <w:numFmt w:val="decimal"/>
      <w:lvlText w:val="%1"/>
      <w:lvlJc w:val="left"/>
      <w:pPr>
        <w:tabs>
          <w:tab w:val="num" w:pos="360"/>
        </w:tabs>
        <w:ind w:left="0" w:firstLine="0"/>
      </w:pPr>
      <w:rPr>
        <w:rFonts w:hint="eastAsia"/>
      </w:rPr>
    </w:lvl>
    <w:lvl w:ilvl="1" w:tplc="F38AA33A" w:tentative="1">
      <w:start w:val="1"/>
      <w:numFmt w:val="aiueoFullWidth"/>
      <w:lvlText w:val="(%2)"/>
      <w:lvlJc w:val="left"/>
      <w:pPr>
        <w:tabs>
          <w:tab w:val="num" w:pos="840"/>
        </w:tabs>
        <w:ind w:left="840" w:hanging="420"/>
      </w:pPr>
    </w:lvl>
    <w:lvl w:ilvl="2" w:tplc="73F886CE" w:tentative="1">
      <w:start w:val="1"/>
      <w:numFmt w:val="decimalEnclosedCircle"/>
      <w:lvlText w:val="%3"/>
      <w:lvlJc w:val="left"/>
      <w:pPr>
        <w:tabs>
          <w:tab w:val="num" w:pos="1260"/>
        </w:tabs>
        <w:ind w:left="1260" w:hanging="420"/>
      </w:pPr>
    </w:lvl>
    <w:lvl w:ilvl="3" w:tplc="EF8A2A98" w:tentative="1">
      <w:start w:val="1"/>
      <w:numFmt w:val="decimal"/>
      <w:lvlText w:val="%4."/>
      <w:lvlJc w:val="left"/>
      <w:pPr>
        <w:tabs>
          <w:tab w:val="num" w:pos="1680"/>
        </w:tabs>
        <w:ind w:left="1680" w:hanging="420"/>
      </w:pPr>
    </w:lvl>
    <w:lvl w:ilvl="4" w:tplc="90ACA1CE" w:tentative="1">
      <w:start w:val="1"/>
      <w:numFmt w:val="aiueoFullWidth"/>
      <w:lvlText w:val="(%5)"/>
      <w:lvlJc w:val="left"/>
      <w:pPr>
        <w:tabs>
          <w:tab w:val="num" w:pos="2100"/>
        </w:tabs>
        <w:ind w:left="2100" w:hanging="420"/>
      </w:pPr>
    </w:lvl>
    <w:lvl w:ilvl="5" w:tplc="FDD68958" w:tentative="1">
      <w:start w:val="1"/>
      <w:numFmt w:val="decimalEnclosedCircle"/>
      <w:lvlText w:val="%6"/>
      <w:lvlJc w:val="left"/>
      <w:pPr>
        <w:tabs>
          <w:tab w:val="num" w:pos="2520"/>
        </w:tabs>
        <w:ind w:left="2520" w:hanging="420"/>
      </w:pPr>
    </w:lvl>
    <w:lvl w:ilvl="6" w:tplc="83561DD6" w:tentative="1">
      <w:start w:val="1"/>
      <w:numFmt w:val="decimal"/>
      <w:lvlText w:val="%7."/>
      <w:lvlJc w:val="left"/>
      <w:pPr>
        <w:tabs>
          <w:tab w:val="num" w:pos="2940"/>
        </w:tabs>
        <w:ind w:left="2940" w:hanging="420"/>
      </w:pPr>
    </w:lvl>
    <w:lvl w:ilvl="7" w:tplc="12689DE2" w:tentative="1">
      <w:start w:val="1"/>
      <w:numFmt w:val="aiueoFullWidth"/>
      <w:lvlText w:val="(%8)"/>
      <w:lvlJc w:val="left"/>
      <w:pPr>
        <w:tabs>
          <w:tab w:val="num" w:pos="3360"/>
        </w:tabs>
        <w:ind w:left="3360" w:hanging="420"/>
      </w:pPr>
    </w:lvl>
    <w:lvl w:ilvl="8" w:tplc="78863BD2" w:tentative="1">
      <w:start w:val="1"/>
      <w:numFmt w:val="decimalEnclosedCircle"/>
      <w:lvlText w:val="%9"/>
      <w:lvlJc w:val="left"/>
      <w:pPr>
        <w:tabs>
          <w:tab w:val="num" w:pos="3780"/>
        </w:tabs>
        <w:ind w:left="3780" w:hanging="420"/>
      </w:pPr>
    </w:lvl>
  </w:abstractNum>
  <w:abstractNum w:abstractNumId="42" w15:restartNumberingAfterBreak="0">
    <w:nsid w:val="568B6D89"/>
    <w:multiLevelType w:val="hybridMultilevel"/>
    <w:tmpl w:val="8658821E"/>
    <w:lvl w:ilvl="0" w:tplc="96549AF8">
      <w:start w:val="1"/>
      <w:numFmt w:val="decimal"/>
      <w:lvlText w:val="(%1)"/>
      <w:lvlJc w:val="left"/>
      <w:pPr>
        <w:ind w:left="690" w:hanging="375"/>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43" w15:restartNumberingAfterBreak="0">
    <w:nsid w:val="588E163B"/>
    <w:multiLevelType w:val="hybridMultilevel"/>
    <w:tmpl w:val="0C244286"/>
    <w:lvl w:ilvl="0" w:tplc="DE00220A">
      <w:start w:val="3"/>
      <w:numFmt w:val="bullet"/>
      <w:lvlText w:val="-"/>
      <w:lvlJc w:val="left"/>
      <w:pPr>
        <w:ind w:left="630" w:hanging="420"/>
      </w:pPr>
      <w:rPr>
        <w:rFonts w:ascii="ＭＳ 明朝" w:eastAsia="ＭＳ 明朝" w:hAnsi="ＭＳ 明朝" w:cs="Times New Roman" w:hint="eastAsia"/>
      </w:rPr>
    </w:lvl>
    <w:lvl w:ilvl="1" w:tplc="215891A0" w:tentative="1">
      <w:start w:val="1"/>
      <w:numFmt w:val="bullet"/>
      <w:lvlText w:val=""/>
      <w:lvlJc w:val="left"/>
      <w:pPr>
        <w:ind w:left="1050" w:hanging="420"/>
      </w:pPr>
      <w:rPr>
        <w:rFonts w:ascii="Wingdings" w:hAnsi="Wingdings" w:hint="default"/>
      </w:rPr>
    </w:lvl>
    <w:lvl w:ilvl="2" w:tplc="3724E396" w:tentative="1">
      <w:start w:val="1"/>
      <w:numFmt w:val="bullet"/>
      <w:lvlText w:val=""/>
      <w:lvlJc w:val="left"/>
      <w:pPr>
        <w:ind w:left="1470" w:hanging="420"/>
      </w:pPr>
      <w:rPr>
        <w:rFonts w:ascii="Wingdings" w:hAnsi="Wingdings" w:hint="default"/>
      </w:rPr>
    </w:lvl>
    <w:lvl w:ilvl="3" w:tplc="7F289956" w:tentative="1">
      <w:start w:val="1"/>
      <w:numFmt w:val="bullet"/>
      <w:lvlText w:val=""/>
      <w:lvlJc w:val="left"/>
      <w:pPr>
        <w:ind w:left="1890" w:hanging="420"/>
      </w:pPr>
      <w:rPr>
        <w:rFonts w:ascii="Wingdings" w:hAnsi="Wingdings" w:hint="default"/>
      </w:rPr>
    </w:lvl>
    <w:lvl w:ilvl="4" w:tplc="E278D748" w:tentative="1">
      <w:start w:val="1"/>
      <w:numFmt w:val="bullet"/>
      <w:lvlText w:val=""/>
      <w:lvlJc w:val="left"/>
      <w:pPr>
        <w:ind w:left="2310" w:hanging="420"/>
      </w:pPr>
      <w:rPr>
        <w:rFonts w:ascii="Wingdings" w:hAnsi="Wingdings" w:hint="default"/>
      </w:rPr>
    </w:lvl>
    <w:lvl w:ilvl="5" w:tplc="7BB08522" w:tentative="1">
      <w:start w:val="1"/>
      <w:numFmt w:val="bullet"/>
      <w:lvlText w:val=""/>
      <w:lvlJc w:val="left"/>
      <w:pPr>
        <w:ind w:left="2730" w:hanging="420"/>
      </w:pPr>
      <w:rPr>
        <w:rFonts w:ascii="Wingdings" w:hAnsi="Wingdings" w:hint="default"/>
      </w:rPr>
    </w:lvl>
    <w:lvl w:ilvl="6" w:tplc="0F8A92C0" w:tentative="1">
      <w:start w:val="1"/>
      <w:numFmt w:val="bullet"/>
      <w:lvlText w:val=""/>
      <w:lvlJc w:val="left"/>
      <w:pPr>
        <w:ind w:left="3150" w:hanging="420"/>
      </w:pPr>
      <w:rPr>
        <w:rFonts w:ascii="Wingdings" w:hAnsi="Wingdings" w:hint="default"/>
      </w:rPr>
    </w:lvl>
    <w:lvl w:ilvl="7" w:tplc="42C63130" w:tentative="1">
      <w:start w:val="1"/>
      <w:numFmt w:val="bullet"/>
      <w:lvlText w:val=""/>
      <w:lvlJc w:val="left"/>
      <w:pPr>
        <w:ind w:left="3570" w:hanging="420"/>
      </w:pPr>
      <w:rPr>
        <w:rFonts w:ascii="Wingdings" w:hAnsi="Wingdings" w:hint="default"/>
      </w:rPr>
    </w:lvl>
    <w:lvl w:ilvl="8" w:tplc="5BB80878" w:tentative="1">
      <w:start w:val="1"/>
      <w:numFmt w:val="bullet"/>
      <w:lvlText w:val=""/>
      <w:lvlJc w:val="left"/>
      <w:pPr>
        <w:ind w:left="3990" w:hanging="420"/>
      </w:pPr>
      <w:rPr>
        <w:rFonts w:ascii="Wingdings" w:hAnsi="Wingdings" w:hint="default"/>
      </w:rPr>
    </w:lvl>
  </w:abstractNum>
  <w:abstractNum w:abstractNumId="44" w15:restartNumberingAfterBreak="0">
    <w:nsid w:val="59107A3C"/>
    <w:multiLevelType w:val="hybridMultilevel"/>
    <w:tmpl w:val="0526FAE2"/>
    <w:lvl w:ilvl="0" w:tplc="96549AF8">
      <w:start w:val="1"/>
      <w:numFmt w:val="decimal"/>
      <w:lvlText w:val="(%1)"/>
      <w:lvlJc w:val="left"/>
      <w:pPr>
        <w:ind w:left="690" w:hanging="375"/>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45" w15:restartNumberingAfterBreak="0">
    <w:nsid w:val="5C5E3962"/>
    <w:multiLevelType w:val="hybridMultilevel"/>
    <w:tmpl w:val="25EE7CBA"/>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6" w15:restartNumberingAfterBreak="0">
    <w:nsid w:val="5CD76563"/>
    <w:multiLevelType w:val="hybridMultilevel"/>
    <w:tmpl w:val="8C7870D2"/>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47" w15:restartNumberingAfterBreak="0">
    <w:nsid w:val="5D141E6C"/>
    <w:multiLevelType w:val="hybridMultilevel"/>
    <w:tmpl w:val="99106538"/>
    <w:lvl w:ilvl="0" w:tplc="51EE881C">
      <w:start w:val="1"/>
      <w:numFmt w:val="decimal"/>
      <w:lvlText w:val="%1"/>
      <w:lvlJc w:val="left"/>
      <w:pPr>
        <w:tabs>
          <w:tab w:val="num" w:pos="360"/>
        </w:tabs>
        <w:ind w:left="0" w:firstLine="0"/>
      </w:pPr>
      <w:rPr>
        <w:rFonts w:hint="eastAsia"/>
      </w:rPr>
    </w:lvl>
    <w:lvl w:ilvl="1" w:tplc="2252F934" w:tentative="1">
      <w:start w:val="1"/>
      <w:numFmt w:val="aiueoFullWidth"/>
      <w:lvlText w:val="(%2)"/>
      <w:lvlJc w:val="left"/>
      <w:pPr>
        <w:tabs>
          <w:tab w:val="num" w:pos="840"/>
        </w:tabs>
        <w:ind w:left="840" w:hanging="420"/>
      </w:pPr>
    </w:lvl>
    <w:lvl w:ilvl="2" w:tplc="DFE61F38" w:tentative="1">
      <w:start w:val="1"/>
      <w:numFmt w:val="decimalEnclosedCircle"/>
      <w:lvlText w:val="%3"/>
      <w:lvlJc w:val="left"/>
      <w:pPr>
        <w:tabs>
          <w:tab w:val="num" w:pos="1260"/>
        </w:tabs>
        <w:ind w:left="1260" w:hanging="420"/>
      </w:pPr>
    </w:lvl>
    <w:lvl w:ilvl="3" w:tplc="E99EFFAC" w:tentative="1">
      <w:start w:val="1"/>
      <w:numFmt w:val="decimal"/>
      <w:lvlText w:val="%4."/>
      <w:lvlJc w:val="left"/>
      <w:pPr>
        <w:tabs>
          <w:tab w:val="num" w:pos="1680"/>
        </w:tabs>
        <w:ind w:left="1680" w:hanging="420"/>
      </w:pPr>
    </w:lvl>
    <w:lvl w:ilvl="4" w:tplc="2C121DD6" w:tentative="1">
      <w:start w:val="1"/>
      <w:numFmt w:val="aiueoFullWidth"/>
      <w:lvlText w:val="(%5)"/>
      <w:lvlJc w:val="left"/>
      <w:pPr>
        <w:tabs>
          <w:tab w:val="num" w:pos="2100"/>
        </w:tabs>
        <w:ind w:left="2100" w:hanging="420"/>
      </w:pPr>
    </w:lvl>
    <w:lvl w:ilvl="5" w:tplc="1BECA8D0" w:tentative="1">
      <w:start w:val="1"/>
      <w:numFmt w:val="decimalEnclosedCircle"/>
      <w:lvlText w:val="%6"/>
      <w:lvlJc w:val="left"/>
      <w:pPr>
        <w:tabs>
          <w:tab w:val="num" w:pos="2520"/>
        </w:tabs>
        <w:ind w:left="2520" w:hanging="420"/>
      </w:pPr>
    </w:lvl>
    <w:lvl w:ilvl="6" w:tplc="AAC4B028" w:tentative="1">
      <w:start w:val="1"/>
      <w:numFmt w:val="decimal"/>
      <w:lvlText w:val="%7."/>
      <w:lvlJc w:val="left"/>
      <w:pPr>
        <w:tabs>
          <w:tab w:val="num" w:pos="2940"/>
        </w:tabs>
        <w:ind w:left="2940" w:hanging="420"/>
      </w:pPr>
    </w:lvl>
    <w:lvl w:ilvl="7" w:tplc="8610A428" w:tentative="1">
      <w:start w:val="1"/>
      <w:numFmt w:val="aiueoFullWidth"/>
      <w:lvlText w:val="(%8)"/>
      <w:lvlJc w:val="left"/>
      <w:pPr>
        <w:tabs>
          <w:tab w:val="num" w:pos="3360"/>
        </w:tabs>
        <w:ind w:left="3360" w:hanging="420"/>
      </w:pPr>
    </w:lvl>
    <w:lvl w:ilvl="8" w:tplc="078E2D2A" w:tentative="1">
      <w:start w:val="1"/>
      <w:numFmt w:val="decimalEnclosedCircle"/>
      <w:lvlText w:val="%9"/>
      <w:lvlJc w:val="left"/>
      <w:pPr>
        <w:tabs>
          <w:tab w:val="num" w:pos="3780"/>
        </w:tabs>
        <w:ind w:left="3780" w:hanging="420"/>
      </w:pPr>
    </w:lvl>
  </w:abstractNum>
  <w:abstractNum w:abstractNumId="48" w15:restartNumberingAfterBreak="0">
    <w:nsid w:val="5E0E0796"/>
    <w:multiLevelType w:val="hybridMultilevel"/>
    <w:tmpl w:val="5C00C2D8"/>
    <w:lvl w:ilvl="0" w:tplc="E888609A">
      <w:start w:val="1"/>
      <w:numFmt w:val="decimal"/>
      <w:lvlText w:val="%1"/>
      <w:lvlJc w:val="left"/>
      <w:pPr>
        <w:tabs>
          <w:tab w:val="num" w:pos="360"/>
        </w:tabs>
        <w:ind w:left="0" w:firstLine="0"/>
      </w:pPr>
      <w:rPr>
        <w:rFonts w:hint="eastAsia"/>
      </w:rPr>
    </w:lvl>
    <w:lvl w:ilvl="1" w:tplc="64F0A32C" w:tentative="1">
      <w:start w:val="1"/>
      <w:numFmt w:val="aiueoFullWidth"/>
      <w:lvlText w:val="(%2)"/>
      <w:lvlJc w:val="left"/>
      <w:pPr>
        <w:tabs>
          <w:tab w:val="num" w:pos="840"/>
        </w:tabs>
        <w:ind w:left="840" w:hanging="420"/>
      </w:pPr>
    </w:lvl>
    <w:lvl w:ilvl="2" w:tplc="68A64676" w:tentative="1">
      <w:start w:val="1"/>
      <w:numFmt w:val="decimalEnclosedCircle"/>
      <w:lvlText w:val="%3"/>
      <w:lvlJc w:val="left"/>
      <w:pPr>
        <w:tabs>
          <w:tab w:val="num" w:pos="1260"/>
        </w:tabs>
        <w:ind w:left="1260" w:hanging="420"/>
      </w:pPr>
    </w:lvl>
    <w:lvl w:ilvl="3" w:tplc="9AE82CAA" w:tentative="1">
      <w:start w:val="1"/>
      <w:numFmt w:val="decimal"/>
      <w:lvlText w:val="%4."/>
      <w:lvlJc w:val="left"/>
      <w:pPr>
        <w:tabs>
          <w:tab w:val="num" w:pos="1680"/>
        </w:tabs>
        <w:ind w:left="1680" w:hanging="420"/>
      </w:pPr>
    </w:lvl>
    <w:lvl w:ilvl="4" w:tplc="E1B43C0E" w:tentative="1">
      <w:start w:val="1"/>
      <w:numFmt w:val="aiueoFullWidth"/>
      <w:lvlText w:val="(%5)"/>
      <w:lvlJc w:val="left"/>
      <w:pPr>
        <w:tabs>
          <w:tab w:val="num" w:pos="2100"/>
        </w:tabs>
        <w:ind w:left="2100" w:hanging="420"/>
      </w:pPr>
    </w:lvl>
    <w:lvl w:ilvl="5" w:tplc="4290162C" w:tentative="1">
      <w:start w:val="1"/>
      <w:numFmt w:val="decimalEnclosedCircle"/>
      <w:lvlText w:val="%6"/>
      <w:lvlJc w:val="left"/>
      <w:pPr>
        <w:tabs>
          <w:tab w:val="num" w:pos="2520"/>
        </w:tabs>
        <w:ind w:left="2520" w:hanging="420"/>
      </w:pPr>
    </w:lvl>
    <w:lvl w:ilvl="6" w:tplc="062E66BA" w:tentative="1">
      <w:start w:val="1"/>
      <w:numFmt w:val="decimal"/>
      <w:lvlText w:val="%7."/>
      <w:lvlJc w:val="left"/>
      <w:pPr>
        <w:tabs>
          <w:tab w:val="num" w:pos="2940"/>
        </w:tabs>
        <w:ind w:left="2940" w:hanging="420"/>
      </w:pPr>
    </w:lvl>
    <w:lvl w:ilvl="7" w:tplc="7EDC4872" w:tentative="1">
      <w:start w:val="1"/>
      <w:numFmt w:val="aiueoFullWidth"/>
      <w:lvlText w:val="(%8)"/>
      <w:lvlJc w:val="left"/>
      <w:pPr>
        <w:tabs>
          <w:tab w:val="num" w:pos="3360"/>
        </w:tabs>
        <w:ind w:left="3360" w:hanging="420"/>
      </w:pPr>
    </w:lvl>
    <w:lvl w:ilvl="8" w:tplc="98D0067A" w:tentative="1">
      <w:start w:val="1"/>
      <w:numFmt w:val="decimalEnclosedCircle"/>
      <w:lvlText w:val="%9"/>
      <w:lvlJc w:val="left"/>
      <w:pPr>
        <w:tabs>
          <w:tab w:val="num" w:pos="3780"/>
        </w:tabs>
        <w:ind w:left="3780" w:hanging="420"/>
      </w:pPr>
    </w:lvl>
  </w:abstractNum>
  <w:abstractNum w:abstractNumId="49" w15:restartNumberingAfterBreak="0">
    <w:nsid w:val="5E2A4D77"/>
    <w:multiLevelType w:val="hybridMultilevel"/>
    <w:tmpl w:val="3E584900"/>
    <w:lvl w:ilvl="0" w:tplc="24622368">
      <w:start w:val="1"/>
      <w:numFmt w:val="decimal"/>
      <w:lvlText w:val="%1"/>
      <w:lvlJc w:val="left"/>
      <w:pPr>
        <w:tabs>
          <w:tab w:val="num" w:pos="360"/>
        </w:tabs>
        <w:ind w:left="0" w:firstLine="0"/>
      </w:pPr>
      <w:rPr>
        <w:rFonts w:hint="eastAsia"/>
      </w:rPr>
    </w:lvl>
    <w:lvl w:ilvl="1" w:tplc="BC80F9C2" w:tentative="1">
      <w:start w:val="1"/>
      <w:numFmt w:val="aiueoFullWidth"/>
      <w:lvlText w:val="(%2)"/>
      <w:lvlJc w:val="left"/>
      <w:pPr>
        <w:tabs>
          <w:tab w:val="num" w:pos="840"/>
        </w:tabs>
        <w:ind w:left="840" w:hanging="420"/>
      </w:pPr>
    </w:lvl>
    <w:lvl w:ilvl="2" w:tplc="2730CD5E" w:tentative="1">
      <w:start w:val="1"/>
      <w:numFmt w:val="decimalEnclosedCircle"/>
      <w:lvlText w:val="%3"/>
      <w:lvlJc w:val="left"/>
      <w:pPr>
        <w:tabs>
          <w:tab w:val="num" w:pos="1260"/>
        </w:tabs>
        <w:ind w:left="1260" w:hanging="420"/>
      </w:pPr>
    </w:lvl>
    <w:lvl w:ilvl="3" w:tplc="44943E84" w:tentative="1">
      <w:start w:val="1"/>
      <w:numFmt w:val="decimal"/>
      <w:lvlText w:val="%4."/>
      <w:lvlJc w:val="left"/>
      <w:pPr>
        <w:tabs>
          <w:tab w:val="num" w:pos="1680"/>
        </w:tabs>
        <w:ind w:left="1680" w:hanging="420"/>
      </w:pPr>
    </w:lvl>
    <w:lvl w:ilvl="4" w:tplc="B1D4AE78" w:tentative="1">
      <w:start w:val="1"/>
      <w:numFmt w:val="aiueoFullWidth"/>
      <w:lvlText w:val="(%5)"/>
      <w:lvlJc w:val="left"/>
      <w:pPr>
        <w:tabs>
          <w:tab w:val="num" w:pos="2100"/>
        </w:tabs>
        <w:ind w:left="2100" w:hanging="420"/>
      </w:pPr>
    </w:lvl>
    <w:lvl w:ilvl="5" w:tplc="E0CEF180" w:tentative="1">
      <w:start w:val="1"/>
      <w:numFmt w:val="decimalEnclosedCircle"/>
      <w:lvlText w:val="%6"/>
      <w:lvlJc w:val="left"/>
      <w:pPr>
        <w:tabs>
          <w:tab w:val="num" w:pos="2520"/>
        </w:tabs>
        <w:ind w:left="2520" w:hanging="420"/>
      </w:pPr>
    </w:lvl>
    <w:lvl w:ilvl="6" w:tplc="42A4D872" w:tentative="1">
      <w:start w:val="1"/>
      <w:numFmt w:val="decimal"/>
      <w:lvlText w:val="%7."/>
      <w:lvlJc w:val="left"/>
      <w:pPr>
        <w:tabs>
          <w:tab w:val="num" w:pos="2940"/>
        </w:tabs>
        <w:ind w:left="2940" w:hanging="420"/>
      </w:pPr>
    </w:lvl>
    <w:lvl w:ilvl="7" w:tplc="41D4D776" w:tentative="1">
      <w:start w:val="1"/>
      <w:numFmt w:val="aiueoFullWidth"/>
      <w:lvlText w:val="(%8)"/>
      <w:lvlJc w:val="left"/>
      <w:pPr>
        <w:tabs>
          <w:tab w:val="num" w:pos="3360"/>
        </w:tabs>
        <w:ind w:left="3360" w:hanging="420"/>
      </w:pPr>
    </w:lvl>
    <w:lvl w:ilvl="8" w:tplc="8020C3B0" w:tentative="1">
      <w:start w:val="1"/>
      <w:numFmt w:val="decimalEnclosedCircle"/>
      <w:lvlText w:val="%9"/>
      <w:lvlJc w:val="left"/>
      <w:pPr>
        <w:tabs>
          <w:tab w:val="num" w:pos="3780"/>
        </w:tabs>
        <w:ind w:left="3780" w:hanging="420"/>
      </w:pPr>
    </w:lvl>
  </w:abstractNum>
  <w:abstractNum w:abstractNumId="50" w15:restartNumberingAfterBreak="0">
    <w:nsid w:val="5E861122"/>
    <w:multiLevelType w:val="hybridMultilevel"/>
    <w:tmpl w:val="01F4453A"/>
    <w:lvl w:ilvl="0" w:tplc="C6868B8E">
      <w:start w:val="1"/>
      <w:numFmt w:val="decimal"/>
      <w:lvlText w:val="%1"/>
      <w:lvlJc w:val="left"/>
      <w:pPr>
        <w:tabs>
          <w:tab w:val="num" w:pos="360"/>
        </w:tabs>
        <w:ind w:left="0" w:firstLine="0"/>
      </w:pPr>
      <w:rPr>
        <w:rFonts w:hint="eastAsia"/>
      </w:rPr>
    </w:lvl>
    <w:lvl w:ilvl="1" w:tplc="5C92D292" w:tentative="1">
      <w:start w:val="1"/>
      <w:numFmt w:val="aiueoFullWidth"/>
      <w:lvlText w:val="(%2)"/>
      <w:lvlJc w:val="left"/>
      <w:pPr>
        <w:tabs>
          <w:tab w:val="num" w:pos="840"/>
        </w:tabs>
        <w:ind w:left="840" w:hanging="420"/>
      </w:pPr>
    </w:lvl>
    <w:lvl w:ilvl="2" w:tplc="EC064EBE" w:tentative="1">
      <w:start w:val="1"/>
      <w:numFmt w:val="decimalEnclosedCircle"/>
      <w:lvlText w:val="%3"/>
      <w:lvlJc w:val="left"/>
      <w:pPr>
        <w:tabs>
          <w:tab w:val="num" w:pos="1260"/>
        </w:tabs>
        <w:ind w:left="1260" w:hanging="420"/>
      </w:pPr>
    </w:lvl>
    <w:lvl w:ilvl="3" w:tplc="42D2F1E6" w:tentative="1">
      <w:start w:val="1"/>
      <w:numFmt w:val="decimal"/>
      <w:lvlText w:val="%4."/>
      <w:lvlJc w:val="left"/>
      <w:pPr>
        <w:tabs>
          <w:tab w:val="num" w:pos="1680"/>
        </w:tabs>
        <w:ind w:left="1680" w:hanging="420"/>
      </w:pPr>
    </w:lvl>
    <w:lvl w:ilvl="4" w:tplc="9C68A9AA" w:tentative="1">
      <w:start w:val="1"/>
      <w:numFmt w:val="aiueoFullWidth"/>
      <w:lvlText w:val="(%5)"/>
      <w:lvlJc w:val="left"/>
      <w:pPr>
        <w:tabs>
          <w:tab w:val="num" w:pos="2100"/>
        </w:tabs>
        <w:ind w:left="2100" w:hanging="420"/>
      </w:pPr>
    </w:lvl>
    <w:lvl w:ilvl="5" w:tplc="68781B70" w:tentative="1">
      <w:start w:val="1"/>
      <w:numFmt w:val="decimalEnclosedCircle"/>
      <w:lvlText w:val="%6"/>
      <w:lvlJc w:val="left"/>
      <w:pPr>
        <w:tabs>
          <w:tab w:val="num" w:pos="2520"/>
        </w:tabs>
        <w:ind w:left="2520" w:hanging="420"/>
      </w:pPr>
    </w:lvl>
    <w:lvl w:ilvl="6" w:tplc="FDE02046" w:tentative="1">
      <w:start w:val="1"/>
      <w:numFmt w:val="decimal"/>
      <w:lvlText w:val="%7."/>
      <w:lvlJc w:val="left"/>
      <w:pPr>
        <w:tabs>
          <w:tab w:val="num" w:pos="2940"/>
        </w:tabs>
        <w:ind w:left="2940" w:hanging="420"/>
      </w:pPr>
    </w:lvl>
    <w:lvl w:ilvl="7" w:tplc="8AE6FF92" w:tentative="1">
      <w:start w:val="1"/>
      <w:numFmt w:val="aiueoFullWidth"/>
      <w:lvlText w:val="(%8)"/>
      <w:lvlJc w:val="left"/>
      <w:pPr>
        <w:tabs>
          <w:tab w:val="num" w:pos="3360"/>
        </w:tabs>
        <w:ind w:left="3360" w:hanging="420"/>
      </w:pPr>
    </w:lvl>
    <w:lvl w:ilvl="8" w:tplc="12D6F562" w:tentative="1">
      <w:start w:val="1"/>
      <w:numFmt w:val="decimalEnclosedCircle"/>
      <w:lvlText w:val="%9"/>
      <w:lvlJc w:val="left"/>
      <w:pPr>
        <w:tabs>
          <w:tab w:val="num" w:pos="3780"/>
        </w:tabs>
        <w:ind w:left="3780" w:hanging="420"/>
      </w:pPr>
    </w:lvl>
  </w:abstractNum>
  <w:abstractNum w:abstractNumId="51" w15:restartNumberingAfterBreak="0">
    <w:nsid w:val="61775A89"/>
    <w:multiLevelType w:val="hybridMultilevel"/>
    <w:tmpl w:val="29B21AE8"/>
    <w:lvl w:ilvl="0" w:tplc="96549AF8">
      <w:start w:val="1"/>
      <w:numFmt w:val="decimal"/>
      <w:lvlText w:val="(%1)"/>
      <w:lvlJc w:val="left"/>
      <w:pPr>
        <w:ind w:left="690" w:hanging="375"/>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52" w15:restartNumberingAfterBreak="0">
    <w:nsid w:val="61DD343A"/>
    <w:multiLevelType w:val="hybridMultilevel"/>
    <w:tmpl w:val="95EC1A82"/>
    <w:lvl w:ilvl="0" w:tplc="991C642C">
      <w:start w:val="1"/>
      <w:numFmt w:val="decimal"/>
      <w:lvlText w:val="%1"/>
      <w:lvlJc w:val="left"/>
      <w:pPr>
        <w:tabs>
          <w:tab w:val="num" w:pos="360"/>
        </w:tabs>
        <w:ind w:left="0" w:firstLine="0"/>
      </w:pPr>
      <w:rPr>
        <w:rFonts w:hint="eastAsia"/>
      </w:rPr>
    </w:lvl>
    <w:lvl w:ilvl="1" w:tplc="76B0A402" w:tentative="1">
      <w:start w:val="1"/>
      <w:numFmt w:val="aiueoFullWidth"/>
      <w:lvlText w:val="(%2)"/>
      <w:lvlJc w:val="left"/>
      <w:pPr>
        <w:tabs>
          <w:tab w:val="num" w:pos="840"/>
        </w:tabs>
        <w:ind w:left="840" w:hanging="420"/>
      </w:pPr>
    </w:lvl>
    <w:lvl w:ilvl="2" w:tplc="7ECE474C" w:tentative="1">
      <w:start w:val="1"/>
      <w:numFmt w:val="decimalEnclosedCircle"/>
      <w:lvlText w:val="%3"/>
      <w:lvlJc w:val="left"/>
      <w:pPr>
        <w:tabs>
          <w:tab w:val="num" w:pos="1260"/>
        </w:tabs>
        <w:ind w:left="1260" w:hanging="420"/>
      </w:pPr>
    </w:lvl>
    <w:lvl w:ilvl="3" w:tplc="C6CAD128" w:tentative="1">
      <w:start w:val="1"/>
      <w:numFmt w:val="decimal"/>
      <w:lvlText w:val="%4."/>
      <w:lvlJc w:val="left"/>
      <w:pPr>
        <w:tabs>
          <w:tab w:val="num" w:pos="1680"/>
        </w:tabs>
        <w:ind w:left="1680" w:hanging="420"/>
      </w:pPr>
    </w:lvl>
    <w:lvl w:ilvl="4" w:tplc="82543E9A" w:tentative="1">
      <w:start w:val="1"/>
      <w:numFmt w:val="aiueoFullWidth"/>
      <w:lvlText w:val="(%5)"/>
      <w:lvlJc w:val="left"/>
      <w:pPr>
        <w:tabs>
          <w:tab w:val="num" w:pos="2100"/>
        </w:tabs>
        <w:ind w:left="2100" w:hanging="420"/>
      </w:pPr>
    </w:lvl>
    <w:lvl w:ilvl="5" w:tplc="FCE0A98A" w:tentative="1">
      <w:start w:val="1"/>
      <w:numFmt w:val="decimalEnclosedCircle"/>
      <w:lvlText w:val="%6"/>
      <w:lvlJc w:val="left"/>
      <w:pPr>
        <w:tabs>
          <w:tab w:val="num" w:pos="2520"/>
        </w:tabs>
        <w:ind w:left="2520" w:hanging="420"/>
      </w:pPr>
    </w:lvl>
    <w:lvl w:ilvl="6" w:tplc="BF6C1FCA" w:tentative="1">
      <w:start w:val="1"/>
      <w:numFmt w:val="decimal"/>
      <w:lvlText w:val="%7."/>
      <w:lvlJc w:val="left"/>
      <w:pPr>
        <w:tabs>
          <w:tab w:val="num" w:pos="2940"/>
        </w:tabs>
        <w:ind w:left="2940" w:hanging="420"/>
      </w:pPr>
    </w:lvl>
    <w:lvl w:ilvl="7" w:tplc="0E24F68C" w:tentative="1">
      <w:start w:val="1"/>
      <w:numFmt w:val="aiueoFullWidth"/>
      <w:lvlText w:val="(%8)"/>
      <w:lvlJc w:val="left"/>
      <w:pPr>
        <w:tabs>
          <w:tab w:val="num" w:pos="3360"/>
        </w:tabs>
        <w:ind w:left="3360" w:hanging="420"/>
      </w:pPr>
    </w:lvl>
    <w:lvl w:ilvl="8" w:tplc="195C622A" w:tentative="1">
      <w:start w:val="1"/>
      <w:numFmt w:val="decimalEnclosedCircle"/>
      <w:lvlText w:val="%9"/>
      <w:lvlJc w:val="left"/>
      <w:pPr>
        <w:tabs>
          <w:tab w:val="num" w:pos="3780"/>
        </w:tabs>
        <w:ind w:left="3780" w:hanging="420"/>
      </w:pPr>
    </w:lvl>
  </w:abstractNum>
  <w:abstractNum w:abstractNumId="53" w15:restartNumberingAfterBreak="0">
    <w:nsid w:val="69CF6931"/>
    <w:multiLevelType w:val="hybridMultilevel"/>
    <w:tmpl w:val="9CA264C0"/>
    <w:lvl w:ilvl="0" w:tplc="C28E5AFE">
      <w:start w:val="1"/>
      <w:numFmt w:val="decimal"/>
      <w:lvlText w:val="%1"/>
      <w:lvlJc w:val="left"/>
      <w:pPr>
        <w:tabs>
          <w:tab w:val="num" w:pos="360"/>
        </w:tabs>
        <w:ind w:left="0" w:firstLine="0"/>
      </w:pPr>
      <w:rPr>
        <w:rFonts w:hint="eastAsia"/>
      </w:rPr>
    </w:lvl>
    <w:lvl w:ilvl="1" w:tplc="41FE1BE2" w:tentative="1">
      <w:start w:val="1"/>
      <w:numFmt w:val="aiueoFullWidth"/>
      <w:lvlText w:val="(%2)"/>
      <w:lvlJc w:val="left"/>
      <w:pPr>
        <w:tabs>
          <w:tab w:val="num" w:pos="840"/>
        </w:tabs>
        <w:ind w:left="840" w:hanging="420"/>
      </w:pPr>
    </w:lvl>
    <w:lvl w:ilvl="2" w:tplc="293AFF10" w:tentative="1">
      <w:start w:val="1"/>
      <w:numFmt w:val="decimalEnclosedCircle"/>
      <w:lvlText w:val="%3"/>
      <w:lvlJc w:val="left"/>
      <w:pPr>
        <w:tabs>
          <w:tab w:val="num" w:pos="1260"/>
        </w:tabs>
        <w:ind w:left="1260" w:hanging="420"/>
      </w:pPr>
    </w:lvl>
    <w:lvl w:ilvl="3" w:tplc="C4EE5E8E" w:tentative="1">
      <w:start w:val="1"/>
      <w:numFmt w:val="decimal"/>
      <w:lvlText w:val="%4."/>
      <w:lvlJc w:val="left"/>
      <w:pPr>
        <w:tabs>
          <w:tab w:val="num" w:pos="1680"/>
        </w:tabs>
        <w:ind w:left="1680" w:hanging="420"/>
      </w:pPr>
    </w:lvl>
    <w:lvl w:ilvl="4" w:tplc="0B46CFC0" w:tentative="1">
      <w:start w:val="1"/>
      <w:numFmt w:val="aiueoFullWidth"/>
      <w:lvlText w:val="(%5)"/>
      <w:lvlJc w:val="left"/>
      <w:pPr>
        <w:tabs>
          <w:tab w:val="num" w:pos="2100"/>
        </w:tabs>
        <w:ind w:left="2100" w:hanging="420"/>
      </w:pPr>
    </w:lvl>
    <w:lvl w:ilvl="5" w:tplc="AA40F804" w:tentative="1">
      <w:start w:val="1"/>
      <w:numFmt w:val="decimalEnclosedCircle"/>
      <w:lvlText w:val="%6"/>
      <w:lvlJc w:val="left"/>
      <w:pPr>
        <w:tabs>
          <w:tab w:val="num" w:pos="2520"/>
        </w:tabs>
        <w:ind w:left="2520" w:hanging="420"/>
      </w:pPr>
    </w:lvl>
    <w:lvl w:ilvl="6" w:tplc="5D7CF7EC" w:tentative="1">
      <w:start w:val="1"/>
      <w:numFmt w:val="decimal"/>
      <w:lvlText w:val="%7."/>
      <w:lvlJc w:val="left"/>
      <w:pPr>
        <w:tabs>
          <w:tab w:val="num" w:pos="2940"/>
        </w:tabs>
        <w:ind w:left="2940" w:hanging="420"/>
      </w:pPr>
    </w:lvl>
    <w:lvl w:ilvl="7" w:tplc="C92AE07A" w:tentative="1">
      <w:start w:val="1"/>
      <w:numFmt w:val="aiueoFullWidth"/>
      <w:lvlText w:val="(%8)"/>
      <w:lvlJc w:val="left"/>
      <w:pPr>
        <w:tabs>
          <w:tab w:val="num" w:pos="3360"/>
        </w:tabs>
        <w:ind w:left="3360" w:hanging="420"/>
      </w:pPr>
    </w:lvl>
    <w:lvl w:ilvl="8" w:tplc="575CEA04" w:tentative="1">
      <w:start w:val="1"/>
      <w:numFmt w:val="decimalEnclosedCircle"/>
      <w:lvlText w:val="%9"/>
      <w:lvlJc w:val="left"/>
      <w:pPr>
        <w:tabs>
          <w:tab w:val="num" w:pos="3780"/>
        </w:tabs>
        <w:ind w:left="3780" w:hanging="420"/>
      </w:pPr>
    </w:lvl>
  </w:abstractNum>
  <w:abstractNum w:abstractNumId="54" w15:restartNumberingAfterBreak="0">
    <w:nsid w:val="705D6F09"/>
    <w:multiLevelType w:val="hybridMultilevel"/>
    <w:tmpl w:val="FBF47684"/>
    <w:lvl w:ilvl="0" w:tplc="A48AAD52">
      <w:start w:val="1"/>
      <w:numFmt w:val="lowerLetter"/>
      <w:lvlText w:val="(%1)"/>
      <w:lvlJc w:val="left"/>
      <w:pPr>
        <w:ind w:left="840" w:hanging="420"/>
      </w:pPr>
      <w:rPr>
        <w:rFonts w:hint="eastAsia"/>
      </w:rPr>
    </w:lvl>
    <w:lvl w:ilvl="1" w:tplc="BA3E4ED2" w:tentative="1">
      <w:start w:val="1"/>
      <w:numFmt w:val="aiueoFullWidth"/>
      <w:lvlText w:val="(%2)"/>
      <w:lvlJc w:val="left"/>
      <w:pPr>
        <w:ind w:left="1260" w:hanging="420"/>
      </w:pPr>
    </w:lvl>
    <w:lvl w:ilvl="2" w:tplc="3E64F30C" w:tentative="1">
      <w:start w:val="1"/>
      <w:numFmt w:val="decimalEnclosedCircle"/>
      <w:lvlText w:val="%3"/>
      <w:lvlJc w:val="left"/>
      <w:pPr>
        <w:ind w:left="1680" w:hanging="420"/>
      </w:pPr>
    </w:lvl>
    <w:lvl w:ilvl="3" w:tplc="B352DA66" w:tentative="1">
      <w:start w:val="1"/>
      <w:numFmt w:val="decimal"/>
      <w:lvlText w:val="%4."/>
      <w:lvlJc w:val="left"/>
      <w:pPr>
        <w:ind w:left="2100" w:hanging="420"/>
      </w:pPr>
    </w:lvl>
    <w:lvl w:ilvl="4" w:tplc="0754A520" w:tentative="1">
      <w:start w:val="1"/>
      <w:numFmt w:val="aiueoFullWidth"/>
      <w:lvlText w:val="(%5)"/>
      <w:lvlJc w:val="left"/>
      <w:pPr>
        <w:ind w:left="2520" w:hanging="420"/>
      </w:pPr>
    </w:lvl>
    <w:lvl w:ilvl="5" w:tplc="53E27AB2" w:tentative="1">
      <w:start w:val="1"/>
      <w:numFmt w:val="decimalEnclosedCircle"/>
      <w:lvlText w:val="%6"/>
      <w:lvlJc w:val="left"/>
      <w:pPr>
        <w:ind w:left="2940" w:hanging="420"/>
      </w:pPr>
    </w:lvl>
    <w:lvl w:ilvl="6" w:tplc="9AEE17A8" w:tentative="1">
      <w:start w:val="1"/>
      <w:numFmt w:val="decimal"/>
      <w:lvlText w:val="%7."/>
      <w:lvlJc w:val="left"/>
      <w:pPr>
        <w:ind w:left="3360" w:hanging="420"/>
      </w:pPr>
    </w:lvl>
    <w:lvl w:ilvl="7" w:tplc="EB9A137A" w:tentative="1">
      <w:start w:val="1"/>
      <w:numFmt w:val="aiueoFullWidth"/>
      <w:lvlText w:val="(%8)"/>
      <w:lvlJc w:val="left"/>
      <w:pPr>
        <w:ind w:left="3780" w:hanging="420"/>
      </w:pPr>
    </w:lvl>
    <w:lvl w:ilvl="8" w:tplc="B60A124A" w:tentative="1">
      <w:start w:val="1"/>
      <w:numFmt w:val="decimalEnclosedCircle"/>
      <w:lvlText w:val="%9"/>
      <w:lvlJc w:val="left"/>
      <w:pPr>
        <w:ind w:left="4200" w:hanging="420"/>
      </w:pPr>
    </w:lvl>
  </w:abstractNum>
  <w:abstractNum w:abstractNumId="55" w15:restartNumberingAfterBreak="0">
    <w:nsid w:val="714E7CD5"/>
    <w:multiLevelType w:val="hybridMultilevel"/>
    <w:tmpl w:val="83A23FB0"/>
    <w:lvl w:ilvl="0" w:tplc="503A488C">
      <w:start w:val="3"/>
      <w:numFmt w:val="bullet"/>
      <w:lvlText w:val="-"/>
      <w:lvlJc w:val="left"/>
      <w:pPr>
        <w:ind w:left="420" w:hanging="420"/>
      </w:pPr>
      <w:rPr>
        <w:rFonts w:ascii="ＭＳ 明朝" w:eastAsia="ＭＳ 明朝" w:hAnsi="ＭＳ 明朝" w:cs="Times New Roman" w:hint="eastAsia"/>
      </w:rPr>
    </w:lvl>
    <w:lvl w:ilvl="1" w:tplc="04090017" w:tentative="1">
      <w:start w:val="1"/>
      <w:numFmt w:val="bullet"/>
      <w:lvlText w:val=""/>
      <w:lvlJc w:val="left"/>
      <w:pPr>
        <w:ind w:left="840" w:hanging="420"/>
      </w:pPr>
      <w:rPr>
        <w:rFonts w:ascii="Wingdings" w:hAnsi="Wingdings" w:hint="default"/>
      </w:rPr>
    </w:lvl>
    <w:lvl w:ilvl="2" w:tplc="04090011" w:tentative="1">
      <w:start w:val="1"/>
      <w:numFmt w:val="bullet"/>
      <w:lvlText w:val=""/>
      <w:lvlJc w:val="left"/>
      <w:pPr>
        <w:ind w:left="1260" w:hanging="420"/>
      </w:pPr>
      <w:rPr>
        <w:rFonts w:ascii="Wingdings" w:hAnsi="Wingdings" w:hint="default"/>
      </w:rPr>
    </w:lvl>
    <w:lvl w:ilvl="3" w:tplc="0409000F" w:tentative="1">
      <w:start w:val="1"/>
      <w:numFmt w:val="bullet"/>
      <w:lvlText w:val=""/>
      <w:lvlJc w:val="left"/>
      <w:pPr>
        <w:ind w:left="1680" w:hanging="420"/>
      </w:pPr>
      <w:rPr>
        <w:rFonts w:ascii="Wingdings" w:hAnsi="Wingdings" w:hint="default"/>
      </w:rPr>
    </w:lvl>
    <w:lvl w:ilvl="4" w:tplc="04090017" w:tentative="1">
      <w:start w:val="1"/>
      <w:numFmt w:val="bullet"/>
      <w:lvlText w:val=""/>
      <w:lvlJc w:val="left"/>
      <w:pPr>
        <w:ind w:left="2100" w:hanging="420"/>
      </w:pPr>
      <w:rPr>
        <w:rFonts w:ascii="Wingdings" w:hAnsi="Wingdings" w:hint="default"/>
      </w:rPr>
    </w:lvl>
    <w:lvl w:ilvl="5" w:tplc="04090011" w:tentative="1">
      <w:start w:val="1"/>
      <w:numFmt w:val="bullet"/>
      <w:lvlText w:val=""/>
      <w:lvlJc w:val="left"/>
      <w:pPr>
        <w:ind w:left="2520" w:hanging="420"/>
      </w:pPr>
      <w:rPr>
        <w:rFonts w:ascii="Wingdings" w:hAnsi="Wingdings" w:hint="default"/>
      </w:rPr>
    </w:lvl>
    <w:lvl w:ilvl="6" w:tplc="0409000F" w:tentative="1">
      <w:start w:val="1"/>
      <w:numFmt w:val="bullet"/>
      <w:lvlText w:val=""/>
      <w:lvlJc w:val="left"/>
      <w:pPr>
        <w:ind w:left="2940" w:hanging="420"/>
      </w:pPr>
      <w:rPr>
        <w:rFonts w:ascii="Wingdings" w:hAnsi="Wingdings" w:hint="default"/>
      </w:rPr>
    </w:lvl>
    <w:lvl w:ilvl="7" w:tplc="04090017" w:tentative="1">
      <w:start w:val="1"/>
      <w:numFmt w:val="bullet"/>
      <w:lvlText w:val=""/>
      <w:lvlJc w:val="left"/>
      <w:pPr>
        <w:ind w:left="3360" w:hanging="420"/>
      </w:pPr>
      <w:rPr>
        <w:rFonts w:ascii="Wingdings" w:hAnsi="Wingdings" w:hint="default"/>
      </w:rPr>
    </w:lvl>
    <w:lvl w:ilvl="8" w:tplc="04090011" w:tentative="1">
      <w:start w:val="1"/>
      <w:numFmt w:val="bullet"/>
      <w:lvlText w:val=""/>
      <w:lvlJc w:val="left"/>
      <w:pPr>
        <w:ind w:left="3780" w:hanging="420"/>
      </w:pPr>
      <w:rPr>
        <w:rFonts w:ascii="Wingdings" w:hAnsi="Wingdings" w:hint="default"/>
      </w:rPr>
    </w:lvl>
  </w:abstractNum>
  <w:abstractNum w:abstractNumId="56" w15:restartNumberingAfterBreak="0">
    <w:nsid w:val="7508095C"/>
    <w:multiLevelType w:val="hybridMultilevel"/>
    <w:tmpl w:val="7BF04C50"/>
    <w:lvl w:ilvl="0" w:tplc="1A129774">
      <w:start w:val="1"/>
      <w:numFmt w:val="decimal"/>
      <w:lvlText w:val="%1"/>
      <w:lvlJc w:val="left"/>
      <w:pPr>
        <w:tabs>
          <w:tab w:val="num" w:pos="360"/>
        </w:tabs>
        <w:ind w:left="0" w:firstLine="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7" w15:restartNumberingAfterBreak="0">
    <w:nsid w:val="757E2F22"/>
    <w:multiLevelType w:val="hybridMultilevel"/>
    <w:tmpl w:val="BB6EE060"/>
    <w:lvl w:ilvl="0" w:tplc="FFFFFFFF">
      <w:start w:val="3"/>
      <w:numFmt w:val="bullet"/>
      <w:lvlText w:val="-"/>
      <w:lvlJc w:val="left"/>
      <w:pPr>
        <w:ind w:left="720" w:hanging="360"/>
      </w:pPr>
      <w:rPr>
        <w:rFonts w:ascii="ＭＳ 明朝" w:eastAsia="ＭＳ 明朝" w:hAnsi="ＭＳ 明朝" w:cs="Times New Roman"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5D8419A"/>
    <w:multiLevelType w:val="hybridMultilevel"/>
    <w:tmpl w:val="CBE819EE"/>
    <w:lvl w:ilvl="0" w:tplc="616C063A">
      <w:start w:val="1"/>
      <w:numFmt w:val="decimal"/>
      <w:pStyle w:val="a0"/>
      <w:lvlText w:val="%1."/>
      <w:lvlJc w:val="left"/>
      <w:pPr>
        <w:tabs>
          <w:tab w:val="num" w:pos="1928"/>
        </w:tabs>
        <w:ind w:left="1928" w:hanging="426"/>
      </w:pPr>
    </w:lvl>
    <w:lvl w:ilvl="1" w:tplc="04090017" w:tentative="1">
      <w:start w:val="1"/>
      <w:numFmt w:val="aiueoFullWidth"/>
      <w:lvlText w:val="(%2)"/>
      <w:lvlJc w:val="left"/>
      <w:pPr>
        <w:tabs>
          <w:tab w:val="num" w:pos="2343"/>
        </w:tabs>
        <w:ind w:left="2343" w:hanging="420"/>
      </w:pPr>
    </w:lvl>
    <w:lvl w:ilvl="2" w:tplc="04090011" w:tentative="1">
      <w:start w:val="1"/>
      <w:numFmt w:val="decimalEnclosedCircle"/>
      <w:lvlText w:val="%3"/>
      <w:lvlJc w:val="left"/>
      <w:pPr>
        <w:tabs>
          <w:tab w:val="num" w:pos="2763"/>
        </w:tabs>
        <w:ind w:left="2763" w:hanging="420"/>
      </w:pPr>
    </w:lvl>
    <w:lvl w:ilvl="3" w:tplc="0409000F" w:tentative="1">
      <w:start w:val="1"/>
      <w:numFmt w:val="decimal"/>
      <w:lvlText w:val="%4."/>
      <w:lvlJc w:val="left"/>
      <w:pPr>
        <w:tabs>
          <w:tab w:val="num" w:pos="3183"/>
        </w:tabs>
        <w:ind w:left="3183" w:hanging="420"/>
      </w:pPr>
    </w:lvl>
    <w:lvl w:ilvl="4" w:tplc="04090017" w:tentative="1">
      <w:start w:val="1"/>
      <w:numFmt w:val="aiueoFullWidth"/>
      <w:lvlText w:val="(%5)"/>
      <w:lvlJc w:val="left"/>
      <w:pPr>
        <w:tabs>
          <w:tab w:val="num" w:pos="3603"/>
        </w:tabs>
        <w:ind w:left="3603" w:hanging="420"/>
      </w:pPr>
    </w:lvl>
    <w:lvl w:ilvl="5" w:tplc="04090011" w:tentative="1">
      <w:start w:val="1"/>
      <w:numFmt w:val="decimalEnclosedCircle"/>
      <w:lvlText w:val="%6"/>
      <w:lvlJc w:val="left"/>
      <w:pPr>
        <w:tabs>
          <w:tab w:val="num" w:pos="4023"/>
        </w:tabs>
        <w:ind w:left="4023" w:hanging="420"/>
      </w:pPr>
    </w:lvl>
    <w:lvl w:ilvl="6" w:tplc="0409000F" w:tentative="1">
      <w:start w:val="1"/>
      <w:numFmt w:val="decimal"/>
      <w:lvlText w:val="%7."/>
      <w:lvlJc w:val="left"/>
      <w:pPr>
        <w:tabs>
          <w:tab w:val="num" w:pos="4443"/>
        </w:tabs>
        <w:ind w:left="4443" w:hanging="420"/>
      </w:pPr>
    </w:lvl>
    <w:lvl w:ilvl="7" w:tplc="04090017" w:tentative="1">
      <w:start w:val="1"/>
      <w:numFmt w:val="aiueoFullWidth"/>
      <w:lvlText w:val="(%8)"/>
      <w:lvlJc w:val="left"/>
      <w:pPr>
        <w:tabs>
          <w:tab w:val="num" w:pos="4863"/>
        </w:tabs>
        <w:ind w:left="4863" w:hanging="420"/>
      </w:pPr>
    </w:lvl>
    <w:lvl w:ilvl="8" w:tplc="04090011" w:tentative="1">
      <w:start w:val="1"/>
      <w:numFmt w:val="decimalEnclosedCircle"/>
      <w:lvlText w:val="%9"/>
      <w:lvlJc w:val="left"/>
      <w:pPr>
        <w:tabs>
          <w:tab w:val="num" w:pos="5283"/>
        </w:tabs>
        <w:ind w:left="5283" w:hanging="420"/>
      </w:pPr>
    </w:lvl>
  </w:abstractNum>
  <w:abstractNum w:abstractNumId="59" w15:restartNumberingAfterBreak="0">
    <w:nsid w:val="78C74951"/>
    <w:multiLevelType w:val="multilevel"/>
    <w:tmpl w:val="C70E2096"/>
    <w:lvl w:ilvl="0">
      <w:start w:val="1"/>
      <w:numFmt w:val="decimal"/>
      <w:lvlText w:val="%1"/>
      <w:lvlJc w:val="center"/>
      <w:pPr>
        <w:tabs>
          <w:tab w:val="num" w:pos="473"/>
        </w:tabs>
        <w:ind w:left="420" w:hanging="307"/>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60" w15:restartNumberingAfterBreak="0">
    <w:nsid w:val="7D0749F4"/>
    <w:multiLevelType w:val="singleLevel"/>
    <w:tmpl w:val="9E2433FA"/>
    <w:lvl w:ilvl="0">
      <w:start w:val="1"/>
      <w:numFmt w:val="bullet"/>
      <w:pStyle w:val="Bulleted"/>
      <w:lvlText w:val=""/>
      <w:lvlJc w:val="left"/>
      <w:pPr>
        <w:tabs>
          <w:tab w:val="num" w:pos="360"/>
        </w:tabs>
        <w:ind w:left="360" w:hanging="360"/>
      </w:pPr>
      <w:rPr>
        <w:rFonts w:ascii="Wingdings" w:hAnsi="Wingdings" w:hint="default"/>
        <w:sz w:val="14"/>
      </w:rPr>
    </w:lvl>
  </w:abstractNum>
  <w:abstractNum w:abstractNumId="61" w15:restartNumberingAfterBreak="0">
    <w:nsid w:val="7DEC2911"/>
    <w:multiLevelType w:val="hybridMultilevel"/>
    <w:tmpl w:val="35849522"/>
    <w:lvl w:ilvl="0" w:tplc="BB342F66">
      <w:start w:val="1"/>
      <w:numFmt w:val="decimal"/>
      <w:lvlText w:val="%1"/>
      <w:lvlJc w:val="left"/>
      <w:pPr>
        <w:tabs>
          <w:tab w:val="num" w:pos="360"/>
        </w:tabs>
        <w:ind w:left="0" w:firstLine="0"/>
      </w:pPr>
      <w:rPr>
        <w:rFonts w:hint="eastAsia"/>
      </w:rPr>
    </w:lvl>
    <w:lvl w:ilvl="1" w:tplc="CED4498E" w:tentative="1">
      <w:start w:val="1"/>
      <w:numFmt w:val="aiueoFullWidth"/>
      <w:lvlText w:val="(%2)"/>
      <w:lvlJc w:val="left"/>
      <w:pPr>
        <w:tabs>
          <w:tab w:val="num" w:pos="840"/>
        </w:tabs>
        <w:ind w:left="840" w:hanging="420"/>
      </w:pPr>
    </w:lvl>
    <w:lvl w:ilvl="2" w:tplc="4B7A1FBE" w:tentative="1">
      <w:start w:val="1"/>
      <w:numFmt w:val="decimalEnclosedCircle"/>
      <w:lvlText w:val="%3"/>
      <w:lvlJc w:val="left"/>
      <w:pPr>
        <w:tabs>
          <w:tab w:val="num" w:pos="1260"/>
        </w:tabs>
        <w:ind w:left="1260" w:hanging="420"/>
      </w:pPr>
    </w:lvl>
    <w:lvl w:ilvl="3" w:tplc="FFC01DD6" w:tentative="1">
      <w:start w:val="1"/>
      <w:numFmt w:val="decimal"/>
      <w:lvlText w:val="%4."/>
      <w:lvlJc w:val="left"/>
      <w:pPr>
        <w:tabs>
          <w:tab w:val="num" w:pos="1680"/>
        </w:tabs>
        <w:ind w:left="1680" w:hanging="420"/>
      </w:pPr>
    </w:lvl>
    <w:lvl w:ilvl="4" w:tplc="E3AAA282" w:tentative="1">
      <w:start w:val="1"/>
      <w:numFmt w:val="aiueoFullWidth"/>
      <w:lvlText w:val="(%5)"/>
      <w:lvlJc w:val="left"/>
      <w:pPr>
        <w:tabs>
          <w:tab w:val="num" w:pos="2100"/>
        </w:tabs>
        <w:ind w:left="2100" w:hanging="420"/>
      </w:pPr>
    </w:lvl>
    <w:lvl w:ilvl="5" w:tplc="E4342E08" w:tentative="1">
      <w:start w:val="1"/>
      <w:numFmt w:val="decimalEnclosedCircle"/>
      <w:lvlText w:val="%6"/>
      <w:lvlJc w:val="left"/>
      <w:pPr>
        <w:tabs>
          <w:tab w:val="num" w:pos="2520"/>
        </w:tabs>
        <w:ind w:left="2520" w:hanging="420"/>
      </w:pPr>
    </w:lvl>
    <w:lvl w:ilvl="6" w:tplc="53B833C4" w:tentative="1">
      <w:start w:val="1"/>
      <w:numFmt w:val="decimal"/>
      <w:lvlText w:val="%7."/>
      <w:lvlJc w:val="left"/>
      <w:pPr>
        <w:tabs>
          <w:tab w:val="num" w:pos="2940"/>
        </w:tabs>
        <w:ind w:left="2940" w:hanging="420"/>
      </w:pPr>
    </w:lvl>
    <w:lvl w:ilvl="7" w:tplc="3312B1A4" w:tentative="1">
      <w:start w:val="1"/>
      <w:numFmt w:val="aiueoFullWidth"/>
      <w:lvlText w:val="(%8)"/>
      <w:lvlJc w:val="left"/>
      <w:pPr>
        <w:tabs>
          <w:tab w:val="num" w:pos="3360"/>
        </w:tabs>
        <w:ind w:left="3360" w:hanging="420"/>
      </w:pPr>
    </w:lvl>
    <w:lvl w:ilvl="8" w:tplc="562E9A16" w:tentative="1">
      <w:start w:val="1"/>
      <w:numFmt w:val="decimalEnclosedCircle"/>
      <w:lvlText w:val="%9"/>
      <w:lvlJc w:val="left"/>
      <w:pPr>
        <w:tabs>
          <w:tab w:val="num" w:pos="3780"/>
        </w:tabs>
        <w:ind w:left="3780" w:hanging="420"/>
      </w:pPr>
    </w:lvl>
  </w:abstractNum>
  <w:abstractNum w:abstractNumId="62" w15:restartNumberingAfterBreak="0">
    <w:nsid w:val="7E746E2D"/>
    <w:multiLevelType w:val="multilevel"/>
    <w:tmpl w:val="0E38D036"/>
    <w:lvl w:ilvl="0">
      <w:start w:val="1"/>
      <w:numFmt w:val="upperLetter"/>
      <w:suff w:val="space"/>
      <w:lvlText w:val="%1 "/>
      <w:lvlJc w:val="left"/>
      <w:pPr>
        <w:ind w:left="0" w:firstLine="0"/>
      </w:pPr>
      <w:rPr>
        <w:rFonts w:hint="eastAsia"/>
      </w:rPr>
    </w:lvl>
    <w:lvl w:ilvl="1">
      <w:start w:val="1"/>
      <w:numFmt w:val="decimal"/>
      <w:pStyle w:val="A-1"/>
      <w:suff w:val="space"/>
      <w:lvlText w:val="%1-%2 "/>
      <w:lvlJc w:val="left"/>
      <w:pPr>
        <w:ind w:left="0" w:firstLine="0"/>
      </w:pPr>
      <w:rPr>
        <w:rFonts w:ascii="Arial Narrow" w:hAnsi="Arial Narrow" w:hint="default"/>
      </w:rPr>
    </w:lvl>
    <w:lvl w:ilvl="2">
      <w:start w:val="1"/>
      <w:numFmt w:val="decimal"/>
      <w:suff w:val="space"/>
      <w:lvlText w:val="%1-%2-%3 "/>
      <w:lvlJc w:val="left"/>
      <w:pPr>
        <w:ind w:left="0" w:firstLine="0"/>
      </w:pPr>
      <w:rPr>
        <w:rFonts w:hint="eastAsia"/>
      </w:rPr>
    </w:lvl>
    <w:lvl w:ilvl="3">
      <w:start w:val="1"/>
      <w:numFmt w:val="decimal"/>
      <w:lvlText w:val="%1.%2.%3.%4"/>
      <w:lvlJc w:val="left"/>
      <w:pPr>
        <w:ind w:left="0" w:firstLine="0"/>
      </w:pPr>
      <w:rPr>
        <w:rFonts w:hint="eastAsia"/>
      </w:rPr>
    </w:lvl>
    <w:lvl w:ilvl="4">
      <w:start w:val="1"/>
      <w:numFmt w:val="decimal"/>
      <w:lvlText w:val="%1.%2.%3.%4.%5"/>
      <w:lvlJc w:val="left"/>
      <w:pPr>
        <w:ind w:left="0" w:firstLine="0"/>
      </w:pPr>
      <w:rPr>
        <w:rFonts w:hint="eastAsia"/>
      </w:rPr>
    </w:lvl>
    <w:lvl w:ilvl="5">
      <w:start w:val="1"/>
      <w:numFmt w:val="decimal"/>
      <w:lvlText w:val="%1.%2.%3.%4.%5.%6"/>
      <w:lvlJc w:val="left"/>
      <w:pPr>
        <w:ind w:left="0" w:firstLine="0"/>
      </w:pPr>
      <w:rPr>
        <w:rFonts w:hint="eastAsia"/>
      </w:rPr>
    </w:lvl>
    <w:lvl w:ilvl="6">
      <w:start w:val="1"/>
      <w:numFmt w:val="decimal"/>
      <w:lvlText w:val="%1.%2.%3.%4.%5.%6.%7"/>
      <w:lvlJc w:val="left"/>
      <w:pPr>
        <w:ind w:left="0" w:firstLine="0"/>
      </w:pPr>
      <w:rPr>
        <w:rFonts w:hint="eastAsia"/>
      </w:rPr>
    </w:lvl>
    <w:lvl w:ilvl="7">
      <w:start w:val="1"/>
      <w:numFmt w:val="decimal"/>
      <w:lvlText w:val="%1.%2.%3.%4.%5.%6.%7.%8"/>
      <w:lvlJc w:val="left"/>
      <w:pPr>
        <w:ind w:left="0" w:firstLine="0"/>
      </w:pPr>
      <w:rPr>
        <w:rFonts w:hint="eastAsia"/>
      </w:rPr>
    </w:lvl>
    <w:lvl w:ilvl="8">
      <w:start w:val="1"/>
      <w:numFmt w:val="decimal"/>
      <w:lvlText w:val="%1.%2.%3.%4.%5.%6.%7.%8.%9"/>
      <w:lvlJc w:val="left"/>
      <w:pPr>
        <w:ind w:left="0" w:firstLine="0"/>
      </w:pPr>
      <w:rPr>
        <w:rFonts w:hint="eastAsia"/>
      </w:rPr>
    </w:lvl>
  </w:abstractNum>
  <w:abstractNum w:abstractNumId="63" w15:restartNumberingAfterBreak="0">
    <w:nsid w:val="7EE91427"/>
    <w:multiLevelType w:val="hybridMultilevel"/>
    <w:tmpl w:val="7F2E80E8"/>
    <w:lvl w:ilvl="0" w:tplc="616C063A">
      <w:start w:val="1"/>
      <w:numFmt w:val="lowerLetter"/>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4" w15:restartNumberingAfterBreak="0">
    <w:nsid w:val="7FBD406E"/>
    <w:multiLevelType w:val="hybridMultilevel"/>
    <w:tmpl w:val="1F94E438"/>
    <w:lvl w:ilvl="0" w:tplc="29A051A0">
      <w:start w:val="1"/>
      <w:numFmt w:val="decimal"/>
      <w:lvlText w:val="%1"/>
      <w:lvlJc w:val="left"/>
      <w:pPr>
        <w:tabs>
          <w:tab w:val="num" w:pos="360"/>
        </w:tabs>
        <w:ind w:left="0" w:firstLine="0"/>
      </w:pPr>
      <w:rPr>
        <w:rFonts w:hint="eastAsia"/>
      </w:rPr>
    </w:lvl>
    <w:lvl w:ilvl="1" w:tplc="EA6850D2" w:tentative="1">
      <w:start w:val="1"/>
      <w:numFmt w:val="aiueoFullWidth"/>
      <w:lvlText w:val="(%2)"/>
      <w:lvlJc w:val="left"/>
      <w:pPr>
        <w:tabs>
          <w:tab w:val="num" w:pos="840"/>
        </w:tabs>
        <w:ind w:left="840" w:hanging="420"/>
      </w:pPr>
    </w:lvl>
    <w:lvl w:ilvl="2" w:tplc="F2E8311E" w:tentative="1">
      <w:start w:val="1"/>
      <w:numFmt w:val="decimalEnclosedCircle"/>
      <w:lvlText w:val="%3"/>
      <w:lvlJc w:val="left"/>
      <w:pPr>
        <w:tabs>
          <w:tab w:val="num" w:pos="1260"/>
        </w:tabs>
        <w:ind w:left="1260" w:hanging="420"/>
      </w:pPr>
    </w:lvl>
    <w:lvl w:ilvl="3" w:tplc="A80EC306" w:tentative="1">
      <w:start w:val="1"/>
      <w:numFmt w:val="decimal"/>
      <w:lvlText w:val="%4."/>
      <w:lvlJc w:val="left"/>
      <w:pPr>
        <w:tabs>
          <w:tab w:val="num" w:pos="1680"/>
        </w:tabs>
        <w:ind w:left="1680" w:hanging="420"/>
      </w:pPr>
    </w:lvl>
    <w:lvl w:ilvl="4" w:tplc="5BE82D82" w:tentative="1">
      <w:start w:val="1"/>
      <w:numFmt w:val="aiueoFullWidth"/>
      <w:lvlText w:val="(%5)"/>
      <w:lvlJc w:val="left"/>
      <w:pPr>
        <w:tabs>
          <w:tab w:val="num" w:pos="2100"/>
        </w:tabs>
        <w:ind w:left="2100" w:hanging="420"/>
      </w:pPr>
    </w:lvl>
    <w:lvl w:ilvl="5" w:tplc="324AA3FA" w:tentative="1">
      <w:start w:val="1"/>
      <w:numFmt w:val="decimalEnclosedCircle"/>
      <w:lvlText w:val="%6"/>
      <w:lvlJc w:val="left"/>
      <w:pPr>
        <w:tabs>
          <w:tab w:val="num" w:pos="2520"/>
        </w:tabs>
        <w:ind w:left="2520" w:hanging="420"/>
      </w:pPr>
    </w:lvl>
    <w:lvl w:ilvl="6" w:tplc="3AF8871C" w:tentative="1">
      <w:start w:val="1"/>
      <w:numFmt w:val="decimal"/>
      <w:lvlText w:val="%7."/>
      <w:lvlJc w:val="left"/>
      <w:pPr>
        <w:tabs>
          <w:tab w:val="num" w:pos="2940"/>
        </w:tabs>
        <w:ind w:left="2940" w:hanging="420"/>
      </w:pPr>
    </w:lvl>
    <w:lvl w:ilvl="7" w:tplc="B4ACAF62" w:tentative="1">
      <w:start w:val="1"/>
      <w:numFmt w:val="aiueoFullWidth"/>
      <w:lvlText w:val="(%8)"/>
      <w:lvlJc w:val="left"/>
      <w:pPr>
        <w:tabs>
          <w:tab w:val="num" w:pos="3360"/>
        </w:tabs>
        <w:ind w:left="3360" w:hanging="420"/>
      </w:pPr>
    </w:lvl>
    <w:lvl w:ilvl="8" w:tplc="C7FA700A" w:tentative="1">
      <w:start w:val="1"/>
      <w:numFmt w:val="decimalEnclosedCircle"/>
      <w:lvlText w:val="%9"/>
      <w:lvlJc w:val="left"/>
      <w:pPr>
        <w:tabs>
          <w:tab w:val="num" w:pos="3780"/>
        </w:tabs>
        <w:ind w:left="3780" w:hanging="420"/>
      </w:pPr>
    </w:lvl>
  </w:abstractNum>
  <w:num w:numId="1" w16cid:durableId="1538934350">
    <w:abstractNumId w:val="24"/>
  </w:num>
  <w:num w:numId="2" w16cid:durableId="1860384808">
    <w:abstractNumId w:val="0"/>
  </w:num>
  <w:num w:numId="3" w16cid:durableId="1342124384">
    <w:abstractNumId w:val="20"/>
  </w:num>
  <w:num w:numId="4" w16cid:durableId="471365113">
    <w:abstractNumId w:val="38"/>
  </w:num>
  <w:num w:numId="5" w16cid:durableId="133987868">
    <w:abstractNumId w:val="22"/>
  </w:num>
  <w:num w:numId="6" w16cid:durableId="1998917991">
    <w:abstractNumId w:val="25"/>
  </w:num>
  <w:num w:numId="7" w16cid:durableId="1152912851">
    <w:abstractNumId w:val="10"/>
  </w:num>
  <w:num w:numId="8" w16cid:durableId="1535072796">
    <w:abstractNumId w:val="7"/>
  </w:num>
  <w:num w:numId="9" w16cid:durableId="776752296">
    <w:abstractNumId w:val="36"/>
  </w:num>
  <w:num w:numId="10" w16cid:durableId="2104378383">
    <w:abstractNumId w:val="40"/>
  </w:num>
  <w:num w:numId="11" w16cid:durableId="2143689581">
    <w:abstractNumId w:val="63"/>
  </w:num>
  <w:num w:numId="12" w16cid:durableId="2052143760">
    <w:abstractNumId w:val="54"/>
  </w:num>
  <w:num w:numId="13" w16cid:durableId="348024152">
    <w:abstractNumId w:val="28"/>
  </w:num>
  <w:num w:numId="14" w16cid:durableId="1560746457">
    <w:abstractNumId w:val="23"/>
  </w:num>
  <w:num w:numId="15" w16cid:durableId="196745381">
    <w:abstractNumId w:val="62"/>
  </w:num>
  <w:num w:numId="16" w16cid:durableId="436870160">
    <w:abstractNumId w:val="59"/>
  </w:num>
  <w:num w:numId="17" w16cid:durableId="2093115837">
    <w:abstractNumId w:val="43"/>
  </w:num>
  <w:num w:numId="18" w16cid:durableId="805196908">
    <w:abstractNumId w:val="29"/>
  </w:num>
  <w:num w:numId="19" w16cid:durableId="1967931923">
    <w:abstractNumId w:val="55"/>
  </w:num>
  <w:num w:numId="20" w16cid:durableId="727150498">
    <w:abstractNumId w:val="19"/>
  </w:num>
  <w:num w:numId="21" w16cid:durableId="1457406723">
    <w:abstractNumId w:val="58"/>
  </w:num>
  <w:num w:numId="22" w16cid:durableId="1341472241">
    <w:abstractNumId w:val="60"/>
  </w:num>
  <w:num w:numId="23" w16cid:durableId="1565336092">
    <w:abstractNumId w:val="1"/>
    <w:lvlOverride w:ilvl="0">
      <w:lvl w:ilvl="0">
        <w:start w:val="1"/>
        <w:numFmt w:val="bullet"/>
        <w:pStyle w:val="Dashed"/>
        <w:lvlText w:val="–"/>
        <w:legacy w:legacy="1" w:legacySpace="0" w:legacyIndent="320"/>
        <w:lvlJc w:val="left"/>
        <w:pPr>
          <w:ind w:left="1645" w:hanging="320"/>
        </w:pPr>
        <w:rPr>
          <w:rFonts w:ascii="Times New Roman" w:hAnsi="Times New Roman" w:hint="default"/>
        </w:rPr>
      </w:lvl>
    </w:lvlOverride>
  </w:num>
  <w:num w:numId="24" w16cid:durableId="102263798">
    <w:abstractNumId w:val="56"/>
  </w:num>
  <w:num w:numId="25" w16cid:durableId="1700626218">
    <w:abstractNumId w:val="4"/>
  </w:num>
  <w:num w:numId="26" w16cid:durableId="493300553">
    <w:abstractNumId w:val="27"/>
  </w:num>
  <w:num w:numId="27" w16cid:durableId="1237738699">
    <w:abstractNumId w:val="30"/>
  </w:num>
  <w:num w:numId="28" w16cid:durableId="184636512">
    <w:abstractNumId w:val="50"/>
  </w:num>
  <w:num w:numId="29" w16cid:durableId="562328736">
    <w:abstractNumId w:val="11"/>
  </w:num>
  <w:num w:numId="30" w16cid:durableId="895698568">
    <w:abstractNumId w:val="49"/>
  </w:num>
  <w:num w:numId="31" w16cid:durableId="823013557">
    <w:abstractNumId w:val="52"/>
  </w:num>
  <w:num w:numId="32" w16cid:durableId="449399482">
    <w:abstractNumId w:val="21"/>
  </w:num>
  <w:num w:numId="33" w16cid:durableId="85542616">
    <w:abstractNumId w:val="8"/>
  </w:num>
  <w:num w:numId="34" w16cid:durableId="1791246442">
    <w:abstractNumId w:val="48"/>
  </w:num>
  <w:num w:numId="35" w16cid:durableId="947127509">
    <w:abstractNumId w:val="26"/>
  </w:num>
  <w:num w:numId="36" w16cid:durableId="66148539">
    <w:abstractNumId w:val="18"/>
  </w:num>
  <w:num w:numId="37" w16cid:durableId="618490052">
    <w:abstractNumId w:val="53"/>
  </w:num>
  <w:num w:numId="38" w16cid:durableId="1576739066">
    <w:abstractNumId w:val="31"/>
  </w:num>
  <w:num w:numId="39" w16cid:durableId="2068992249">
    <w:abstractNumId w:val="64"/>
  </w:num>
  <w:num w:numId="40" w16cid:durableId="1801263819">
    <w:abstractNumId w:val="61"/>
  </w:num>
  <w:num w:numId="41" w16cid:durableId="242418387">
    <w:abstractNumId w:val="47"/>
  </w:num>
  <w:num w:numId="42" w16cid:durableId="1659963517">
    <w:abstractNumId w:val="41"/>
  </w:num>
  <w:num w:numId="43" w16cid:durableId="8071474">
    <w:abstractNumId w:val="12"/>
  </w:num>
  <w:num w:numId="44" w16cid:durableId="143316716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519778010">
    <w:abstractNumId w:val="14"/>
  </w:num>
  <w:num w:numId="46" w16cid:durableId="1186870567">
    <w:abstractNumId w:val="17"/>
  </w:num>
  <w:num w:numId="47" w16cid:durableId="1404991944">
    <w:abstractNumId w:val="32"/>
  </w:num>
  <w:num w:numId="48" w16cid:durableId="1024016223">
    <w:abstractNumId w:val="6"/>
  </w:num>
  <w:num w:numId="49" w16cid:durableId="1995910416">
    <w:abstractNumId w:val="5"/>
  </w:num>
  <w:num w:numId="50" w16cid:durableId="1058433297">
    <w:abstractNumId w:val="39"/>
  </w:num>
  <w:num w:numId="51" w16cid:durableId="303506768">
    <w:abstractNumId w:val="3"/>
  </w:num>
  <w:num w:numId="52" w16cid:durableId="169369812">
    <w:abstractNumId w:val="37"/>
  </w:num>
  <w:num w:numId="53" w16cid:durableId="1860895821">
    <w:abstractNumId w:val="44"/>
  </w:num>
  <w:num w:numId="54" w16cid:durableId="151333297">
    <w:abstractNumId w:val="2"/>
  </w:num>
  <w:num w:numId="55" w16cid:durableId="1578779635">
    <w:abstractNumId w:val="45"/>
  </w:num>
  <w:num w:numId="56" w16cid:durableId="459763434">
    <w:abstractNumId w:val="9"/>
  </w:num>
  <w:num w:numId="57" w16cid:durableId="662203068">
    <w:abstractNumId w:val="34"/>
  </w:num>
  <w:num w:numId="58" w16cid:durableId="921718515">
    <w:abstractNumId w:val="46"/>
  </w:num>
  <w:num w:numId="59" w16cid:durableId="1760635908">
    <w:abstractNumId w:val="43"/>
  </w:num>
  <w:num w:numId="60" w16cid:durableId="792938757">
    <w:abstractNumId w:val="16"/>
  </w:num>
  <w:num w:numId="61" w16cid:durableId="1516532161">
    <w:abstractNumId w:val="15"/>
  </w:num>
  <w:num w:numId="62" w16cid:durableId="109782728">
    <w:abstractNumId w:val="13"/>
  </w:num>
  <w:num w:numId="63" w16cid:durableId="796681986">
    <w:abstractNumId w:val="35"/>
  </w:num>
  <w:num w:numId="64" w16cid:durableId="561793720">
    <w:abstractNumId w:val="57"/>
  </w:num>
  <w:num w:numId="65" w16cid:durableId="1564442089">
    <w:abstractNumId w:val="42"/>
  </w:num>
  <w:num w:numId="66" w16cid:durableId="842935096">
    <w:abstractNumId w:val="51"/>
  </w:num>
  <w:num w:numId="67" w16cid:durableId="1306204758">
    <w:abstractNumId w:val="33"/>
  </w:num>
  <w:numIdMacAtCleanup w:val="5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矢澤孝一郎 / YAZAWA，KOICHIRO">
    <w15:presenceInfo w15:providerId="AD" w15:userId="S::kouichiro.yazawa.um@hitachi.com::1dc08223-adc5-4ae6-ad34-80093b1c28a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trackRevisions/>
  <w:defaultTabStop w:val="840"/>
  <w:drawingGridHorizontalSpacing w:val="105"/>
  <w:displayHorizontalDrawingGridEvery w:val="0"/>
  <w:displayVerticalDrawingGridEvery w:val="2"/>
  <w:characterSpacingControl w:val="compressPunctuation"/>
  <w:hdrShapeDefaults>
    <o:shapedefaults v:ext="edit" spidmax="2052">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4FDE"/>
    <w:rsid w:val="0000075B"/>
    <w:rsid w:val="000009E7"/>
    <w:rsid w:val="00001F51"/>
    <w:rsid w:val="00003AA0"/>
    <w:rsid w:val="00003C3F"/>
    <w:rsid w:val="00003D72"/>
    <w:rsid w:val="0000433C"/>
    <w:rsid w:val="00004B12"/>
    <w:rsid w:val="000071A8"/>
    <w:rsid w:val="00007340"/>
    <w:rsid w:val="000073D0"/>
    <w:rsid w:val="000073E2"/>
    <w:rsid w:val="00010E3B"/>
    <w:rsid w:val="000110DC"/>
    <w:rsid w:val="00012220"/>
    <w:rsid w:val="00013AB2"/>
    <w:rsid w:val="000157CA"/>
    <w:rsid w:val="00017EDF"/>
    <w:rsid w:val="00021506"/>
    <w:rsid w:val="0002262D"/>
    <w:rsid w:val="00022BC9"/>
    <w:rsid w:val="000244C3"/>
    <w:rsid w:val="00026D7D"/>
    <w:rsid w:val="000271E8"/>
    <w:rsid w:val="00027E88"/>
    <w:rsid w:val="0003161F"/>
    <w:rsid w:val="00031927"/>
    <w:rsid w:val="00031B53"/>
    <w:rsid w:val="00031EA9"/>
    <w:rsid w:val="000320F8"/>
    <w:rsid w:val="0003249D"/>
    <w:rsid w:val="000331C9"/>
    <w:rsid w:val="00035B81"/>
    <w:rsid w:val="00037370"/>
    <w:rsid w:val="00037EB0"/>
    <w:rsid w:val="000414A0"/>
    <w:rsid w:val="00042E62"/>
    <w:rsid w:val="000432E9"/>
    <w:rsid w:val="00043567"/>
    <w:rsid w:val="000449B9"/>
    <w:rsid w:val="00045F69"/>
    <w:rsid w:val="00046FDA"/>
    <w:rsid w:val="00047B31"/>
    <w:rsid w:val="000505A9"/>
    <w:rsid w:val="0005087E"/>
    <w:rsid w:val="00050BE0"/>
    <w:rsid w:val="00050C8A"/>
    <w:rsid w:val="000525D7"/>
    <w:rsid w:val="00052CDA"/>
    <w:rsid w:val="000538C0"/>
    <w:rsid w:val="000562D2"/>
    <w:rsid w:val="00056A79"/>
    <w:rsid w:val="00057D35"/>
    <w:rsid w:val="00061536"/>
    <w:rsid w:val="000620C1"/>
    <w:rsid w:val="00062147"/>
    <w:rsid w:val="0006246F"/>
    <w:rsid w:val="000625C0"/>
    <w:rsid w:val="00062C20"/>
    <w:rsid w:val="000631CB"/>
    <w:rsid w:val="00063358"/>
    <w:rsid w:val="000635F3"/>
    <w:rsid w:val="00064E4F"/>
    <w:rsid w:val="0006565C"/>
    <w:rsid w:val="0006655A"/>
    <w:rsid w:val="000670BC"/>
    <w:rsid w:val="000707E2"/>
    <w:rsid w:val="0007085C"/>
    <w:rsid w:val="00071448"/>
    <w:rsid w:val="00072942"/>
    <w:rsid w:val="000736C1"/>
    <w:rsid w:val="0007377D"/>
    <w:rsid w:val="00073E4C"/>
    <w:rsid w:val="000745F5"/>
    <w:rsid w:val="0007483D"/>
    <w:rsid w:val="0007597F"/>
    <w:rsid w:val="00077469"/>
    <w:rsid w:val="00081CEA"/>
    <w:rsid w:val="0008227B"/>
    <w:rsid w:val="000824BC"/>
    <w:rsid w:val="00083233"/>
    <w:rsid w:val="000854BB"/>
    <w:rsid w:val="00086A59"/>
    <w:rsid w:val="00092A2A"/>
    <w:rsid w:val="00094313"/>
    <w:rsid w:val="000946AD"/>
    <w:rsid w:val="0009474F"/>
    <w:rsid w:val="00094BFD"/>
    <w:rsid w:val="000958D9"/>
    <w:rsid w:val="00095F66"/>
    <w:rsid w:val="000A0636"/>
    <w:rsid w:val="000A0EF8"/>
    <w:rsid w:val="000A3025"/>
    <w:rsid w:val="000A4157"/>
    <w:rsid w:val="000A50CE"/>
    <w:rsid w:val="000A5828"/>
    <w:rsid w:val="000A5B79"/>
    <w:rsid w:val="000A5BD4"/>
    <w:rsid w:val="000B1622"/>
    <w:rsid w:val="000B1EEC"/>
    <w:rsid w:val="000B3673"/>
    <w:rsid w:val="000B4888"/>
    <w:rsid w:val="000B646D"/>
    <w:rsid w:val="000B7012"/>
    <w:rsid w:val="000B7339"/>
    <w:rsid w:val="000B75AF"/>
    <w:rsid w:val="000C0690"/>
    <w:rsid w:val="000C1224"/>
    <w:rsid w:val="000C15A4"/>
    <w:rsid w:val="000C178F"/>
    <w:rsid w:val="000C1842"/>
    <w:rsid w:val="000C3FD2"/>
    <w:rsid w:val="000C539E"/>
    <w:rsid w:val="000C58B5"/>
    <w:rsid w:val="000C75AD"/>
    <w:rsid w:val="000C7D9A"/>
    <w:rsid w:val="000C7F69"/>
    <w:rsid w:val="000D0604"/>
    <w:rsid w:val="000D0DF4"/>
    <w:rsid w:val="000D2613"/>
    <w:rsid w:val="000D332E"/>
    <w:rsid w:val="000D3C5D"/>
    <w:rsid w:val="000D6034"/>
    <w:rsid w:val="000D6613"/>
    <w:rsid w:val="000D6950"/>
    <w:rsid w:val="000D75FF"/>
    <w:rsid w:val="000E0480"/>
    <w:rsid w:val="000E1076"/>
    <w:rsid w:val="000E15E8"/>
    <w:rsid w:val="000E17A3"/>
    <w:rsid w:val="000E1FDA"/>
    <w:rsid w:val="000E2D28"/>
    <w:rsid w:val="000E4C8C"/>
    <w:rsid w:val="000E4CF7"/>
    <w:rsid w:val="000E5E7D"/>
    <w:rsid w:val="000E6A0C"/>
    <w:rsid w:val="000E6ADC"/>
    <w:rsid w:val="000E7595"/>
    <w:rsid w:val="000F09F7"/>
    <w:rsid w:val="000F0B28"/>
    <w:rsid w:val="000F0D69"/>
    <w:rsid w:val="000F0DA0"/>
    <w:rsid w:val="000F16DD"/>
    <w:rsid w:val="000F65F4"/>
    <w:rsid w:val="000F7780"/>
    <w:rsid w:val="000F7B73"/>
    <w:rsid w:val="000F7BE2"/>
    <w:rsid w:val="0010071C"/>
    <w:rsid w:val="00101293"/>
    <w:rsid w:val="00102022"/>
    <w:rsid w:val="001020E9"/>
    <w:rsid w:val="001047E8"/>
    <w:rsid w:val="00104C35"/>
    <w:rsid w:val="00107312"/>
    <w:rsid w:val="00107482"/>
    <w:rsid w:val="0010776F"/>
    <w:rsid w:val="0011017F"/>
    <w:rsid w:val="00110EA0"/>
    <w:rsid w:val="001111D7"/>
    <w:rsid w:val="001119A6"/>
    <w:rsid w:val="00111C4A"/>
    <w:rsid w:val="00112BC4"/>
    <w:rsid w:val="001134FE"/>
    <w:rsid w:val="0011373E"/>
    <w:rsid w:val="00113E42"/>
    <w:rsid w:val="00114D83"/>
    <w:rsid w:val="00120897"/>
    <w:rsid w:val="00120E7C"/>
    <w:rsid w:val="00121D82"/>
    <w:rsid w:val="001239D5"/>
    <w:rsid w:val="00123E2E"/>
    <w:rsid w:val="00125720"/>
    <w:rsid w:val="00125C9D"/>
    <w:rsid w:val="0012636D"/>
    <w:rsid w:val="001267A2"/>
    <w:rsid w:val="001267BC"/>
    <w:rsid w:val="00127037"/>
    <w:rsid w:val="001319EE"/>
    <w:rsid w:val="00132C01"/>
    <w:rsid w:val="00133D2A"/>
    <w:rsid w:val="001353FE"/>
    <w:rsid w:val="001372E1"/>
    <w:rsid w:val="00140250"/>
    <w:rsid w:val="00141812"/>
    <w:rsid w:val="00144328"/>
    <w:rsid w:val="0014486A"/>
    <w:rsid w:val="00145633"/>
    <w:rsid w:val="001479B0"/>
    <w:rsid w:val="00152118"/>
    <w:rsid w:val="00152579"/>
    <w:rsid w:val="001525BE"/>
    <w:rsid w:val="001526D1"/>
    <w:rsid w:val="0015299B"/>
    <w:rsid w:val="00152F68"/>
    <w:rsid w:val="001544FF"/>
    <w:rsid w:val="001561C3"/>
    <w:rsid w:val="00157708"/>
    <w:rsid w:val="0016030D"/>
    <w:rsid w:val="00161FEF"/>
    <w:rsid w:val="00162B8A"/>
    <w:rsid w:val="0016341A"/>
    <w:rsid w:val="00164977"/>
    <w:rsid w:val="00165147"/>
    <w:rsid w:val="001662A6"/>
    <w:rsid w:val="0016636D"/>
    <w:rsid w:val="001667CC"/>
    <w:rsid w:val="00167F95"/>
    <w:rsid w:val="001707F3"/>
    <w:rsid w:val="00170979"/>
    <w:rsid w:val="001719CA"/>
    <w:rsid w:val="00172507"/>
    <w:rsid w:val="0017335D"/>
    <w:rsid w:val="00175A76"/>
    <w:rsid w:val="00176E53"/>
    <w:rsid w:val="00177307"/>
    <w:rsid w:val="001779DC"/>
    <w:rsid w:val="001819F6"/>
    <w:rsid w:val="00181D8B"/>
    <w:rsid w:val="00183AB9"/>
    <w:rsid w:val="00183C18"/>
    <w:rsid w:val="00184339"/>
    <w:rsid w:val="00186CEC"/>
    <w:rsid w:val="00186D49"/>
    <w:rsid w:val="00187C55"/>
    <w:rsid w:val="00190338"/>
    <w:rsid w:val="00191723"/>
    <w:rsid w:val="00192865"/>
    <w:rsid w:val="00192F2B"/>
    <w:rsid w:val="00193179"/>
    <w:rsid w:val="001938A8"/>
    <w:rsid w:val="00193E62"/>
    <w:rsid w:val="00194FDE"/>
    <w:rsid w:val="00195F4C"/>
    <w:rsid w:val="001A15A6"/>
    <w:rsid w:val="001A200D"/>
    <w:rsid w:val="001A20C5"/>
    <w:rsid w:val="001A2BC8"/>
    <w:rsid w:val="001A31BD"/>
    <w:rsid w:val="001A3CC0"/>
    <w:rsid w:val="001A5628"/>
    <w:rsid w:val="001A56B1"/>
    <w:rsid w:val="001A5AA6"/>
    <w:rsid w:val="001A6947"/>
    <w:rsid w:val="001A6BA0"/>
    <w:rsid w:val="001B0160"/>
    <w:rsid w:val="001B0A51"/>
    <w:rsid w:val="001B0EA4"/>
    <w:rsid w:val="001B1415"/>
    <w:rsid w:val="001B3CBE"/>
    <w:rsid w:val="001B3D98"/>
    <w:rsid w:val="001B4745"/>
    <w:rsid w:val="001B6385"/>
    <w:rsid w:val="001B6439"/>
    <w:rsid w:val="001B7FA9"/>
    <w:rsid w:val="001C1CE9"/>
    <w:rsid w:val="001C1E2E"/>
    <w:rsid w:val="001C277A"/>
    <w:rsid w:val="001C28FA"/>
    <w:rsid w:val="001C4397"/>
    <w:rsid w:val="001C4740"/>
    <w:rsid w:val="001C4827"/>
    <w:rsid w:val="001C48F6"/>
    <w:rsid w:val="001C5EA3"/>
    <w:rsid w:val="001C7EC7"/>
    <w:rsid w:val="001D041D"/>
    <w:rsid w:val="001D0CF8"/>
    <w:rsid w:val="001D13B7"/>
    <w:rsid w:val="001D256B"/>
    <w:rsid w:val="001D31B5"/>
    <w:rsid w:val="001D329D"/>
    <w:rsid w:val="001D56EE"/>
    <w:rsid w:val="001D685D"/>
    <w:rsid w:val="001D6944"/>
    <w:rsid w:val="001D6F11"/>
    <w:rsid w:val="001D72D2"/>
    <w:rsid w:val="001D7593"/>
    <w:rsid w:val="001E062C"/>
    <w:rsid w:val="001E0E72"/>
    <w:rsid w:val="001E1F88"/>
    <w:rsid w:val="001E2F65"/>
    <w:rsid w:val="001E2F83"/>
    <w:rsid w:val="001E3937"/>
    <w:rsid w:val="001E3B9A"/>
    <w:rsid w:val="001E5289"/>
    <w:rsid w:val="001E6430"/>
    <w:rsid w:val="001E6C4F"/>
    <w:rsid w:val="001E72D7"/>
    <w:rsid w:val="001E744E"/>
    <w:rsid w:val="001F112F"/>
    <w:rsid w:val="001F1172"/>
    <w:rsid w:val="001F205B"/>
    <w:rsid w:val="001F26FE"/>
    <w:rsid w:val="001F35DA"/>
    <w:rsid w:val="001F4E17"/>
    <w:rsid w:val="001F5EFA"/>
    <w:rsid w:val="001F68B2"/>
    <w:rsid w:val="00201DB9"/>
    <w:rsid w:val="002021B1"/>
    <w:rsid w:val="00203F01"/>
    <w:rsid w:val="00204191"/>
    <w:rsid w:val="00204B69"/>
    <w:rsid w:val="00206F12"/>
    <w:rsid w:val="0021019D"/>
    <w:rsid w:val="00211772"/>
    <w:rsid w:val="00211B8C"/>
    <w:rsid w:val="00212A8F"/>
    <w:rsid w:val="00213B33"/>
    <w:rsid w:val="00214B09"/>
    <w:rsid w:val="00214D43"/>
    <w:rsid w:val="00215F29"/>
    <w:rsid w:val="002160B5"/>
    <w:rsid w:val="002172D1"/>
    <w:rsid w:val="00217D11"/>
    <w:rsid w:val="00217D37"/>
    <w:rsid w:val="00220E4B"/>
    <w:rsid w:val="0022200D"/>
    <w:rsid w:val="00223DCB"/>
    <w:rsid w:val="002249F9"/>
    <w:rsid w:val="0022638C"/>
    <w:rsid w:val="00226403"/>
    <w:rsid w:val="00226A93"/>
    <w:rsid w:val="0022794F"/>
    <w:rsid w:val="00227B4B"/>
    <w:rsid w:val="00227CAC"/>
    <w:rsid w:val="00230B5B"/>
    <w:rsid w:val="002311D0"/>
    <w:rsid w:val="0023126E"/>
    <w:rsid w:val="002314EF"/>
    <w:rsid w:val="0023361E"/>
    <w:rsid w:val="002339AB"/>
    <w:rsid w:val="002341B2"/>
    <w:rsid w:val="00234F40"/>
    <w:rsid w:val="002357A6"/>
    <w:rsid w:val="002365EB"/>
    <w:rsid w:val="0023743F"/>
    <w:rsid w:val="00237DE6"/>
    <w:rsid w:val="00240DDD"/>
    <w:rsid w:val="00240EF2"/>
    <w:rsid w:val="00242F5C"/>
    <w:rsid w:val="002477D9"/>
    <w:rsid w:val="00247B2B"/>
    <w:rsid w:val="00247C23"/>
    <w:rsid w:val="00250270"/>
    <w:rsid w:val="002505EC"/>
    <w:rsid w:val="0025092E"/>
    <w:rsid w:val="00250FE9"/>
    <w:rsid w:val="002527C9"/>
    <w:rsid w:val="0025633D"/>
    <w:rsid w:val="00256F65"/>
    <w:rsid w:val="00257229"/>
    <w:rsid w:val="0025797D"/>
    <w:rsid w:val="00260161"/>
    <w:rsid w:val="0026232A"/>
    <w:rsid w:val="00262B78"/>
    <w:rsid w:val="00263092"/>
    <w:rsid w:val="002632D1"/>
    <w:rsid w:val="0026513D"/>
    <w:rsid w:val="00265FB4"/>
    <w:rsid w:val="0026614C"/>
    <w:rsid w:val="00266886"/>
    <w:rsid w:val="00270992"/>
    <w:rsid w:val="002709C5"/>
    <w:rsid w:val="0027179A"/>
    <w:rsid w:val="0027246A"/>
    <w:rsid w:val="00273059"/>
    <w:rsid w:val="00273735"/>
    <w:rsid w:val="00274E5F"/>
    <w:rsid w:val="00275A27"/>
    <w:rsid w:val="00275D4C"/>
    <w:rsid w:val="00277402"/>
    <w:rsid w:val="00280CE6"/>
    <w:rsid w:val="002811B8"/>
    <w:rsid w:val="002816E5"/>
    <w:rsid w:val="0028249B"/>
    <w:rsid w:val="00283E56"/>
    <w:rsid w:val="0028687F"/>
    <w:rsid w:val="00290228"/>
    <w:rsid w:val="0029059D"/>
    <w:rsid w:val="00293921"/>
    <w:rsid w:val="00295859"/>
    <w:rsid w:val="0029585E"/>
    <w:rsid w:val="00296391"/>
    <w:rsid w:val="0029692F"/>
    <w:rsid w:val="002A10C4"/>
    <w:rsid w:val="002A1733"/>
    <w:rsid w:val="002A2DE8"/>
    <w:rsid w:val="002A42F3"/>
    <w:rsid w:val="002A4780"/>
    <w:rsid w:val="002A58FB"/>
    <w:rsid w:val="002A6CC2"/>
    <w:rsid w:val="002B1D38"/>
    <w:rsid w:val="002B1F8A"/>
    <w:rsid w:val="002B2100"/>
    <w:rsid w:val="002B344E"/>
    <w:rsid w:val="002B4078"/>
    <w:rsid w:val="002B5069"/>
    <w:rsid w:val="002B55A0"/>
    <w:rsid w:val="002B5F28"/>
    <w:rsid w:val="002C028A"/>
    <w:rsid w:val="002C0BC5"/>
    <w:rsid w:val="002C5CE4"/>
    <w:rsid w:val="002C6876"/>
    <w:rsid w:val="002C6A49"/>
    <w:rsid w:val="002D091B"/>
    <w:rsid w:val="002D1095"/>
    <w:rsid w:val="002D1F41"/>
    <w:rsid w:val="002D2F9E"/>
    <w:rsid w:val="002D39C5"/>
    <w:rsid w:val="002D3CB6"/>
    <w:rsid w:val="002D5ABA"/>
    <w:rsid w:val="002D68EF"/>
    <w:rsid w:val="002D7CAC"/>
    <w:rsid w:val="002E39ED"/>
    <w:rsid w:val="002E5AFC"/>
    <w:rsid w:val="002E634C"/>
    <w:rsid w:val="002F0888"/>
    <w:rsid w:val="002F0E99"/>
    <w:rsid w:val="002F0F20"/>
    <w:rsid w:val="002F18BE"/>
    <w:rsid w:val="002F365B"/>
    <w:rsid w:val="002F480C"/>
    <w:rsid w:val="002F5241"/>
    <w:rsid w:val="002F69F9"/>
    <w:rsid w:val="002F781F"/>
    <w:rsid w:val="002F7CE4"/>
    <w:rsid w:val="003006AB"/>
    <w:rsid w:val="003011D5"/>
    <w:rsid w:val="00301876"/>
    <w:rsid w:val="00303622"/>
    <w:rsid w:val="0030371A"/>
    <w:rsid w:val="00304388"/>
    <w:rsid w:val="00304BF7"/>
    <w:rsid w:val="00304C7D"/>
    <w:rsid w:val="00304E47"/>
    <w:rsid w:val="00306213"/>
    <w:rsid w:val="00306816"/>
    <w:rsid w:val="00310127"/>
    <w:rsid w:val="00310F4B"/>
    <w:rsid w:val="0031156B"/>
    <w:rsid w:val="00312406"/>
    <w:rsid w:val="0031273B"/>
    <w:rsid w:val="00314453"/>
    <w:rsid w:val="00315183"/>
    <w:rsid w:val="0031630B"/>
    <w:rsid w:val="003176E1"/>
    <w:rsid w:val="0032096C"/>
    <w:rsid w:val="00320B17"/>
    <w:rsid w:val="00321246"/>
    <w:rsid w:val="00322970"/>
    <w:rsid w:val="00324BC2"/>
    <w:rsid w:val="0032668D"/>
    <w:rsid w:val="00326F71"/>
    <w:rsid w:val="00327519"/>
    <w:rsid w:val="00330F5A"/>
    <w:rsid w:val="00331455"/>
    <w:rsid w:val="003339A2"/>
    <w:rsid w:val="00333F05"/>
    <w:rsid w:val="003341D1"/>
    <w:rsid w:val="00336AC5"/>
    <w:rsid w:val="0034072B"/>
    <w:rsid w:val="0034188D"/>
    <w:rsid w:val="00343163"/>
    <w:rsid w:val="00345307"/>
    <w:rsid w:val="0034631E"/>
    <w:rsid w:val="003468EB"/>
    <w:rsid w:val="003504E9"/>
    <w:rsid w:val="00350F06"/>
    <w:rsid w:val="00351857"/>
    <w:rsid w:val="00352188"/>
    <w:rsid w:val="003542F0"/>
    <w:rsid w:val="00354EDE"/>
    <w:rsid w:val="003569BF"/>
    <w:rsid w:val="00356A23"/>
    <w:rsid w:val="00356C18"/>
    <w:rsid w:val="00356D39"/>
    <w:rsid w:val="003573F2"/>
    <w:rsid w:val="00357BE3"/>
    <w:rsid w:val="00360055"/>
    <w:rsid w:val="0036235B"/>
    <w:rsid w:val="00363BE2"/>
    <w:rsid w:val="00363CA0"/>
    <w:rsid w:val="003641C7"/>
    <w:rsid w:val="00365E64"/>
    <w:rsid w:val="003675B1"/>
    <w:rsid w:val="00367B11"/>
    <w:rsid w:val="00370D45"/>
    <w:rsid w:val="003711CF"/>
    <w:rsid w:val="0037313B"/>
    <w:rsid w:val="00373AF8"/>
    <w:rsid w:val="00374CA2"/>
    <w:rsid w:val="0037607A"/>
    <w:rsid w:val="0037671E"/>
    <w:rsid w:val="00376AB7"/>
    <w:rsid w:val="00376F88"/>
    <w:rsid w:val="003770CA"/>
    <w:rsid w:val="00377401"/>
    <w:rsid w:val="0038021C"/>
    <w:rsid w:val="00380316"/>
    <w:rsid w:val="00381596"/>
    <w:rsid w:val="003855A7"/>
    <w:rsid w:val="00390050"/>
    <w:rsid w:val="003904ED"/>
    <w:rsid w:val="00390E3A"/>
    <w:rsid w:val="00392138"/>
    <w:rsid w:val="00393C2F"/>
    <w:rsid w:val="0039760C"/>
    <w:rsid w:val="003A1C28"/>
    <w:rsid w:val="003A1CB9"/>
    <w:rsid w:val="003A2545"/>
    <w:rsid w:val="003A276F"/>
    <w:rsid w:val="003A302F"/>
    <w:rsid w:val="003A6565"/>
    <w:rsid w:val="003A69C5"/>
    <w:rsid w:val="003A6F41"/>
    <w:rsid w:val="003A7BBA"/>
    <w:rsid w:val="003B07E5"/>
    <w:rsid w:val="003B1D6A"/>
    <w:rsid w:val="003B2947"/>
    <w:rsid w:val="003B3017"/>
    <w:rsid w:val="003B3B46"/>
    <w:rsid w:val="003B3BF6"/>
    <w:rsid w:val="003B40A4"/>
    <w:rsid w:val="003B59FF"/>
    <w:rsid w:val="003B677B"/>
    <w:rsid w:val="003B71A8"/>
    <w:rsid w:val="003B7D5C"/>
    <w:rsid w:val="003C03E5"/>
    <w:rsid w:val="003C05ED"/>
    <w:rsid w:val="003C0B92"/>
    <w:rsid w:val="003C1751"/>
    <w:rsid w:val="003C2109"/>
    <w:rsid w:val="003C4396"/>
    <w:rsid w:val="003C504D"/>
    <w:rsid w:val="003C51D9"/>
    <w:rsid w:val="003C5CC0"/>
    <w:rsid w:val="003C743A"/>
    <w:rsid w:val="003C760E"/>
    <w:rsid w:val="003C79B2"/>
    <w:rsid w:val="003D1528"/>
    <w:rsid w:val="003D468B"/>
    <w:rsid w:val="003D58A9"/>
    <w:rsid w:val="003D7D26"/>
    <w:rsid w:val="003E36C3"/>
    <w:rsid w:val="003E3AA7"/>
    <w:rsid w:val="003E40F3"/>
    <w:rsid w:val="003E48DA"/>
    <w:rsid w:val="003E49CD"/>
    <w:rsid w:val="003E531E"/>
    <w:rsid w:val="003E5335"/>
    <w:rsid w:val="003E5DE2"/>
    <w:rsid w:val="003E76C6"/>
    <w:rsid w:val="003E78AC"/>
    <w:rsid w:val="003F0C73"/>
    <w:rsid w:val="003F13C8"/>
    <w:rsid w:val="003F2388"/>
    <w:rsid w:val="003F30D1"/>
    <w:rsid w:val="003F3486"/>
    <w:rsid w:val="003F6872"/>
    <w:rsid w:val="003F6D49"/>
    <w:rsid w:val="003F7B05"/>
    <w:rsid w:val="00401077"/>
    <w:rsid w:val="00401DA1"/>
    <w:rsid w:val="0040484C"/>
    <w:rsid w:val="00404EFA"/>
    <w:rsid w:val="004063E7"/>
    <w:rsid w:val="00406AEC"/>
    <w:rsid w:val="004075DF"/>
    <w:rsid w:val="004103A9"/>
    <w:rsid w:val="0041215F"/>
    <w:rsid w:val="004149E6"/>
    <w:rsid w:val="00416BC4"/>
    <w:rsid w:val="00421DDC"/>
    <w:rsid w:val="00422AFA"/>
    <w:rsid w:val="004231C4"/>
    <w:rsid w:val="00426127"/>
    <w:rsid w:val="0042632A"/>
    <w:rsid w:val="00427D59"/>
    <w:rsid w:val="00431CE7"/>
    <w:rsid w:val="0043256C"/>
    <w:rsid w:val="00432CC6"/>
    <w:rsid w:val="0043570C"/>
    <w:rsid w:val="0043625C"/>
    <w:rsid w:val="004365AE"/>
    <w:rsid w:val="00436A79"/>
    <w:rsid w:val="00440202"/>
    <w:rsid w:val="00440331"/>
    <w:rsid w:val="00441269"/>
    <w:rsid w:val="0044141E"/>
    <w:rsid w:val="0044225F"/>
    <w:rsid w:val="00442959"/>
    <w:rsid w:val="00442B96"/>
    <w:rsid w:val="004435F3"/>
    <w:rsid w:val="00443F90"/>
    <w:rsid w:val="004440DC"/>
    <w:rsid w:val="0044452B"/>
    <w:rsid w:val="00444C18"/>
    <w:rsid w:val="00444D25"/>
    <w:rsid w:val="00446580"/>
    <w:rsid w:val="0044687C"/>
    <w:rsid w:val="00446B2B"/>
    <w:rsid w:val="00447E98"/>
    <w:rsid w:val="00447F68"/>
    <w:rsid w:val="00447FD2"/>
    <w:rsid w:val="004509CB"/>
    <w:rsid w:val="004542FD"/>
    <w:rsid w:val="00454554"/>
    <w:rsid w:val="00455BEE"/>
    <w:rsid w:val="00455C69"/>
    <w:rsid w:val="0045660C"/>
    <w:rsid w:val="00456D2C"/>
    <w:rsid w:val="004623B6"/>
    <w:rsid w:val="00462BDC"/>
    <w:rsid w:val="00462EBE"/>
    <w:rsid w:val="004631E7"/>
    <w:rsid w:val="00463A97"/>
    <w:rsid w:val="00463F27"/>
    <w:rsid w:val="00463FFB"/>
    <w:rsid w:val="00465001"/>
    <w:rsid w:val="00465288"/>
    <w:rsid w:val="00465E0D"/>
    <w:rsid w:val="00466F53"/>
    <w:rsid w:val="00471051"/>
    <w:rsid w:val="0047105D"/>
    <w:rsid w:val="00472179"/>
    <w:rsid w:val="00473701"/>
    <w:rsid w:val="00474223"/>
    <w:rsid w:val="00474A9D"/>
    <w:rsid w:val="00481A7C"/>
    <w:rsid w:val="004827F0"/>
    <w:rsid w:val="00483B59"/>
    <w:rsid w:val="0048406C"/>
    <w:rsid w:val="0049055A"/>
    <w:rsid w:val="0049111C"/>
    <w:rsid w:val="0049221B"/>
    <w:rsid w:val="00492806"/>
    <w:rsid w:val="00493FE6"/>
    <w:rsid w:val="00494067"/>
    <w:rsid w:val="004945E2"/>
    <w:rsid w:val="00495529"/>
    <w:rsid w:val="004969F1"/>
    <w:rsid w:val="00496A7B"/>
    <w:rsid w:val="00497310"/>
    <w:rsid w:val="004974F9"/>
    <w:rsid w:val="00497811"/>
    <w:rsid w:val="004A11E4"/>
    <w:rsid w:val="004A173B"/>
    <w:rsid w:val="004A1B90"/>
    <w:rsid w:val="004A2EB4"/>
    <w:rsid w:val="004A2F73"/>
    <w:rsid w:val="004A3C4C"/>
    <w:rsid w:val="004A3D44"/>
    <w:rsid w:val="004A3FD8"/>
    <w:rsid w:val="004A408B"/>
    <w:rsid w:val="004A48F5"/>
    <w:rsid w:val="004A4C04"/>
    <w:rsid w:val="004A6F72"/>
    <w:rsid w:val="004A7D04"/>
    <w:rsid w:val="004B0532"/>
    <w:rsid w:val="004B0ADA"/>
    <w:rsid w:val="004B0EDF"/>
    <w:rsid w:val="004B168C"/>
    <w:rsid w:val="004B288F"/>
    <w:rsid w:val="004B2BF2"/>
    <w:rsid w:val="004B308B"/>
    <w:rsid w:val="004B6B96"/>
    <w:rsid w:val="004B6E41"/>
    <w:rsid w:val="004C0208"/>
    <w:rsid w:val="004C1225"/>
    <w:rsid w:val="004C1688"/>
    <w:rsid w:val="004C1FDE"/>
    <w:rsid w:val="004C2193"/>
    <w:rsid w:val="004C4737"/>
    <w:rsid w:val="004C4B88"/>
    <w:rsid w:val="004C4F2A"/>
    <w:rsid w:val="004C6ADC"/>
    <w:rsid w:val="004C6C15"/>
    <w:rsid w:val="004C6DB1"/>
    <w:rsid w:val="004C76F1"/>
    <w:rsid w:val="004D0A40"/>
    <w:rsid w:val="004D0FD8"/>
    <w:rsid w:val="004D1292"/>
    <w:rsid w:val="004D2394"/>
    <w:rsid w:val="004D360C"/>
    <w:rsid w:val="004D37CB"/>
    <w:rsid w:val="004D392B"/>
    <w:rsid w:val="004D3B08"/>
    <w:rsid w:val="004D3C59"/>
    <w:rsid w:val="004D5066"/>
    <w:rsid w:val="004D7323"/>
    <w:rsid w:val="004D75EC"/>
    <w:rsid w:val="004E05FB"/>
    <w:rsid w:val="004E19C5"/>
    <w:rsid w:val="004E22F8"/>
    <w:rsid w:val="004E29A1"/>
    <w:rsid w:val="004E4062"/>
    <w:rsid w:val="004E5785"/>
    <w:rsid w:val="004E5A94"/>
    <w:rsid w:val="004E64CC"/>
    <w:rsid w:val="004E6CAA"/>
    <w:rsid w:val="004E7E1A"/>
    <w:rsid w:val="004F017E"/>
    <w:rsid w:val="004F0831"/>
    <w:rsid w:val="004F0E2A"/>
    <w:rsid w:val="004F29C6"/>
    <w:rsid w:val="004F2E1E"/>
    <w:rsid w:val="004F3284"/>
    <w:rsid w:val="004F3C70"/>
    <w:rsid w:val="004F3FC9"/>
    <w:rsid w:val="004F41ED"/>
    <w:rsid w:val="0050075E"/>
    <w:rsid w:val="00500E46"/>
    <w:rsid w:val="00502359"/>
    <w:rsid w:val="00502673"/>
    <w:rsid w:val="00502A59"/>
    <w:rsid w:val="00503078"/>
    <w:rsid w:val="00504372"/>
    <w:rsid w:val="00504424"/>
    <w:rsid w:val="00504FA6"/>
    <w:rsid w:val="00505376"/>
    <w:rsid w:val="005058AB"/>
    <w:rsid w:val="00506805"/>
    <w:rsid w:val="00507A9A"/>
    <w:rsid w:val="005110D7"/>
    <w:rsid w:val="005111DD"/>
    <w:rsid w:val="005114ED"/>
    <w:rsid w:val="00514854"/>
    <w:rsid w:val="00514DB8"/>
    <w:rsid w:val="0051763D"/>
    <w:rsid w:val="005177FF"/>
    <w:rsid w:val="005179E1"/>
    <w:rsid w:val="005214FE"/>
    <w:rsid w:val="00522071"/>
    <w:rsid w:val="0052233D"/>
    <w:rsid w:val="00522392"/>
    <w:rsid w:val="005235AC"/>
    <w:rsid w:val="00523F31"/>
    <w:rsid w:val="00524A67"/>
    <w:rsid w:val="00526073"/>
    <w:rsid w:val="0052674B"/>
    <w:rsid w:val="00527F1B"/>
    <w:rsid w:val="00530D31"/>
    <w:rsid w:val="00530D98"/>
    <w:rsid w:val="00530E36"/>
    <w:rsid w:val="00532ADD"/>
    <w:rsid w:val="00532FC1"/>
    <w:rsid w:val="00533F9E"/>
    <w:rsid w:val="0053480B"/>
    <w:rsid w:val="00534FB9"/>
    <w:rsid w:val="0053551B"/>
    <w:rsid w:val="00535B2C"/>
    <w:rsid w:val="0053646F"/>
    <w:rsid w:val="00536AD2"/>
    <w:rsid w:val="00537BD2"/>
    <w:rsid w:val="0054165F"/>
    <w:rsid w:val="00541BA0"/>
    <w:rsid w:val="00544DC8"/>
    <w:rsid w:val="005450F2"/>
    <w:rsid w:val="0054716C"/>
    <w:rsid w:val="00547A1F"/>
    <w:rsid w:val="00547DFD"/>
    <w:rsid w:val="00550353"/>
    <w:rsid w:val="005514E2"/>
    <w:rsid w:val="00551786"/>
    <w:rsid w:val="005523E2"/>
    <w:rsid w:val="005556A5"/>
    <w:rsid w:val="005561F2"/>
    <w:rsid w:val="00556FBF"/>
    <w:rsid w:val="00557F7D"/>
    <w:rsid w:val="00557F87"/>
    <w:rsid w:val="005625D2"/>
    <w:rsid w:val="005627D0"/>
    <w:rsid w:val="00563656"/>
    <w:rsid w:val="00563F4A"/>
    <w:rsid w:val="0056534E"/>
    <w:rsid w:val="0056655D"/>
    <w:rsid w:val="00566FF8"/>
    <w:rsid w:val="00567212"/>
    <w:rsid w:val="00570051"/>
    <w:rsid w:val="005713FF"/>
    <w:rsid w:val="00572B9B"/>
    <w:rsid w:val="00572F3E"/>
    <w:rsid w:val="00573330"/>
    <w:rsid w:val="005734F3"/>
    <w:rsid w:val="005736D1"/>
    <w:rsid w:val="00574BA3"/>
    <w:rsid w:val="00575745"/>
    <w:rsid w:val="00576A25"/>
    <w:rsid w:val="00576C91"/>
    <w:rsid w:val="00576CA0"/>
    <w:rsid w:val="00576CCF"/>
    <w:rsid w:val="00576FA0"/>
    <w:rsid w:val="005803E0"/>
    <w:rsid w:val="00581332"/>
    <w:rsid w:val="00581380"/>
    <w:rsid w:val="00581EF0"/>
    <w:rsid w:val="005830B8"/>
    <w:rsid w:val="00583B73"/>
    <w:rsid w:val="00583D55"/>
    <w:rsid w:val="00584B65"/>
    <w:rsid w:val="005853AB"/>
    <w:rsid w:val="00585B11"/>
    <w:rsid w:val="0058625F"/>
    <w:rsid w:val="005907DE"/>
    <w:rsid w:val="0059146A"/>
    <w:rsid w:val="0059154E"/>
    <w:rsid w:val="00591635"/>
    <w:rsid w:val="00592226"/>
    <w:rsid w:val="00592CDB"/>
    <w:rsid w:val="00593070"/>
    <w:rsid w:val="00593C26"/>
    <w:rsid w:val="0059404A"/>
    <w:rsid w:val="00594AE1"/>
    <w:rsid w:val="005951F8"/>
    <w:rsid w:val="00595364"/>
    <w:rsid w:val="00595655"/>
    <w:rsid w:val="00595AD2"/>
    <w:rsid w:val="005962FA"/>
    <w:rsid w:val="00596F7D"/>
    <w:rsid w:val="005A306F"/>
    <w:rsid w:val="005A44EF"/>
    <w:rsid w:val="005A53B6"/>
    <w:rsid w:val="005A5977"/>
    <w:rsid w:val="005A6A8F"/>
    <w:rsid w:val="005A71C9"/>
    <w:rsid w:val="005A75D8"/>
    <w:rsid w:val="005B0328"/>
    <w:rsid w:val="005B090E"/>
    <w:rsid w:val="005B146E"/>
    <w:rsid w:val="005B4656"/>
    <w:rsid w:val="005B7361"/>
    <w:rsid w:val="005B77EE"/>
    <w:rsid w:val="005B787C"/>
    <w:rsid w:val="005B797B"/>
    <w:rsid w:val="005B7C16"/>
    <w:rsid w:val="005C096B"/>
    <w:rsid w:val="005C1F30"/>
    <w:rsid w:val="005C2DB2"/>
    <w:rsid w:val="005C2E3E"/>
    <w:rsid w:val="005C3331"/>
    <w:rsid w:val="005C367D"/>
    <w:rsid w:val="005C3F1A"/>
    <w:rsid w:val="005C3F23"/>
    <w:rsid w:val="005C55E5"/>
    <w:rsid w:val="005C6375"/>
    <w:rsid w:val="005C746D"/>
    <w:rsid w:val="005C75D6"/>
    <w:rsid w:val="005D033D"/>
    <w:rsid w:val="005D09C0"/>
    <w:rsid w:val="005D0AD6"/>
    <w:rsid w:val="005D444E"/>
    <w:rsid w:val="005D4BB6"/>
    <w:rsid w:val="005D4C77"/>
    <w:rsid w:val="005D5F00"/>
    <w:rsid w:val="005D7C11"/>
    <w:rsid w:val="005E0963"/>
    <w:rsid w:val="005E1130"/>
    <w:rsid w:val="005E1D85"/>
    <w:rsid w:val="005E3505"/>
    <w:rsid w:val="005E3CF3"/>
    <w:rsid w:val="005E4A26"/>
    <w:rsid w:val="005E5107"/>
    <w:rsid w:val="005E6CC1"/>
    <w:rsid w:val="005E79CC"/>
    <w:rsid w:val="005F0E37"/>
    <w:rsid w:val="005F1488"/>
    <w:rsid w:val="005F20B5"/>
    <w:rsid w:val="005F2C0C"/>
    <w:rsid w:val="005F3642"/>
    <w:rsid w:val="005F37B7"/>
    <w:rsid w:val="005F4A10"/>
    <w:rsid w:val="005F575C"/>
    <w:rsid w:val="005F5E3B"/>
    <w:rsid w:val="005F6E2D"/>
    <w:rsid w:val="00601107"/>
    <w:rsid w:val="0060331B"/>
    <w:rsid w:val="0060349C"/>
    <w:rsid w:val="006038FF"/>
    <w:rsid w:val="006048B5"/>
    <w:rsid w:val="00605406"/>
    <w:rsid w:val="00605A0F"/>
    <w:rsid w:val="006103B3"/>
    <w:rsid w:val="00610B9C"/>
    <w:rsid w:val="00612C84"/>
    <w:rsid w:val="00612E60"/>
    <w:rsid w:val="006161AF"/>
    <w:rsid w:val="00617915"/>
    <w:rsid w:val="00620080"/>
    <w:rsid w:val="00622DA6"/>
    <w:rsid w:val="00624EED"/>
    <w:rsid w:val="00625588"/>
    <w:rsid w:val="00625995"/>
    <w:rsid w:val="00625B86"/>
    <w:rsid w:val="00625E5C"/>
    <w:rsid w:val="006263D1"/>
    <w:rsid w:val="00627087"/>
    <w:rsid w:val="006271E8"/>
    <w:rsid w:val="00631852"/>
    <w:rsid w:val="00632B21"/>
    <w:rsid w:val="00633CD2"/>
    <w:rsid w:val="00633D66"/>
    <w:rsid w:val="006356E5"/>
    <w:rsid w:val="006368C4"/>
    <w:rsid w:val="006421FD"/>
    <w:rsid w:val="00642811"/>
    <w:rsid w:val="0064368D"/>
    <w:rsid w:val="006437D4"/>
    <w:rsid w:val="00646E5F"/>
    <w:rsid w:val="0064749B"/>
    <w:rsid w:val="006478CE"/>
    <w:rsid w:val="006479AB"/>
    <w:rsid w:val="00647AC1"/>
    <w:rsid w:val="006502D5"/>
    <w:rsid w:val="00650D13"/>
    <w:rsid w:val="00651FD3"/>
    <w:rsid w:val="00652B23"/>
    <w:rsid w:val="00652B41"/>
    <w:rsid w:val="00652CB3"/>
    <w:rsid w:val="00653436"/>
    <w:rsid w:val="00653672"/>
    <w:rsid w:val="006544B1"/>
    <w:rsid w:val="006557BE"/>
    <w:rsid w:val="00655F6E"/>
    <w:rsid w:val="00656E99"/>
    <w:rsid w:val="00657B8E"/>
    <w:rsid w:val="00661627"/>
    <w:rsid w:val="00665B2A"/>
    <w:rsid w:val="00666F12"/>
    <w:rsid w:val="00667289"/>
    <w:rsid w:val="00670105"/>
    <w:rsid w:val="00670ED8"/>
    <w:rsid w:val="0067174F"/>
    <w:rsid w:val="006725A9"/>
    <w:rsid w:val="0067326C"/>
    <w:rsid w:val="0067479A"/>
    <w:rsid w:val="00674F50"/>
    <w:rsid w:val="006750A6"/>
    <w:rsid w:val="00675899"/>
    <w:rsid w:val="00676274"/>
    <w:rsid w:val="0067659D"/>
    <w:rsid w:val="00676988"/>
    <w:rsid w:val="00676E61"/>
    <w:rsid w:val="006775AD"/>
    <w:rsid w:val="00677D86"/>
    <w:rsid w:val="0068186B"/>
    <w:rsid w:val="00681FC6"/>
    <w:rsid w:val="006822D2"/>
    <w:rsid w:val="00683E4F"/>
    <w:rsid w:val="00684CFF"/>
    <w:rsid w:val="00684D97"/>
    <w:rsid w:val="0068551B"/>
    <w:rsid w:val="006857BF"/>
    <w:rsid w:val="00686209"/>
    <w:rsid w:val="0068699C"/>
    <w:rsid w:val="00687512"/>
    <w:rsid w:val="00687F51"/>
    <w:rsid w:val="00690A93"/>
    <w:rsid w:val="00692520"/>
    <w:rsid w:val="00692824"/>
    <w:rsid w:val="00692B4F"/>
    <w:rsid w:val="00693424"/>
    <w:rsid w:val="0069403A"/>
    <w:rsid w:val="00694B10"/>
    <w:rsid w:val="006954AD"/>
    <w:rsid w:val="006970DD"/>
    <w:rsid w:val="00697549"/>
    <w:rsid w:val="006A0B82"/>
    <w:rsid w:val="006A1316"/>
    <w:rsid w:val="006A23C0"/>
    <w:rsid w:val="006A246A"/>
    <w:rsid w:val="006A43C0"/>
    <w:rsid w:val="006A5085"/>
    <w:rsid w:val="006A5732"/>
    <w:rsid w:val="006A590B"/>
    <w:rsid w:val="006A6289"/>
    <w:rsid w:val="006A780F"/>
    <w:rsid w:val="006B0918"/>
    <w:rsid w:val="006B12DA"/>
    <w:rsid w:val="006B4B24"/>
    <w:rsid w:val="006B4BC9"/>
    <w:rsid w:val="006B5107"/>
    <w:rsid w:val="006B6890"/>
    <w:rsid w:val="006C0319"/>
    <w:rsid w:val="006C11C5"/>
    <w:rsid w:val="006C1347"/>
    <w:rsid w:val="006C25FA"/>
    <w:rsid w:val="006C2755"/>
    <w:rsid w:val="006C6233"/>
    <w:rsid w:val="006C657B"/>
    <w:rsid w:val="006D0467"/>
    <w:rsid w:val="006D0718"/>
    <w:rsid w:val="006D1B3C"/>
    <w:rsid w:val="006D1E45"/>
    <w:rsid w:val="006D24AB"/>
    <w:rsid w:val="006D54DF"/>
    <w:rsid w:val="006E024C"/>
    <w:rsid w:val="006E0685"/>
    <w:rsid w:val="006E0828"/>
    <w:rsid w:val="006E18CC"/>
    <w:rsid w:val="006E19F7"/>
    <w:rsid w:val="006E69AE"/>
    <w:rsid w:val="006E6C90"/>
    <w:rsid w:val="006E728D"/>
    <w:rsid w:val="006E7D7D"/>
    <w:rsid w:val="006F1347"/>
    <w:rsid w:val="006F2480"/>
    <w:rsid w:val="006F276E"/>
    <w:rsid w:val="006F42C9"/>
    <w:rsid w:val="006F4380"/>
    <w:rsid w:val="006F44BC"/>
    <w:rsid w:val="006F57B4"/>
    <w:rsid w:val="006F5CC5"/>
    <w:rsid w:val="006F7F54"/>
    <w:rsid w:val="007000DD"/>
    <w:rsid w:val="00700197"/>
    <w:rsid w:val="00700451"/>
    <w:rsid w:val="00701276"/>
    <w:rsid w:val="0070185C"/>
    <w:rsid w:val="007033A7"/>
    <w:rsid w:val="00704876"/>
    <w:rsid w:val="00704CD2"/>
    <w:rsid w:val="00706283"/>
    <w:rsid w:val="00706409"/>
    <w:rsid w:val="00706925"/>
    <w:rsid w:val="00711AF6"/>
    <w:rsid w:val="007121E7"/>
    <w:rsid w:val="00713806"/>
    <w:rsid w:val="0071410B"/>
    <w:rsid w:val="007146ED"/>
    <w:rsid w:val="007153E1"/>
    <w:rsid w:val="00715479"/>
    <w:rsid w:val="00715D00"/>
    <w:rsid w:val="00716045"/>
    <w:rsid w:val="007176AB"/>
    <w:rsid w:val="00720109"/>
    <w:rsid w:val="00721868"/>
    <w:rsid w:val="007219F8"/>
    <w:rsid w:val="00722F24"/>
    <w:rsid w:val="007239F5"/>
    <w:rsid w:val="00723F71"/>
    <w:rsid w:val="00724028"/>
    <w:rsid w:val="00724868"/>
    <w:rsid w:val="00724C67"/>
    <w:rsid w:val="00725887"/>
    <w:rsid w:val="00726875"/>
    <w:rsid w:val="00727AF2"/>
    <w:rsid w:val="00727F54"/>
    <w:rsid w:val="007300D2"/>
    <w:rsid w:val="00730143"/>
    <w:rsid w:val="00730702"/>
    <w:rsid w:val="00731480"/>
    <w:rsid w:val="00731EA3"/>
    <w:rsid w:val="0073244E"/>
    <w:rsid w:val="007327DB"/>
    <w:rsid w:val="00733F45"/>
    <w:rsid w:val="00734BE2"/>
    <w:rsid w:val="007352B8"/>
    <w:rsid w:val="0073569A"/>
    <w:rsid w:val="007359AC"/>
    <w:rsid w:val="007368EB"/>
    <w:rsid w:val="00736BAE"/>
    <w:rsid w:val="00737087"/>
    <w:rsid w:val="00737B45"/>
    <w:rsid w:val="007404F3"/>
    <w:rsid w:val="007412B5"/>
    <w:rsid w:val="00741479"/>
    <w:rsid w:val="00741BA2"/>
    <w:rsid w:val="00743555"/>
    <w:rsid w:val="007461A7"/>
    <w:rsid w:val="00746657"/>
    <w:rsid w:val="007503B5"/>
    <w:rsid w:val="0075259B"/>
    <w:rsid w:val="0075329E"/>
    <w:rsid w:val="00754B6F"/>
    <w:rsid w:val="0075606F"/>
    <w:rsid w:val="007560D9"/>
    <w:rsid w:val="00756173"/>
    <w:rsid w:val="00760043"/>
    <w:rsid w:val="007606F2"/>
    <w:rsid w:val="00760E08"/>
    <w:rsid w:val="007610AA"/>
    <w:rsid w:val="007610F6"/>
    <w:rsid w:val="00761B75"/>
    <w:rsid w:val="0076200F"/>
    <w:rsid w:val="00762342"/>
    <w:rsid w:val="007630DC"/>
    <w:rsid w:val="0076490B"/>
    <w:rsid w:val="00764DBC"/>
    <w:rsid w:val="00765155"/>
    <w:rsid w:val="0076553E"/>
    <w:rsid w:val="007675C6"/>
    <w:rsid w:val="007679E8"/>
    <w:rsid w:val="00767C9E"/>
    <w:rsid w:val="00770732"/>
    <w:rsid w:val="00770AB7"/>
    <w:rsid w:val="0077155C"/>
    <w:rsid w:val="00773409"/>
    <w:rsid w:val="007746BD"/>
    <w:rsid w:val="00774D7F"/>
    <w:rsid w:val="00775A7F"/>
    <w:rsid w:val="0077677A"/>
    <w:rsid w:val="00776C3B"/>
    <w:rsid w:val="00777049"/>
    <w:rsid w:val="007833CC"/>
    <w:rsid w:val="00784B2D"/>
    <w:rsid w:val="00784B89"/>
    <w:rsid w:val="0079123B"/>
    <w:rsid w:val="007919D1"/>
    <w:rsid w:val="00791D73"/>
    <w:rsid w:val="0079249F"/>
    <w:rsid w:val="00792AF9"/>
    <w:rsid w:val="00793A7E"/>
    <w:rsid w:val="00793B42"/>
    <w:rsid w:val="00793E40"/>
    <w:rsid w:val="00795811"/>
    <w:rsid w:val="0079583A"/>
    <w:rsid w:val="00795B06"/>
    <w:rsid w:val="0079794A"/>
    <w:rsid w:val="007A179D"/>
    <w:rsid w:val="007A1978"/>
    <w:rsid w:val="007A1BED"/>
    <w:rsid w:val="007A2465"/>
    <w:rsid w:val="007A26CE"/>
    <w:rsid w:val="007A2870"/>
    <w:rsid w:val="007A5E35"/>
    <w:rsid w:val="007A5F6D"/>
    <w:rsid w:val="007A668C"/>
    <w:rsid w:val="007A6C0B"/>
    <w:rsid w:val="007B0056"/>
    <w:rsid w:val="007B0EC9"/>
    <w:rsid w:val="007B23C8"/>
    <w:rsid w:val="007B3B8C"/>
    <w:rsid w:val="007B408A"/>
    <w:rsid w:val="007B4541"/>
    <w:rsid w:val="007B73A0"/>
    <w:rsid w:val="007B74F2"/>
    <w:rsid w:val="007C237E"/>
    <w:rsid w:val="007C2BEB"/>
    <w:rsid w:val="007C31E5"/>
    <w:rsid w:val="007C349A"/>
    <w:rsid w:val="007C360B"/>
    <w:rsid w:val="007C3C43"/>
    <w:rsid w:val="007C4255"/>
    <w:rsid w:val="007C46CA"/>
    <w:rsid w:val="007C796F"/>
    <w:rsid w:val="007C7E8B"/>
    <w:rsid w:val="007D0C58"/>
    <w:rsid w:val="007D1764"/>
    <w:rsid w:val="007D2399"/>
    <w:rsid w:val="007D2FD7"/>
    <w:rsid w:val="007D4570"/>
    <w:rsid w:val="007D4BF9"/>
    <w:rsid w:val="007D7993"/>
    <w:rsid w:val="007E0E48"/>
    <w:rsid w:val="007E1BF4"/>
    <w:rsid w:val="007E2367"/>
    <w:rsid w:val="007E2FB9"/>
    <w:rsid w:val="007E3853"/>
    <w:rsid w:val="007E48BD"/>
    <w:rsid w:val="007E49A0"/>
    <w:rsid w:val="007E53FE"/>
    <w:rsid w:val="007E5F97"/>
    <w:rsid w:val="007E67B6"/>
    <w:rsid w:val="007F0009"/>
    <w:rsid w:val="007F058B"/>
    <w:rsid w:val="007F3B1F"/>
    <w:rsid w:val="007F3D39"/>
    <w:rsid w:val="007F4642"/>
    <w:rsid w:val="007F5E81"/>
    <w:rsid w:val="007F63BE"/>
    <w:rsid w:val="007F6F89"/>
    <w:rsid w:val="00800B2B"/>
    <w:rsid w:val="00801160"/>
    <w:rsid w:val="00802A4D"/>
    <w:rsid w:val="00802C2E"/>
    <w:rsid w:val="00804CA7"/>
    <w:rsid w:val="008055F7"/>
    <w:rsid w:val="00806A2A"/>
    <w:rsid w:val="008072F4"/>
    <w:rsid w:val="00807791"/>
    <w:rsid w:val="008078E9"/>
    <w:rsid w:val="008079B4"/>
    <w:rsid w:val="00810BF9"/>
    <w:rsid w:val="0081163A"/>
    <w:rsid w:val="00811ED0"/>
    <w:rsid w:val="008123AE"/>
    <w:rsid w:val="00813B40"/>
    <w:rsid w:val="00813BB2"/>
    <w:rsid w:val="008140EF"/>
    <w:rsid w:val="00814388"/>
    <w:rsid w:val="00814B72"/>
    <w:rsid w:val="008154E9"/>
    <w:rsid w:val="0081555D"/>
    <w:rsid w:val="00816643"/>
    <w:rsid w:val="0082063E"/>
    <w:rsid w:val="0082145B"/>
    <w:rsid w:val="0082190C"/>
    <w:rsid w:val="00821C7A"/>
    <w:rsid w:val="00822195"/>
    <w:rsid w:val="00823092"/>
    <w:rsid w:val="008236D5"/>
    <w:rsid w:val="00823B1D"/>
    <w:rsid w:val="00823D66"/>
    <w:rsid w:val="00824566"/>
    <w:rsid w:val="00824D69"/>
    <w:rsid w:val="0082717F"/>
    <w:rsid w:val="008309B6"/>
    <w:rsid w:val="008310FC"/>
    <w:rsid w:val="00834B05"/>
    <w:rsid w:val="00834D84"/>
    <w:rsid w:val="00835C9B"/>
    <w:rsid w:val="00837A03"/>
    <w:rsid w:val="00837BE5"/>
    <w:rsid w:val="00837E39"/>
    <w:rsid w:val="008403C3"/>
    <w:rsid w:val="008405D6"/>
    <w:rsid w:val="00843501"/>
    <w:rsid w:val="00843E2A"/>
    <w:rsid w:val="00844296"/>
    <w:rsid w:val="008446BD"/>
    <w:rsid w:val="00844A25"/>
    <w:rsid w:val="00844CD7"/>
    <w:rsid w:val="00846263"/>
    <w:rsid w:val="00846360"/>
    <w:rsid w:val="00846EBD"/>
    <w:rsid w:val="00846F62"/>
    <w:rsid w:val="00850258"/>
    <w:rsid w:val="008503CF"/>
    <w:rsid w:val="008522F0"/>
    <w:rsid w:val="0085263E"/>
    <w:rsid w:val="0085266B"/>
    <w:rsid w:val="008535B4"/>
    <w:rsid w:val="00853B67"/>
    <w:rsid w:val="008541A7"/>
    <w:rsid w:val="008543B2"/>
    <w:rsid w:val="008553D6"/>
    <w:rsid w:val="00855A16"/>
    <w:rsid w:val="00856460"/>
    <w:rsid w:val="00856C9D"/>
    <w:rsid w:val="00861B9F"/>
    <w:rsid w:val="008636B1"/>
    <w:rsid w:val="00864225"/>
    <w:rsid w:val="008653BC"/>
    <w:rsid w:val="008654B2"/>
    <w:rsid w:val="00866F5E"/>
    <w:rsid w:val="008676C0"/>
    <w:rsid w:val="00870243"/>
    <w:rsid w:val="00870964"/>
    <w:rsid w:val="0087183B"/>
    <w:rsid w:val="008723AD"/>
    <w:rsid w:val="00873A8F"/>
    <w:rsid w:val="0087466F"/>
    <w:rsid w:val="008749EC"/>
    <w:rsid w:val="00875911"/>
    <w:rsid w:val="00876D90"/>
    <w:rsid w:val="00876F81"/>
    <w:rsid w:val="0087739B"/>
    <w:rsid w:val="0087742B"/>
    <w:rsid w:val="00877445"/>
    <w:rsid w:val="00877528"/>
    <w:rsid w:val="008807DE"/>
    <w:rsid w:val="00881919"/>
    <w:rsid w:val="00882408"/>
    <w:rsid w:val="00882B04"/>
    <w:rsid w:val="00882C57"/>
    <w:rsid w:val="00883104"/>
    <w:rsid w:val="008858AF"/>
    <w:rsid w:val="00885BA4"/>
    <w:rsid w:val="00886880"/>
    <w:rsid w:val="008868A2"/>
    <w:rsid w:val="00887149"/>
    <w:rsid w:val="00887899"/>
    <w:rsid w:val="00890334"/>
    <w:rsid w:val="008903F0"/>
    <w:rsid w:val="00890638"/>
    <w:rsid w:val="0089143D"/>
    <w:rsid w:val="00891476"/>
    <w:rsid w:val="00891569"/>
    <w:rsid w:val="00891DBD"/>
    <w:rsid w:val="00892138"/>
    <w:rsid w:val="00894B51"/>
    <w:rsid w:val="00894C2E"/>
    <w:rsid w:val="00895DF0"/>
    <w:rsid w:val="00895FD5"/>
    <w:rsid w:val="008A1C05"/>
    <w:rsid w:val="008A1F59"/>
    <w:rsid w:val="008A233C"/>
    <w:rsid w:val="008A2863"/>
    <w:rsid w:val="008A2DDC"/>
    <w:rsid w:val="008A3682"/>
    <w:rsid w:val="008A4322"/>
    <w:rsid w:val="008A69E5"/>
    <w:rsid w:val="008A7CA7"/>
    <w:rsid w:val="008A7DAE"/>
    <w:rsid w:val="008B0DCE"/>
    <w:rsid w:val="008B251B"/>
    <w:rsid w:val="008B4BA1"/>
    <w:rsid w:val="008B4BA8"/>
    <w:rsid w:val="008B5748"/>
    <w:rsid w:val="008B6094"/>
    <w:rsid w:val="008B6435"/>
    <w:rsid w:val="008B6820"/>
    <w:rsid w:val="008C10A2"/>
    <w:rsid w:val="008C7C8D"/>
    <w:rsid w:val="008D01A2"/>
    <w:rsid w:val="008D3F0A"/>
    <w:rsid w:val="008D5018"/>
    <w:rsid w:val="008D7B7A"/>
    <w:rsid w:val="008E127C"/>
    <w:rsid w:val="008E1DE8"/>
    <w:rsid w:val="008E27BC"/>
    <w:rsid w:val="008E2BFD"/>
    <w:rsid w:val="008E2DFD"/>
    <w:rsid w:val="008E393C"/>
    <w:rsid w:val="008E5277"/>
    <w:rsid w:val="008E6081"/>
    <w:rsid w:val="008F1A90"/>
    <w:rsid w:val="008F3D37"/>
    <w:rsid w:val="008F4A5D"/>
    <w:rsid w:val="008F5D3A"/>
    <w:rsid w:val="008F73CA"/>
    <w:rsid w:val="009001C8"/>
    <w:rsid w:val="00900EFB"/>
    <w:rsid w:val="009010F8"/>
    <w:rsid w:val="009015ED"/>
    <w:rsid w:val="0090276A"/>
    <w:rsid w:val="0090284F"/>
    <w:rsid w:val="00902F2B"/>
    <w:rsid w:val="00903C3B"/>
    <w:rsid w:val="00905D62"/>
    <w:rsid w:val="00906589"/>
    <w:rsid w:val="00907031"/>
    <w:rsid w:val="00910029"/>
    <w:rsid w:val="0091018C"/>
    <w:rsid w:val="00910204"/>
    <w:rsid w:val="0091175D"/>
    <w:rsid w:val="00911B1A"/>
    <w:rsid w:val="00911D43"/>
    <w:rsid w:val="00912AEE"/>
    <w:rsid w:val="009131D6"/>
    <w:rsid w:val="0091487B"/>
    <w:rsid w:val="009179F8"/>
    <w:rsid w:val="00917BEB"/>
    <w:rsid w:val="00921950"/>
    <w:rsid w:val="00921AC5"/>
    <w:rsid w:val="00922920"/>
    <w:rsid w:val="009232EA"/>
    <w:rsid w:val="009233B3"/>
    <w:rsid w:val="009239D4"/>
    <w:rsid w:val="00925C44"/>
    <w:rsid w:val="00926CDA"/>
    <w:rsid w:val="0092700D"/>
    <w:rsid w:val="009279E7"/>
    <w:rsid w:val="00927EC0"/>
    <w:rsid w:val="00930450"/>
    <w:rsid w:val="00930F79"/>
    <w:rsid w:val="00932C5E"/>
    <w:rsid w:val="0093343B"/>
    <w:rsid w:val="00934C7D"/>
    <w:rsid w:val="0093721C"/>
    <w:rsid w:val="00940F5F"/>
    <w:rsid w:val="00941BF9"/>
    <w:rsid w:val="00942BAF"/>
    <w:rsid w:val="00943550"/>
    <w:rsid w:val="009436B5"/>
    <w:rsid w:val="00943852"/>
    <w:rsid w:val="009438A3"/>
    <w:rsid w:val="009441A2"/>
    <w:rsid w:val="00944742"/>
    <w:rsid w:val="00944793"/>
    <w:rsid w:val="009453BF"/>
    <w:rsid w:val="00946837"/>
    <w:rsid w:val="00946AAB"/>
    <w:rsid w:val="00946FFF"/>
    <w:rsid w:val="0094795D"/>
    <w:rsid w:val="0095024C"/>
    <w:rsid w:val="00951756"/>
    <w:rsid w:val="0095198A"/>
    <w:rsid w:val="00951F63"/>
    <w:rsid w:val="00952A6D"/>
    <w:rsid w:val="009530AA"/>
    <w:rsid w:val="00953318"/>
    <w:rsid w:val="00953BAD"/>
    <w:rsid w:val="00953C6D"/>
    <w:rsid w:val="0095492D"/>
    <w:rsid w:val="009553DA"/>
    <w:rsid w:val="00955591"/>
    <w:rsid w:val="00955A4E"/>
    <w:rsid w:val="009579A0"/>
    <w:rsid w:val="00961F06"/>
    <w:rsid w:val="00962583"/>
    <w:rsid w:val="00962BEA"/>
    <w:rsid w:val="00965BEF"/>
    <w:rsid w:val="00966CD0"/>
    <w:rsid w:val="0096779E"/>
    <w:rsid w:val="00967D8B"/>
    <w:rsid w:val="00970AA8"/>
    <w:rsid w:val="009714C0"/>
    <w:rsid w:val="00973137"/>
    <w:rsid w:val="00973C9D"/>
    <w:rsid w:val="00974059"/>
    <w:rsid w:val="00975303"/>
    <w:rsid w:val="009768AD"/>
    <w:rsid w:val="00976B3D"/>
    <w:rsid w:val="00976E45"/>
    <w:rsid w:val="00976E7B"/>
    <w:rsid w:val="00977F91"/>
    <w:rsid w:val="00981D21"/>
    <w:rsid w:val="0098404A"/>
    <w:rsid w:val="00984239"/>
    <w:rsid w:val="009853A4"/>
    <w:rsid w:val="00985E4A"/>
    <w:rsid w:val="00986F08"/>
    <w:rsid w:val="00987B9F"/>
    <w:rsid w:val="00987DDB"/>
    <w:rsid w:val="009923F7"/>
    <w:rsid w:val="009926D3"/>
    <w:rsid w:val="00993618"/>
    <w:rsid w:val="00993A09"/>
    <w:rsid w:val="009947DA"/>
    <w:rsid w:val="00994E9E"/>
    <w:rsid w:val="00995EEB"/>
    <w:rsid w:val="009A00DA"/>
    <w:rsid w:val="009A03D6"/>
    <w:rsid w:val="009A16C1"/>
    <w:rsid w:val="009A3F8D"/>
    <w:rsid w:val="009A4EAD"/>
    <w:rsid w:val="009A5E16"/>
    <w:rsid w:val="009A7802"/>
    <w:rsid w:val="009A7B0C"/>
    <w:rsid w:val="009B08A0"/>
    <w:rsid w:val="009B1668"/>
    <w:rsid w:val="009B2CCF"/>
    <w:rsid w:val="009B41A5"/>
    <w:rsid w:val="009B547A"/>
    <w:rsid w:val="009B614A"/>
    <w:rsid w:val="009B79E0"/>
    <w:rsid w:val="009B7F33"/>
    <w:rsid w:val="009C0B35"/>
    <w:rsid w:val="009C1C94"/>
    <w:rsid w:val="009C3949"/>
    <w:rsid w:val="009C3CB9"/>
    <w:rsid w:val="009C738C"/>
    <w:rsid w:val="009D0408"/>
    <w:rsid w:val="009D0B2B"/>
    <w:rsid w:val="009D11D4"/>
    <w:rsid w:val="009D1E94"/>
    <w:rsid w:val="009D2A21"/>
    <w:rsid w:val="009D358C"/>
    <w:rsid w:val="009D3A66"/>
    <w:rsid w:val="009D5E0D"/>
    <w:rsid w:val="009D6287"/>
    <w:rsid w:val="009D6BCB"/>
    <w:rsid w:val="009D7881"/>
    <w:rsid w:val="009E1711"/>
    <w:rsid w:val="009E1F00"/>
    <w:rsid w:val="009E2A32"/>
    <w:rsid w:val="009E2B63"/>
    <w:rsid w:val="009E33C0"/>
    <w:rsid w:val="009E4173"/>
    <w:rsid w:val="009E4F7D"/>
    <w:rsid w:val="009E52B1"/>
    <w:rsid w:val="009E5854"/>
    <w:rsid w:val="009E5DF8"/>
    <w:rsid w:val="009E5F03"/>
    <w:rsid w:val="009F01B7"/>
    <w:rsid w:val="009F0878"/>
    <w:rsid w:val="009F195B"/>
    <w:rsid w:val="009F1FD3"/>
    <w:rsid w:val="009F40ED"/>
    <w:rsid w:val="009F4CAE"/>
    <w:rsid w:val="009F5870"/>
    <w:rsid w:val="009F6042"/>
    <w:rsid w:val="009F674C"/>
    <w:rsid w:val="009F6836"/>
    <w:rsid w:val="00A000EF"/>
    <w:rsid w:val="00A03358"/>
    <w:rsid w:val="00A03EE7"/>
    <w:rsid w:val="00A0470D"/>
    <w:rsid w:val="00A0540B"/>
    <w:rsid w:val="00A065D3"/>
    <w:rsid w:val="00A078F0"/>
    <w:rsid w:val="00A12489"/>
    <w:rsid w:val="00A12B85"/>
    <w:rsid w:val="00A13A18"/>
    <w:rsid w:val="00A13E21"/>
    <w:rsid w:val="00A13F54"/>
    <w:rsid w:val="00A14079"/>
    <w:rsid w:val="00A15BEB"/>
    <w:rsid w:val="00A1739E"/>
    <w:rsid w:val="00A17BA8"/>
    <w:rsid w:val="00A17C1A"/>
    <w:rsid w:val="00A20245"/>
    <w:rsid w:val="00A20673"/>
    <w:rsid w:val="00A22458"/>
    <w:rsid w:val="00A22E1E"/>
    <w:rsid w:val="00A22FCA"/>
    <w:rsid w:val="00A23546"/>
    <w:rsid w:val="00A250C8"/>
    <w:rsid w:val="00A250EF"/>
    <w:rsid w:val="00A253A3"/>
    <w:rsid w:val="00A25AC3"/>
    <w:rsid w:val="00A25D85"/>
    <w:rsid w:val="00A270DD"/>
    <w:rsid w:val="00A31C59"/>
    <w:rsid w:val="00A3205E"/>
    <w:rsid w:val="00A32F57"/>
    <w:rsid w:val="00A33478"/>
    <w:rsid w:val="00A33B70"/>
    <w:rsid w:val="00A35160"/>
    <w:rsid w:val="00A35442"/>
    <w:rsid w:val="00A3558A"/>
    <w:rsid w:val="00A36CDF"/>
    <w:rsid w:val="00A36E01"/>
    <w:rsid w:val="00A36FD8"/>
    <w:rsid w:val="00A37CFF"/>
    <w:rsid w:val="00A4033D"/>
    <w:rsid w:val="00A4122B"/>
    <w:rsid w:val="00A4280D"/>
    <w:rsid w:val="00A4347B"/>
    <w:rsid w:val="00A4412D"/>
    <w:rsid w:val="00A454D0"/>
    <w:rsid w:val="00A4641F"/>
    <w:rsid w:val="00A47115"/>
    <w:rsid w:val="00A515DE"/>
    <w:rsid w:val="00A52AB1"/>
    <w:rsid w:val="00A53C07"/>
    <w:rsid w:val="00A550CD"/>
    <w:rsid w:val="00A5565A"/>
    <w:rsid w:val="00A55BE1"/>
    <w:rsid w:val="00A56F12"/>
    <w:rsid w:val="00A60655"/>
    <w:rsid w:val="00A62686"/>
    <w:rsid w:val="00A63318"/>
    <w:rsid w:val="00A638FB"/>
    <w:rsid w:val="00A64352"/>
    <w:rsid w:val="00A6485D"/>
    <w:rsid w:val="00A656E2"/>
    <w:rsid w:val="00A65A30"/>
    <w:rsid w:val="00A71486"/>
    <w:rsid w:val="00A723A5"/>
    <w:rsid w:val="00A72642"/>
    <w:rsid w:val="00A7510D"/>
    <w:rsid w:val="00A76C96"/>
    <w:rsid w:val="00A7737C"/>
    <w:rsid w:val="00A77C88"/>
    <w:rsid w:val="00A81343"/>
    <w:rsid w:val="00A82301"/>
    <w:rsid w:val="00A82376"/>
    <w:rsid w:val="00A82FB7"/>
    <w:rsid w:val="00A83B7E"/>
    <w:rsid w:val="00A853C1"/>
    <w:rsid w:val="00A868D6"/>
    <w:rsid w:val="00A86FF0"/>
    <w:rsid w:val="00A875CE"/>
    <w:rsid w:val="00A90AC3"/>
    <w:rsid w:val="00A90F22"/>
    <w:rsid w:val="00A91935"/>
    <w:rsid w:val="00A91A7B"/>
    <w:rsid w:val="00A92B55"/>
    <w:rsid w:val="00A935B6"/>
    <w:rsid w:val="00A93B28"/>
    <w:rsid w:val="00A94568"/>
    <w:rsid w:val="00A95C90"/>
    <w:rsid w:val="00A96AF0"/>
    <w:rsid w:val="00A973DE"/>
    <w:rsid w:val="00AA0793"/>
    <w:rsid w:val="00AA0B66"/>
    <w:rsid w:val="00AA0CB3"/>
    <w:rsid w:val="00AA1561"/>
    <w:rsid w:val="00AA1C15"/>
    <w:rsid w:val="00AA22BE"/>
    <w:rsid w:val="00AA4596"/>
    <w:rsid w:val="00AA59CB"/>
    <w:rsid w:val="00AA59E6"/>
    <w:rsid w:val="00AA616C"/>
    <w:rsid w:val="00AB0B9D"/>
    <w:rsid w:val="00AB15A2"/>
    <w:rsid w:val="00AB206F"/>
    <w:rsid w:val="00AB7A47"/>
    <w:rsid w:val="00AC0CCD"/>
    <w:rsid w:val="00AC134C"/>
    <w:rsid w:val="00AC1866"/>
    <w:rsid w:val="00AC25C5"/>
    <w:rsid w:val="00AC3359"/>
    <w:rsid w:val="00AC34AF"/>
    <w:rsid w:val="00AC3F95"/>
    <w:rsid w:val="00AC3FE0"/>
    <w:rsid w:val="00AC4499"/>
    <w:rsid w:val="00AC79BA"/>
    <w:rsid w:val="00AD336A"/>
    <w:rsid w:val="00AD3B30"/>
    <w:rsid w:val="00AD4ADE"/>
    <w:rsid w:val="00AD59C5"/>
    <w:rsid w:val="00AD607A"/>
    <w:rsid w:val="00AD64CC"/>
    <w:rsid w:val="00AD7009"/>
    <w:rsid w:val="00AD73A7"/>
    <w:rsid w:val="00AE1BAA"/>
    <w:rsid w:val="00AE1E54"/>
    <w:rsid w:val="00AE21BF"/>
    <w:rsid w:val="00AE25A7"/>
    <w:rsid w:val="00AE3228"/>
    <w:rsid w:val="00AE51D6"/>
    <w:rsid w:val="00AE5B40"/>
    <w:rsid w:val="00AE5C1D"/>
    <w:rsid w:val="00AE7DFA"/>
    <w:rsid w:val="00AF0E5C"/>
    <w:rsid w:val="00AF1E15"/>
    <w:rsid w:val="00AF23AE"/>
    <w:rsid w:val="00AF28D5"/>
    <w:rsid w:val="00AF4E5D"/>
    <w:rsid w:val="00AF5560"/>
    <w:rsid w:val="00AF556D"/>
    <w:rsid w:val="00B02B2D"/>
    <w:rsid w:val="00B02E50"/>
    <w:rsid w:val="00B031C8"/>
    <w:rsid w:val="00B04929"/>
    <w:rsid w:val="00B06925"/>
    <w:rsid w:val="00B06AE4"/>
    <w:rsid w:val="00B073C4"/>
    <w:rsid w:val="00B107F6"/>
    <w:rsid w:val="00B10908"/>
    <w:rsid w:val="00B10C2D"/>
    <w:rsid w:val="00B13915"/>
    <w:rsid w:val="00B15913"/>
    <w:rsid w:val="00B164B9"/>
    <w:rsid w:val="00B16794"/>
    <w:rsid w:val="00B175C9"/>
    <w:rsid w:val="00B21CA7"/>
    <w:rsid w:val="00B2366F"/>
    <w:rsid w:val="00B2389F"/>
    <w:rsid w:val="00B23B31"/>
    <w:rsid w:val="00B23D4A"/>
    <w:rsid w:val="00B24153"/>
    <w:rsid w:val="00B2564D"/>
    <w:rsid w:val="00B25CAE"/>
    <w:rsid w:val="00B263A0"/>
    <w:rsid w:val="00B274D2"/>
    <w:rsid w:val="00B31FAD"/>
    <w:rsid w:val="00B320D6"/>
    <w:rsid w:val="00B32582"/>
    <w:rsid w:val="00B32B1B"/>
    <w:rsid w:val="00B33306"/>
    <w:rsid w:val="00B34C9D"/>
    <w:rsid w:val="00B357DF"/>
    <w:rsid w:val="00B358C5"/>
    <w:rsid w:val="00B3747A"/>
    <w:rsid w:val="00B40A9C"/>
    <w:rsid w:val="00B416F4"/>
    <w:rsid w:val="00B42A74"/>
    <w:rsid w:val="00B42C1B"/>
    <w:rsid w:val="00B42CA9"/>
    <w:rsid w:val="00B43A88"/>
    <w:rsid w:val="00B44018"/>
    <w:rsid w:val="00B4716C"/>
    <w:rsid w:val="00B47350"/>
    <w:rsid w:val="00B47732"/>
    <w:rsid w:val="00B47CCA"/>
    <w:rsid w:val="00B47FF9"/>
    <w:rsid w:val="00B5058B"/>
    <w:rsid w:val="00B51362"/>
    <w:rsid w:val="00B51787"/>
    <w:rsid w:val="00B518BA"/>
    <w:rsid w:val="00B51DA0"/>
    <w:rsid w:val="00B537A8"/>
    <w:rsid w:val="00B54C11"/>
    <w:rsid w:val="00B55AD4"/>
    <w:rsid w:val="00B57D29"/>
    <w:rsid w:val="00B60B3B"/>
    <w:rsid w:val="00B63516"/>
    <w:rsid w:val="00B64822"/>
    <w:rsid w:val="00B64F11"/>
    <w:rsid w:val="00B65108"/>
    <w:rsid w:val="00B65F22"/>
    <w:rsid w:val="00B6693B"/>
    <w:rsid w:val="00B66C75"/>
    <w:rsid w:val="00B71B01"/>
    <w:rsid w:val="00B752B3"/>
    <w:rsid w:val="00B75E02"/>
    <w:rsid w:val="00B765A4"/>
    <w:rsid w:val="00B76D81"/>
    <w:rsid w:val="00B77180"/>
    <w:rsid w:val="00B7794B"/>
    <w:rsid w:val="00B77B5E"/>
    <w:rsid w:val="00B807FF"/>
    <w:rsid w:val="00B81555"/>
    <w:rsid w:val="00B815CA"/>
    <w:rsid w:val="00B818A0"/>
    <w:rsid w:val="00B819B9"/>
    <w:rsid w:val="00B84913"/>
    <w:rsid w:val="00B84BFC"/>
    <w:rsid w:val="00B8589B"/>
    <w:rsid w:val="00B862D2"/>
    <w:rsid w:val="00B86B7A"/>
    <w:rsid w:val="00B87D03"/>
    <w:rsid w:val="00B9102F"/>
    <w:rsid w:val="00B9167F"/>
    <w:rsid w:val="00B926A2"/>
    <w:rsid w:val="00B92EF3"/>
    <w:rsid w:val="00B931FC"/>
    <w:rsid w:val="00B936E3"/>
    <w:rsid w:val="00B939D0"/>
    <w:rsid w:val="00B94016"/>
    <w:rsid w:val="00B94F4E"/>
    <w:rsid w:val="00B95EF0"/>
    <w:rsid w:val="00B962DF"/>
    <w:rsid w:val="00B969B7"/>
    <w:rsid w:val="00B972D7"/>
    <w:rsid w:val="00B97303"/>
    <w:rsid w:val="00B9778F"/>
    <w:rsid w:val="00BA024A"/>
    <w:rsid w:val="00BA2C9F"/>
    <w:rsid w:val="00BA3CBE"/>
    <w:rsid w:val="00BA433B"/>
    <w:rsid w:val="00BA4654"/>
    <w:rsid w:val="00BA4CF7"/>
    <w:rsid w:val="00BA5E8F"/>
    <w:rsid w:val="00BA763F"/>
    <w:rsid w:val="00BA79A5"/>
    <w:rsid w:val="00BB12C5"/>
    <w:rsid w:val="00BB15B5"/>
    <w:rsid w:val="00BB2AF8"/>
    <w:rsid w:val="00BB2D69"/>
    <w:rsid w:val="00BB39EE"/>
    <w:rsid w:val="00BB470D"/>
    <w:rsid w:val="00BB61C3"/>
    <w:rsid w:val="00BB69CE"/>
    <w:rsid w:val="00BB72CA"/>
    <w:rsid w:val="00BB789E"/>
    <w:rsid w:val="00BC01AF"/>
    <w:rsid w:val="00BC0517"/>
    <w:rsid w:val="00BC0919"/>
    <w:rsid w:val="00BC159A"/>
    <w:rsid w:val="00BC21A3"/>
    <w:rsid w:val="00BC36D5"/>
    <w:rsid w:val="00BC40CE"/>
    <w:rsid w:val="00BC667D"/>
    <w:rsid w:val="00BC6DC2"/>
    <w:rsid w:val="00BC6FAB"/>
    <w:rsid w:val="00BC7258"/>
    <w:rsid w:val="00BC73DE"/>
    <w:rsid w:val="00BC74A2"/>
    <w:rsid w:val="00BC767C"/>
    <w:rsid w:val="00BD09A1"/>
    <w:rsid w:val="00BD1922"/>
    <w:rsid w:val="00BD27BF"/>
    <w:rsid w:val="00BD29C3"/>
    <w:rsid w:val="00BD2C86"/>
    <w:rsid w:val="00BD2E1B"/>
    <w:rsid w:val="00BD3054"/>
    <w:rsid w:val="00BD32C7"/>
    <w:rsid w:val="00BD35C7"/>
    <w:rsid w:val="00BD4C91"/>
    <w:rsid w:val="00BD515C"/>
    <w:rsid w:val="00BD53DF"/>
    <w:rsid w:val="00BD5954"/>
    <w:rsid w:val="00BD76B5"/>
    <w:rsid w:val="00BD7FDC"/>
    <w:rsid w:val="00BE00F3"/>
    <w:rsid w:val="00BE0AB0"/>
    <w:rsid w:val="00BE2949"/>
    <w:rsid w:val="00BE3E63"/>
    <w:rsid w:val="00BE6979"/>
    <w:rsid w:val="00BE7A8B"/>
    <w:rsid w:val="00BF0695"/>
    <w:rsid w:val="00BF2E9E"/>
    <w:rsid w:val="00BF3D49"/>
    <w:rsid w:val="00BF5889"/>
    <w:rsid w:val="00BF5E70"/>
    <w:rsid w:val="00BF65A4"/>
    <w:rsid w:val="00C004C9"/>
    <w:rsid w:val="00C0059E"/>
    <w:rsid w:val="00C0135E"/>
    <w:rsid w:val="00C016A2"/>
    <w:rsid w:val="00C019AF"/>
    <w:rsid w:val="00C01EA6"/>
    <w:rsid w:val="00C02596"/>
    <w:rsid w:val="00C04204"/>
    <w:rsid w:val="00C05A75"/>
    <w:rsid w:val="00C06D70"/>
    <w:rsid w:val="00C07D63"/>
    <w:rsid w:val="00C108E0"/>
    <w:rsid w:val="00C10F68"/>
    <w:rsid w:val="00C111B4"/>
    <w:rsid w:val="00C11655"/>
    <w:rsid w:val="00C12CE4"/>
    <w:rsid w:val="00C12E68"/>
    <w:rsid w:val="00C138C7"/>
    <w:rsid w:val="00C1514E"/>
    <w:rsid w:val="00C15F78"/>
    <w:rsid w:val="00C171E1"/>
    <w:rsid w:val="00C178F8"/>
    <w:rsid w:val="00C22C49"/>
    <w:rsid w:val="00C23767"/>
    <w:rsid w:val="00C2394F"/>
    <w:rsid w:val="00C24DF8"/>
    <w:rsid w:val="00C30178"/>
    <w:rsid w:val="00C304B0"/>
    <w:rsid w:val="00C3151C"/>
    <w:rsid w:val="00C31B8E"/>
    <w:rsid w:val="00C34429"/>
    <w:rsid w:val="00C34EDB"/>
    <w:rsid w:val="00C3505F"/>
    <w:rsid w:val="00C35216"/>
    <w:rsid w:val="00C35A24"/>
    <w:rsid w:val="00C35DBE"/>
    <w:rsid w:val="00C366E8"/>
    <w:rsid w:val="00C367AA"/>
    <w:rsid w:val="00C3728A"/>
    <w:rsid w:val="00C37591"/>
    <w:rsid w:val="00C40130"/>
    <w:rsid w:val="00C40458"/>
    <w:rsid w:val="00C40C4B"/>
    <w:rsid w:val="00C40D8E"/>
    <w:rsid w:val="00C412F1"/>
    <w:rsid w:val="00C42742"/>
    <w:rsid w:val="00C42CE5"/>
    <w:rsid w:val="00C42E8B"/>
    <w:rsid w:val="00C43107"/>
    <w:rsid w:val="00C44797"/>
    <w:rsid w:val="00C4525E"/>
    <w:rsid w:val="00C45658"/>
    <w:rsid w:val="00C4661C"/>
    <w:rsid w:val="00C467A7"/>
    <w:rsid w:val="00C47244"/>
    <w:rsid w:val="00C5007F"/>
    <w:rsid w:val="00C5117D"/>
    <w:rsid w:val="00C51714"/>
    <w:rsid w:val="00C522BF"/>
    <w:rsid w:val="00C525B2"/>
    <w:rsid w:val="00C526A9"/>
    <w:rsid w:val="00C52DDA"/>
    <w:rsid w:val="00C53098"/>
    <w:rsid w:val="00C54671"/>
    <w:rsid w:val="00C554E4"/>
    <w:rsid w:val="00C56BF6"/>
    <w:rsid w:val="00C6082C"/>
    <w:rsid w:val="00C60E57"/>
    <w:rsid w:val="00C63DEA"/>
    <w:rsid w:val="00C63F7A"/>
    <w:rsid w:val="00C64022"/>
    <w:rsid w:val="00C642E9"/>
    <w:rsid w:val="00C6436F"/>
    <w:rsid w:val="00C64CF9"/>
    <w:rsid w:val="00C65AA7"/>
    <w:rsid w:val="00C65F7D"/>
    <w:rsid w:val="00C66CB4"/>
    <w:rsid w:val="00C67D70"/>
    <w:rsid w:val="00C70443"/>
    <w:rsid w:val="00C70513"/>
    <w:rsid w:val="00C70DFE"/>
    <w:rsid w:val="00C715B2"/>
    <w:rsid w:val="00C717CB"/>
    <w:rsid w:val="00C7263C"/>
    <w:rsid w:val="00C75114"/>
    <w:rsid w:val="00C7550F"/>
    <w:rsid w:val="00C758F0"/>
    <w:rsid w:val="00C767E4"/>
    <w:rsid w:val="00C772F2"/>
    <w:rsid w:val="00C779A5"/>
    <w:rsid w:val="00C80E22"/>
    <w:rsid w:val="00C80F6D"/>
    <w:rsid w:val="00C81C5F"/>
    <w:rsid w:val="00C82171"/>
    <w:rsid w:val="00C82BEF"/>
    <w:rsid w:val="00C834EC"/>
    <w:rsid w:val="00C84AB8"/>
    <w:rsid w:val="00C850A2"/>
    <w:rsid w:val="00C85D26"/>
    <w:rsid w:val="00C85EF2"/>
    <w:rsid w:val="00C86324"/>
    <w:rsid w:val="00C877DA"/>
    <w:rsid w:val="00C87BBB"/>
    <w:rsid w:val="00C935AC"/>
    <w:rsid w:val="00C93ABD"/>
    <w:rsid w:val="00C93F33"/>
    <w:rsid w:val="00C947F4"/>
    <w:rsid w:val="00C954BA"/>
    <w:rsid w:val="00C96642"/>
    <w:rsid w:val="00C97935"/>
    <w:rsid w:val="00CA049C"/>
    <w:rsid w:val="00CA1330"/>
    <w:rsid w:val="00CA3534"/>
    <w:rsid w:val="00CA355F"/>
    <w:rsid w:val="00CA467F"/>
    <w:rsid w:val="00CA588C"/>
    <w:rsid w:val="00CA64C7"/>
    <w:rsid w:val="00CA6A2F"/>
    <w:rsid w:val="00CA727F"/>
    <w:rsid w:val="00CA7496"/>
    <w:rsid w:val="00CB01E8"/>
    <w:rsid w:val="00CB1EBA"/>
    <w:rsid w:val="00CB248B"/>
    <w:rsid w:val="00CB359E"/>
    <w:rsid w:val="00CB4E70"/>
    <w:rsid w:val="00CB4F30"/>
    <w:rsid w:val="00CB5553"/>
    <w:rsid w:val="00CB57AD"/>
    <w:rsid w:val="00CB5EDB"/>
    <w:rsid w:val="00CB67D2"/>
    <w:rsid w:val="00CB6A85"/>
    <w:rsid w:val="00CB7536"/>
    <w:rsid w:val="00CC03AE"/>
    <w:rsid w:val="00CC0CAF"/>
    <w:rsid w:val="00CC11A7"/>
    <w:rsid w:val="00CC1976"/>
    <w:rsid w:val="00CC1CF0"/>
    <w:rsid w:val="00CC6539"/>
    <w:rsid w:val="00CD1F1F"/>
    <w:rsid w:val="00CD2939"/>
    <w:rsid w:val="00CD3A8D"/>
    <w:rsid w:val="00CD5467"/>
    <w:rsid w:val="00CD7EDC"/>
    <w:rsid w:val="00CE100D"/>
    <w:rsid w:val="00CE12A4"/>
    <w:rsid w:val="00CE211F"/>
    <w:rsid w:val="00CE25EF"/>
    <w:rsid w:val="00CE26B2"/>
    <w:rsid w:val="00CE3301"/>
    <w:rsid w:val="00CE4738"/>
    <w:rsid w:val="00CE4EC7"/>
    <w:rsid w:val="00CE5157"/>
    <w:rsid w:val="00CE66F2"/>
    <w:rsid w:val="00CE6FF7"/>
    <w:rsid w:val="00CF1D7B"/>
    <w:rsid w:val="00CF2691"/>
    <w:rsid w:val="00CF3C95"/>
    <w:rsid w:val="00CF3E5E"/>
    <w:rsid w:val="00CF47E4"/>
    <w:rsid w:val="00CF4F63"/>
    <w:rsid w:val="00CF64A3"/>
    <w:rsid w:val="00CF68C8"/>
    <w:rsid w:val="00CF6956"/>
    <w:rsid w:val="00D001DB"/>
    <w:rsid w:val="00D00BF5"/>
    <w:rsid w:val="00D00EFB"/>
    <w:rsid w:val="00D01102"/>
    <w:rsid w:val="00D011A8"/>
    <w:rsid w:val="00D0239B"/>
    <w:rsid w:val="00D02455"/>
    <w:rsid w:val="00D02983"/>
    <w:rsid w:val="00D0556D"/>
    <w:rsid w:val="00D07619"/>
    <w:rsid w:val="00D07B9A"/>
    <w:rsid w:val="00D07C1B"/>
    <w:rsid w:val="00D10534"/>
    <w:rsid w:val="00D1091C"/>
    <w:rsid w:val="00D115B1"/>
    <w:rsid w:val="00D119DD"/>
    <w:rsid w:val="00D13715"/>
    <w:rsid w:val="00D13AF9"/>
    <w:rsid w:val="00D13E46"/>
    <w:rsid w:val="00D144A7"/>
    <w:rsid w:val="00D1638B"/>
    <w:rsid w:val="00D16E91"/>
    <w:rsid w:val="00D170B9"/>
    <w:rsid w:val="00D172B9"/>
    <w:rsid w:val="00D21F7C"/>
    <w:rsid w:val="00D220AF"/>
    <w:rsid w:val="00D222B9"/>
    <w:rsid w:val="00D22A4F"/>
    <w:rsid w:val="00D23ED8"/>
    <w:rsid w:val="00D24948"/>
    <w:rsid w:val="00D24999"/>
    <w:rsid w:val="00D25454"/>
    <w:rsid w:val="00D25B35"/>
    <w:rsid w:val="00D272CD"/>
    <w:rsid w:val="00D2798B"/>
    <w:rsid w:val="00D30DE1"/>
    <w:rsid w:val="00D31EB2"/>
    <w:rsid w:val="00D3216A"/>
    <w:rsid w:val="00D32610"/>
    <w:rsid w:val="00D32953"/>
    <w:rsid w:val="00D3347D"/>
    <w:rsid w:val="00D33E83"/>
    <w:rsid w:val="00D33FF9"/>
    <w:rsid w:val="00D34393"/>
    <w:rsid w:val="00D34834"/>
    <w:rsid w:val="00D349BF"/>
    <w:rsid w:val="00D34FEB"/>
    <w:rsid w:val="00D35098"/>
    <w:rsid w:val="00D362EB"/>
    <w:rsid w:val="00D407DD"/>
    <w:rsid w:val="00D40ABC"/>
    <w:rsid w:val="00D41637"/>
    <w:rsid w:val="00D43487"/>
    <w:rsid w:val="00D449CE"/>
    <w:rsid w:val="00D5086F"/>
    <w:rsid w:val="00D50CE5"/>
    <w:rsid w:val="00D51257"/>
    <w:rsid w:val="00D516EC"/>
    <w:rsid w:val="00D5182A"/>
    <w:rsid w:val="00D524BD"/>
    <w:rsid w:val="00D52A4D"/>
    <w:rsid w:val="00D53386"/>
    <w:rsid w:val="00D5360C"/>
    <w:rsid w:val="00D55C5A"/>
    <w:rsid w:val="00D60290"/>
    <w:rsid w:val="00D6058C"/>
    <w:rsid w:val="00D60C1E"/>
    <w:rsid w:val="00D60DDD"/>
    <w:rsid w:val="00D62D4F"/>
    <w:rsid w:val="00D63711"/>
    <w:rsid w:val="00D64591"/>
    <w:rsid w:val="00D6531D"/>
    <w:rsid w:val="00D659F5"/>
    <w:rsid w:val="00D65BEC"/>
    <w:rsid w:val="00D6603D"/>
    <w:rsid w:val="00D6669B"/>
    <w:rsid w:val="00D70604"/>
    <w:rsid w:val="00D7087D"/>
    <w:rsid w:val="00D71B78"/>
    <w:rsid w:val="00D727A1"/>
    <w:rsid w:val="00D7348F"/>
    <w:rsid w:val="00D73615"/>
    <w:rsid w:val="00D73773"/>
    <w:rsid w:val="00D73E92"/>
    <w:rsid w:val="00D73F38"/>
    <w:rsid w:val="00D76002"/>
    <w:rsid w:val="00D775EA"/>
    <w:rsid w:val="00D811CF"/>
    <w:rsid w:val="00D81607"/>
    <w:rsid w:val="00D8204F"/>
    <w:rsid w:val="00D82884"/>
    <w:rsid w:val="00D83240"/>
    <w:rsid w:val="00D83587"/>
    <w:rsid w:val="00D83B67"/>
    <w:rsid w:val="00D8401D"/>
    <w:rsid w:val="00D84DF5"/>
    <w:rsid w:val="00D860F8"/>
    <w:rsid w:val="00D86CBB"/>
    <w:rsid w:val="00D879CD"/>
    <w:rsid w:val="00D87B28"/>
    <w:rsid w:val="00D90A2E"/>
    <w:rsid w:val="00D911F5"/>
    <w:rsid w:val="00D9126A"/>
    <w:rsid w:val="00D91576"/>
    <w:rsid w:val="00D91811"/>
    <w:rsid w:val="00D921F9"/>
    <w:rsid w:val="00D92B4B"/>
    <w:rsid w:val="00D92BA5"/>
    <w:rsid w:val="00D93F98"/>
    <w:rsid w:val="00D94136"/>
    <w:rsid w:val="00D9428A"/>
    <w:rsid w:val="00D94905"/>
    <w:rsid w:val="00D94D83"/>
    <w:rsid w:val="00D95776"/>
    <w:rsid w:val="00D95817"/>
    <w:rsid w:val="00D96101"/>
    <w:rsid w:val="00D96846"/>
    <w:rsid w:val="00D97650"/>
    <w:rsid w:val="00D97C95"/>
    <w:rsid w:val="00DA0EC9"/>
    <w:rsid w:val="00DA1D17"/>
    <w:rsid w:val="00DA23B0"/>
    <w:rsid w:val="00DA2EC1"/>
    <w:rsid w:val="00DA3194"/>
    <w:rsid w:val="00DA645C"/>
    <w:rsid w:val="00DA648D"/>
    <w:rsid w:val="00DA6CEC"/>
    <w:rsid w:val="00DB0FFC"/>
    <w:rsid w:val="00DB10B1"/>
    <w:rsid w:val="00DB184B"/>
    <w:rsid w:val="00DB1899"/>
    <w:rsid w:val="00DB1BE9"/>
    <w:rsid w:val="00DB4272"/>
    <w:rsid w:val="00DB61CE"/>
    <w:rsid w:val="00DB6B08"/>
    <w:rsid w:val="00DC0F23"/>
    <w:rsid w:val="00DC0F96"/>
    <w:rsid w:val="00DC1D8C"/>
    <w:rsid w:val="00DC2638"/>
    <w:rsid w:val="00DC2646"/>
    <w:rsid w:val="00DC289D"/>
    <w:rsid w:val="00DC2CB0"/>
    <w:rsid w:val="00DC2DC5"/>
    <w:rsid w:val="00DC48C0"/>
    <w:rsid w:val="00DC5FB7"/>
    <w:rsid w:val="00DC66DE"/>
    <w:rsid w:val="00DD0346"/>
    <w:rsid w:val="00DD07A3"/>
    <w:rsid w:val="00DD0AC5"/>
    <w:rsid w:val="00DD17E1"/>
    <w:rsid w:val="00DD211C"/>
    <w:rsid w:val="00DD3575"/>
    <w:rsid w:val="00DD3792"/>
    <w:rsid w:val="00DD3C3C"/>
    <w:rsid w:val="00DD4B6D"/>
    <w:rsid w:val="00DD5946"/>
    <w:rsid w:val="00DD783E"/>
    <w:rsid w:val="00DE1B81"/>
    <w:rsid w:val="00DE29DA"/>
    <w:rsid w:val="00DE3DCA"/>
    <w:rsid w:val="00DE550D"/>
    <w:rsid w:val="00DE5807"/>
    <w:rsid w:val="00DE5BB4"/>
    <w:rsid w:val="00DE6692"/>
    <w:rsid w:val="00DE6F80"/>
    <w:rsid w:val="00DF039A"/>
    <w:rsid w:val="00DF0A79"/>
    <w:rsid w:val="00DF100F"/>
    <w:rsid w:val="00DF6624"/>
    <w:rsid w:val="00DF7BF1"/>
    <w:rsid w:val="00E0040D"/>
    <w:rsid w:val="00E004FC"/>
    <w:rsid w:val="00E00A20"/>
    <w:rsid w:val="00E00A23"/>
    <w:rsid w:val="00E00CA1"/>
    <w:rsid w:val="00E00DF4"/>
    <w:rsid w:val="00E01538"/>
    <w:rsid w:val="00E02BB5"/>
    <w:rsid w:val="00E03D1B"/>
    <w:rsid w:val="00E06F35"/>
    <w:rsid w:val="00E102B2"/>
    <w:rsid w:val="00E10635"/>
    <w:rsid w:val="00E10C6E"/>
    <w:rsid w:val="00E11B63"/>
    <w:rsid w:val="00E11BDD"/>
    <w:rsid w:val="00E11D23"/>
    <w:rsid w:val="00E11E9B"/>
    <w:rsid w:val="00E12F55"/>
    <w:rsid w:val="00E13115"/>
    <w:rsid w:val="00E13718"/>
    <w:rsid w:val="00E14F42"/>
    <w:rsid w:val="00E175B6"/>
    <w:rsid w:val="00E20609"/>
    <w:rsid w:val="00E20779"/>
    <w:rsid w:val="00E22B25"/>
    <w:rsid w:val="00E22C6C"/>
    <w:rsid w:val="00E248A6"/>
    <w:rsid w:val="00E253CA"/>
    <w:rsid w:val="00E26053"/>
    <w:rsid w:val="00E27063"/>
    <w:rsid w:val="00E30484"/>
    <w:rsid w:val="00E30A15"/>
    <w:rsid w:val="00E30A36"/>
    <w:rsid w:val="00E319D4"/>
    <w:rsid w:val="00E32D9A"/>
    <w:rsid w:val="00E3352C"/>
    <w:rsid w:val="00E335B5"/>
    <w:rsid w:val="00E35AFB"/>
    <w:rsid w:val="00E3646D"/>
    <w:rsid w:val="00E366F1"/>
    <w:rsid w:val="00E3680C"/>
    <w:rsid w:val="00E40891"/>
    <w:rsid w:val="00E42087"/>
    <w:rsid w:val="00E42705"/>
    <w:rsid w:val="00E45642"/>
    <w:rsid w:val="00E45AC9"/>
    <w:rsid w:val="00E46330"/>
    <w:rsid w:val="00E47D01"/>
    <w:rsid w:val="00E5019C"/>
    <w:rsid w:val="00E53CB1"/>
    <w:rsid w:val="00E53F19"/>
    <w:rsid w:val="00E54955"/>
    <w:rsid w:val="00E55A8A"/>
    <w:rsid w:val="00E56AFD"/>
    <w:rsid w:val="00E57F74"/>
    <w:rsid w:val="00E61222"/>
    <w:rsid w:val="00E62C24"/>
    <w:rsid w:val="00E63B26"/>
    <w:rsid w:val="00E63E1D"/>
    <w:rsid w:val="00E6416A"/>
    <w:rsid w:val="00E65245"/>
    <w:rsid w:val="00E67C04"/>
    <w:rsid w:val="00E7055F"/>
    <w:rsid w:val="00E72B9D"/>
    <w:rsid w:val="00E72D1D"/>
    <w:rsid w:val="00E74675"/>
    <w:rsid w:val="00E76078"/>
    <w:rsid w:val="00E812CF"/>
    <w:rsid w:val="00E82071"/>
    <w:rsid w:val="00E832A2"/>
    <w:rsid w:val="00E836E1"/>
    <w:rsid w:val="00E84478"/>
    <w:rsid w:val="00E84F7F"/>
    <w:rsid w:val="00E86580"/>
    <w:rsid w:val="00E87328"/>
    <w:rsid w:val="00E90AB5"/>
    <w:rsid w:val="00E91004"/>
    <w:rsid w:val="00E915A5"/>
    <w:rsid w:val="00E929E9"/>
    <w:rsid w:val="00E93D7E"/>
    <w:rsid w:val="00E94170"/>
    <w:rsid w:val="00E9594A"/>
    <w:rsid w:val="00E961F8"/>
    <w:rsid w:val="00E964EC"/>
    <w:rsid w:val="00E96629"/>
    <w:rsid w:val="00E973C3"/>
    <w:rsid w:val="00E97A68"/>
    <w:rsid w:val="00E97D6B"/>
    <w:rsid w:val="00EA03A5"/>
    <w:rsid w:val="00EA088B"/>
    <w:rsid w:val="00EA10FC"/>
    <w:rsid w:val="00EA1322"/>
    <w:rsid w:val="00EA3407"/>
    <w:rsid w:val="00EA4667"/>
    <w:rsid w:val="00EA483B"/>
    <w:rsid w:val="00EA67BD"/>
    <w:rsid w:val="00EA779B"/>
    <w:rsid w:val="00EA79E4"/>
    <w:rsid w:val="00EB0BC4"/>
    <w:rsid w:val="00EB0D0D"/>
    <w:rsid w:val="00EB1FED"/>
    <w:rsid w:val="00EB35CB"/>
    <w:rsid w:val="00EB3DC2"/>
    <w:rsid w:val="00EB5B6A"/>
    <w:rsid w:val="00EB6440"/>
    <w:rsid w:val="00EB6DEB"/>
    <w:rsid w:val="00EB727D"/>
    <w:rsid w:val="00EC1972"/>
    <w:rsid w:val="00EC1B53"/>
    <w:rsid w:val="00EC5971"/>
    <w:rsid w:val="00EC63AE"/>
    <w:rsid w:val="00EC6FB8"/>
    <w:rsid w:val="00EC7E8B"/>
    <w:rsid w:val="00ED016B"/>
    <w:rsid w:val="00ED0B74"/>
    <w:rsid w:val="00ED176E"/>
    <w:rsid w:val="00ED1B06"/>
    <w:rsid w:val="00ED295E"/>
    <w:rsid w:val="00ED35B1"/>
    <w:rsid w:val="00ED4109"/>
    <w:rsid w:val="00ED5388"/>
    <w:rsid w:val="00ED60EE"/>
    <w:rsid w:val="00ED6210"/>
    <w:rsid w:val="00ED709E"/>
    <w:rsid w:val="00EE12F6"/>
    <w:rsid w:val="00EE1628"/>
    <w:rsid w:val="00EE17C3"/>
    <w:rsid w:val="00EE1D72"/>
    <w:rsid w:val="00EE29C4"/>
    <w:rsid w:val="00EE3AD3"/>
    <w:rsid w:val="00EE587A"/>
    <w:rsid w:val="00EE59CD"/>
    <w:rsid w:val="00EE6666"/>
    <w:rsid w:val="00EE716A"/>
    <w:rsid w:val="00EF1AAA"/>
    <w:rsid w:val="00EF23FF"/>
    <w:rsid w:val="00EF255D"/>
    <w:rsid w:val="00EF2D56"/>
    <w:rsid w:val="00EF3EC8"/>
    <w:rsid w:val="00F00B76"/>
    <w:rsid w:val="00F0218D"/>
    <w:rsid w:val="00F0224B"/>
    <w:rsid w:val="00F02A66"/>
    <w:rsid w:val="00F02DBC"/>
    <w:rsid w:val="00F03927"/>
    <w:rsid w:val="00F0500A"/>
    <w:rsid w:val="00F05D43"/>
    <w:rsid w:val="00F062AC"/>
    <w:rsid w:val="00F0753C"/>
    <w:rsid w:val="00F10341"/>
    <w:rsid w:val="00F11479"/>
    <w:rsid w:val="00F11C9F"/>
    <w:rsid w:val="00F1221A"/>
    <w:rsid w:val="00F13561"/>
    <w:rsid w:val="00F14444"/>
    <w:rsid w:val="00F144C2"/>
    <w:rsid w:val="00F145C4"/>
    <w:rsid w:val="00F155EA"/>
    <w:rsid w:val="00F1626B"/>
    <w:rsid w:val="00F16A2C"/>
    <w:rsid w:val="00F2053F"/>
    <w:rsid w:val="00F20B05"/>
    <w:rsid w:val="00F20F78"/>
    <w:rsid w:val="00F23718"/>
    <w:rsid w:val="00F240EE"/>
    <w:rsid w:val="00F245B9"/>
    <w:rsid w:val="00F246B1"/>
    <w:rsid w:val="00F27ED7"/>
    <w:rsid w:val="00F33CBD"/>
    <w:rsid w:val="00F346E2"/>
    <w:rsid w:val="00F368FF"/>
    <w:rsid w:val="00F36978"/>
    <w:rsid w:val="00F36F5E"/>
    <w:rsid w:val="00F375B1"/>
    <w:rsid w:val="00F37ED9"/>
    <w:rsid w:val="00F408BF"/>
    <w:rsid w:val="00F40E67"/>
    <w:rsid w:val="00F4199D"/>
    <w:rsid w:val="00F41CFE"/>
    <w:rsid w:val="00F42253"/>
    <w:rsid w:val="00F42655"/>
    <w:rsid w:val="00F445D4"/>
    <w:rsid w:val="00F44C9E"/>
    <w:rsid w:val="00F46352"/>
    <w:rsid w:val="00F475FD"/>
    <w:rsid w:val="00F47D5E"/>
    <w:rsid w:val="00F50EBE"/>
    <w:rsid w:val="00F51A22"/>
    <w:rsid w:val="00F52EAC"/>
    <w:rsid w:val="00F539AB"/>
    <w:rsid w:val="00F54C39"/>
    <w:rsid w:val="00F55303"/>
    <w:rsid w:val="00F5550D"/>
    <w:rsid w:val="00F557B2"/>
    <w:rsid w:val="00F55890"/>
    <w:rsid w:val="00F55931"/>
    <w:rsid w:val="00F56700"/>
    <w:rsid w:val="00F568C7"/>
    <w:rsid w:val="00F56D4F"/>
    <w:rsid w:val="00F577FE"/>
    <w:rsid w:val="00F61214"/>
    <w:rsid w:val="00F6159A"/>
    <w:rsid w:val="00F6197F"/>
    <w:rsid w:val="00F63E05"/>
    <w:rsid w:val="00F64110"/>
    <w:rsid w:val="00F6649B"/>
    <w:rsid w:val="00F66EF6"/>
    <w:rsid w:val="00F705EC"/>
    <w:rsid w:val="00F716C9"/>
    <w:rsid w:val="00F7173E"/>
    <w:rsid w:val="00F71FC8"/>
    <w:rsid w:val="00F72E68"/>
    <w:rsid w:val="00F73479"/>
    <w:rsid w:val="00F760EB"/>
    <w:rsid w:val="00F76973"/>
    <w:rsid w:val="00F81E63"/>
    <w:rsid w:val="00F8271D"/>
    <w:rsid w:val="00F82EC9"/>
    <w:rsid w:val="00F83F01"/>
    <w:rsid w:val="00F845E9"/>
    <w:rsid w:val="00F84682"/>
    <w:rsid w:val="00F8484E"/>
    <w:rsid w:val="00F852CD"/>
    <w:rsid w:val="00F87871"/>
    <w:rsid w:val="00F87CD3"/>
    <w:rsid w:val="00F87CF1"/>
    <w:rsid w:val="00F90260"/>
    <w:rsid w:val="00F90FAF"/>
    <w:rsid w:val="00F91508"/>
    <w:rsid w:val="00F91B9D"/>
    <w:rsid w:val="00F940C5"/>
    <w:rsid w:val="00F94B52"/>
    <w:rsid w:val="00F961A4"/>
    <w:rsid w:val="00FA0A77"/>
    <w:rsid w:val="00FA0C2A"/>
    <w:rsid w:val="00FA15E8"/>
    <w:rsid w:val="00FA3D50"/>
    <w:rsid w:val="00FA46C5"/>
    <w:rsid w:val="00FA5405"/>
    <w:rsid w:val="00FA61F2"/>
    <w:rsid w:val="00FA74B7"/>
    <w:rsid w:val="00FA7D4D"/>
    <w:rsid w:val="00FB04CE"/>
    <w:rsid w:val="00FB1CFA"/>
    <w:rsid w:val="00FB1F46"/>
    <w:rsid w:val="00FB2644"/>
    <w:rsid w:val="00FB3255"/>
    <w:rsid w:val="00FB4870"/>
    <w:rsid w:val="00FB61DF"/>
    <w:rsid w:val="00FB6375"/>
    <w:rsid w:val="00FB6F05"/>
    <w:rsid w:val="00FC020C"/>
    <w:rsid w:val="00FC0C99"/>
    <w:rsid w:val="00FC0FDC"/>
    <w:rsid w:val="00FC146D"/>
    <w:rsid w:val="00FC3E4E"/>
    <w:rsid w:val="00FC5453"/>
    <w:rsid w:val="00FC616E"/>
    <w:rsid w:val="00FC6F7D"/>
    <w:rsid w:val="00FD0B59"/>
    <w:rsid w:val="00FD0E0B"/>
    <w:rsid w:val="00FD10A6"/>
    <w:rsid w:val="00FD1FA2"/>
    <w:rsid w:val="00FD2DC7"/>
    <w:rsid w:val="00FD5A27"/>
    <w:rsid w:val="00FD6442"/>
    <w:rsid w:val="00FD6E17"/>
    <w:rsid w:val="00FD77FB"/>
    <w:rsid w:val="00FE03F7"/>
    <w:rsid w:val="00FE0AC5"/>
    <w:rsid w:val="00FE1C89"/>
    <w:rsid w:val="00FE1E82"/>
    <w:rsid w:val="00FE2BA4"/>
    <w:rsid w:val="00FE4409"/>
    <w:rsid w:val="00FE51EC"/>
    <w:rsid w:val="00FE5C27"/>
    <w:rsid w:val="00FE6141"/>
    <w:rsid w:val="00FE63B0"/>
    <w:rsid w:val="00FE67AF"/>
    <w:rsid w:val="00FE699B"/>
    <w:rsid w:val="00FE79BA"/>
    <w:rsid w:val="00FF0E8C"/>
    <w:rsid w:val="00FF2774"/>
    <w:rsid w:val="00FF3BFB"/>
    <w:rsid w:val="00FF64D3"/>
    <w:rsid w:val="00FF6651"/>
    <w:rsid w:val="00FF6B27"/>
    <w:rsid w:val="00FF7045"/>
    <w:rsid w:val="00FF7178"/>
    <w:rsid w:val="00FF7CE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2">
      <v:textbox inset="5.85pt,.7pt,5.85pt,.7pt"/>
    </o:shapedefaults>
    <o:shapelayout v:ext="edit">
      <o:idmap v:ext="edit" data="2"/>
    </o:shapelayout>
  </w:shapeDefaults>
  <w:decimalSymbol w:val="."/>
  <w:listSeparator w:val=","/>
  <w14:docId w14:val="1BD650D7"/>
  <w15:docId w15:val="{DA634548-83F1-4734-8C59-C771D961F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07483D"/>
    <w:pPr>
      <w:widowControl w:val="0"/>
      <w:jc w:val="both"/>
    </w:pPr>
    <w:rPr>
      <w:kern w:val="2"/>
      <w:sz w:val="21"/>
      <w:szCs w:val="24"/>
    </w:rPr>
  </w:style>
  <w:style w:type="paragraph" w:styleId="1">
    <w:name w:val="heading 1"/>
    <w:aliases w:val="章,章1,章2,章3,章4,章5,章6,章7,章8,章11,章21,章31,章41,章51,章61,章71,章81,章9,章12,章22,章32,章42,章52,章62,章72,章82,章10,章13,章23,章33,章43,章53,章63,章73,章83,章14,章24,章34,章44,章54,章64,章74,章84,章15,章25,章35,章45,章55,章65,章75,章85,章16,章26,章36,章46,章56,章66,章76,章86,章17,章27,章37,章47"/>
    <w:basedOn w:val="a1"/>
    <w:next w:val="a1"/>
    <w:link w:val="11"/>
    <w:autoRedefine/>
    <w:qFormat/>
    <w:rsid w:val="00F11479"/>
    <w:pPr>
      <w:keepNext/>
      <w:widowControl/>
      <w:numPr>
        <w:numId w:val="1"/>
      </w:numPr>
      <w:jc w:val="left"/>
      <w:outlineLvl w:val="0"/>
    </w:pPr>
    <w:rPr>
      <w:rFonts w:ascii="Arial Narrow" w:hAnsi="Arial Narrow"/>
      <w:b/>
      <w:color w:val="000000"/>
      <w:kern w:val="36"/>
      <w:sz w:val="26"/>
      <w:szCs w:val="20"/>
      <w:lang w:val="en-GB" w:eastAsia="x-none"/>
    </w:rPr>
  </w:style>
  <w:style w:type="paragraph" w:styleId="2">
    <w:name w:val="heading 2"/>
    <w:aliases w:val="節,節1,節2,節3,節4,節5,節6,節7,節8,節9,節11,節21,節31,節41,節51,節61,節71,節81,節10,節12,節22,節32,節42,節52,節62,節72,節82,節91,節111,節211,節311,節411,節511,節611,節711,節811,節13,節23,節33,節43,節53,節63,節73,節83,節92,節112,節212,節312,節412,節512,節612,節712,節812,節101,節121,節221,節321,節421"/>
    <w:basedOn w:val="1"/>
    <w:next w:val="a1"/>
    <w:link w:val="20"/>
    <w:qFormat/>
    <w:rsid w:val="00AC79BA"/>
    <w:pPr>
      <w:numPr>
        <w:ilvl w:val="1"/>
      </w:numPr>
      <w:outlineLvl w:val="1"/>
    </w:pPr>
    <w:rPr>
      <w:b w:val="0"/>
      <w:sz w:val="24"/>
    </w:rPr>
  </w:style>
  <w:style w:type="paragraph" w:styleId="3">
    <w:name w:val="heading 3"/>
    <w:aliases w:val="項,項1,項2,項3,項4,項5,項6,項7,項8,項9,項11,項21,項31,項41,項51,項61,項71,項81,項10,項12,項22,項32,項42,項52,項62,項72,項82,項91,項111,項211,項311,項411,項511,項611,項711,項811,項13,項23,項33,項43,項53,項63,項73,項83,項92,項112,項212,項312,項412,項512,項612,項712,項812,項101,項121,項221,項321,項421"/>
    <w:basedOn w:val="2"/>
    <w:next w:val="a1"/>
    <w:link w:val="30"/>
    <w:qFormat/>
    <w:rsid w:val="00AC79BA"/>
    <w:pPr>
      <w:numPr>
        <w:ilvl w:val="2"/>
      </w:numPr>
      <w:outlineLvl w:val="2"/>
    </w:pPr>
  </w:style>
  <w:style w:type="paragraph" w:styleId="4">
    <w:name w:val="heading 4"/>
    <w:aliases w:val="(1),(1)1,(1)2,(1)3,(1)4,(1)5,(1)6,(1)7,(1)8,(1)9,(1)11,(1)21,(1)31,(1)41,(1)51,(1)61,(1)71,(1)81,(1)10,(1)12,(1)22,(1)32,(1)42,(1)52,(1)62,(1)72,(1)82,(1)91,(1)111,(1)211,(1)311,(1)411,(1)511,(1)611,(1)711,(1)811,(1)13,(1)23,(1)33,(1)43,(1)53"/>
    <w:basedOn w:val="3"/>
    <w:next w:val="a1"/>
    <w:link w:val="40"/>
    <w:qFormat/>
    <w:rsid w:val="00737B45"/>
    <w:pPr>
      <w:numPr>
        <w:ilvl w:val="3"/>
      </w:numPr>
      <w:outlineLvl w:val="3"/>
    </w:pPr>
  </w:style>
  <w:style w:type="paragraph" w:styleId="5">
    <w:name w:val="heading 5"/>
    <w:aliases w:val="(a),(a)1,(a)2,(a)3,(a)4,(a)5,(a)6,(a)7,(a)8,(a)9,(a)10,(a)11,(a)21,(a)31,(a)41,(a)51,(a)61,(a)71,(a)81,(a)91,(a)101,(a)12,(a)22,(a)32,(a)42,(a)52,(a)62,(a)72,(a)82,(a)92,(a)102,(a)13,(a)23,(a)33,(a)43,(a)53,(a)63,(a)73,(a)83,(a)93,(a)103,(a)14"/>
    <w:basedOn w:val="4"/>
    <w:next w:val="a2"/>
    <w:link w:val="50"/>
    <w:qFormat/>
    <w:rsid w:val="00737B45"/>
    <w:pPr>
      <w:keepLines/>
      <w:numPr>
        <w:ilvl w:val="4"/>
        <w:numId w:val="2"/>
      </w:numPr>
      <w:adjustRightInd w:val="0"/>
      <w:spacing w:line="240" w:lineRule="atLeast"/>
      <w:textAlignment w:val="bottom"/>
      <w:outlineLvl w:val="4"/>
    </w:pPr>
    <w:rPr>
      <w:rFonts w:ascii="Arial" w:eastAsia="ＭＳ ゴシック" w:hAnsi="Arial"/>
      <w:color w:val="auto"/>
      <w:kern w:val="24"/>
      <w:sz w:val="20"/>
      <w:lang w:val="x-none"/>
    </w:rPr>
  </w:style>
  <w:style w:type="paragraph" w:styleId="6">
    <w:name w:val="heading 6"/>
    <w:aliases w:val="●"/>
    <w:basedOn w:val="5"/>
    <w:next w:val="a2"/>
    <w:link w:val="60"/>
    <w:qFormat/>
    <w:rsid w:val="00737B45"/>
    <w:pPr>
      <w:numPr>
        <w:ilvl w:val="5"/>
      </w:numPr>
      <w:outlineLvl w:val="5"/>
    </w:pPr>
  </w:style>
  <w:style w:type="paragraph" w:styleId="7">
    <w:name w:val="heading 7"/>
    <w:aliases w:val="・"/>
    <w:basedOn w:val="1"/>
    <w:next w:val="a2"/>
    <w:link w:val="70"/>
    <w:qFormat/>
    <w:rsid w:val="00737B45"/>
    <w:pPr>
      <w:widowControl w:val="0"/>
      <w:numPr>
        <w:numId w:val="0"/>
      </w:numPr>
      <w:tabs>
        <w:tab w:val="left" w:pos="454"/>
      </w:tabs>
      <w:jc w:val="both"/>
      <w:outlineLvl w:val="6"/>
    </w:pPr>
    <w:rPr>
      <w:rFonts w:ascii="Century" w:hAnsi="Century"/>
      <w:color w:val="auto"/>
      <w:kern w:val="2"/>
      <w:lang w:val="x-none"/>
    </w:rPr>
  </w:style>
  <w:style w:type="paragraph" w:styleId="8">
    <w:name w:val="heading 8"/>
    <w:aliases w:val="一般"/>
    <w:basedOn w:val="7"/>
    <w:next w:val="a2"/>
    <w:link w:val="80"/>
    <w:qFormat/>
    <w:rsid w:val="00737B45"/>
    <w:pPr>
      <w:numPr>
        <w:ilvl w:val="7"/>
        <w:numId w:val="2"/>
      </w:numPr>
      <w:outlineLvl w:val="7"/>
    </w:pPr>
  </w:style>
  <w:style w:type="paragraph" w:styleId="9">
    <w:name w:val="heading 9"/>
    <w:aliases w:val="表（強調取消し）"/>
    <w:basedOn w:val="8"/>
    <w:next w:val="a2"/>
    <w:link w:val="90"/>
    <w:qFormat/>
    <w:rsid w:val="00737B45"/>
    <w:pPr>
      <w:numPr>
        <w:ilvl w:val="8"/>
      </w:numPr>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見出し 1 (文字)"/>
    <w:aliases w:val="章 (文字),章1 (文字),章2 (文字),章3 (文字),章4 (文字),章5 (文字),章6 (文字),章7 (文字),章8 (文字),章11 (文字),章21 (文字),章31 (文字),章41 (文字),章51 (文字),章61 (文字),章71 (文字),章81 (文字),章9 (文字),章12 (文字),章22 (文字),章32 (文字),章42 (文字),章52 (文字),章62 (文字),章72 (文字),章82 (文字),章10 (文字),章13 (文字)"/>
    <w:link w:val="1"/>
    <w:rsid w:val="00F11479"/>
    <w:rPr>
      <w:rFonts w:ascii="Arial Narrow" w:hAnsi="Arial Narrow"/>
      <w:b/>
      <w:color w:val="000000"/>
      <w:kern w:val="36"/>
      <w:sz w:val="26"/>
      <w:lang w:val="en-GB" w:eastAsia="x-none"/>
    </w:rPr>
  </w:style>
  <w:style w:type="character" w:customStyle="1" w:styleId="20">
    <w:name w:val="見出し 2 (文字)"/>
    <w:aliases w:val="節 (文字),節1 (文字),節2 (文字),節3 (文字),節4 (文字),節5 (文字),節6 (文字),節7 (文字),節8 (文字),節9 (文字),節11 (文字),節21 (文字),節31 (文字),節41 (文字),節51 (文字),節61 (文字),節71 (文字),節81 (文字),節10 (文字),節12 (文字),節22 (文字),節32 (文字),節42 (文字),節52 (文字),節62 (文字),節72 (文字),節82 (文字),節91 (文字)"/>
    <w:link w:val="2"/>
    <w:rsid w:val="00AC79BA"/>
    <w:rPr>
      <w:rFonts w:ascii="Arial Narrow" w:hAnsi="Arial Narrow"/>
      <w:color w:val="000000"/>
      <w:kern w:val="36"/>
      <w:sz w:val="24"/>
      <w:lang w:val="en-GB" w:eastAsia="x-none"/>
    </w:rPr>
  </w:style>
  <w:style w:type="character" w:customStyle="1" w:styleId="30">
    <w:name w:val="見出し 3 (文字)"/>
    <w:aliases w:val="項 (文字),項1 (文字),項2 (文字),項3 (文字),項4 (文字),項5 (文字),項6 (文字),項7 (文字),項8 (文字),項9 (文字),項11 (文字),項21 (文字),項31 (文字),項41 (文字),項51 (文字),項61 (文字),項71 (文字),項81 (文字),項10 (文字),項12 (文字),項22 (文字),項32 (文字),項42 (文字),項52 (文字),項62 (文字),項72 (文字),項82 (文字),項91 (文字)"/>
    <w:link w:val="3"/>
    <w:rsid w:val="00AC79BA"/>
    <w:rPr>
      <w:rFonts w:ascii="Arial Narrow" w:hAnsi="Arial Narrow"/>
      <w:color w:val="000000"/>
      <w:kern w:val="36"/>
      <w:sz w:val="24"/>
      <w:lang w:val="en-GB" w:eastAsia="x-none"/>
    </w:rPr>
  </w:style>
  <w:style w:type="character" w:customStyle="1" w:styleId="40">
    <w:name w:val="見出し 4 (文字)"/>
    <w:aliases w:val="(1) (文字),(1)1 (文字),(1)2 (文字),(1)3 (文字),(1)4 (文字),(1)5 (文字),(1)6 (文字),(1)7 (文字),(1)8 (文字),(1)9 (文字),(1)11 (文字),(1)21 (文字),(1)31 (文字),(1)41 (文字),(1)51 (文字),(1)61 (文字),(1)71 (文字),(1)81 (文字),(1)10 (文字),(1)12 (文字),(1)22 (文字),(1)32 (文字),(1)42 (文字)"/>
    <w:link w:val="4"/>
    <w:rsid w:val="00737B45"/>
    <w:rPr>
      <w:rFonts w:ascii="Arial Narrow" w:hAnsi="Arial Narrow"/>
      <w:color w:val="000000"/>
      <w:kern w:val="36"/>
      <w:sz w:val="24"/>
      <w:lang w:val="en-GB" w:eastAsia="x-none"/>
    </w:rPr>
  </w:style>
  <w:style w:type="character" w:customStyle="1" w:styleId="50">
    <w:name w:val="見出し 5 (文字)"/>
    <w:aliases w:val="(a) (文字),(a)1 (文字),(a)2 (文字),(a)3 (文字),(a)4 (文字),(a)5 (文字),(a)6 (文字),(a)7 (文字),(a)8 (文字),(a)9 (文字),(a)10 (文字),(a)11 (文字),(a)21 (文字),(a)31 (文字),(a)41 (文字),(a)51 (文字),(a)61 (文字),(a)71 (文字),(a)81 (文字),(a)91 (文字),(a)101 (文字),(a)12 (文字),(a)22 (文字)"/>
    <w:link w:val="5"/>
    <w:rsid w:val="00737B45"/>
    <w:rPr>
      <w:rFonts w:ascii="Arial" w:eastAsia="ＭＳ ゴシック" w:hAnsi="Arial"/>
      <w:kern w:val="24"/>
      <w:lang w:val="x-none" w:eastAsia="x-none"/>
    </w:rPr>
  </w:style>
  <w:style w:type="paragraph" w:styleId="a2">
    <w:name w:val="Normal Indent"/>
    <w:basedOn w:val="a1"/>
    <w:semiHidden/>
    <w:unhideWhenUsed/>
    <w:rsid w:val="00737B45"/>
    <w:pPr>
      <w:ind w:leftChars="400" w:left="840"/>
    </w:pPr>
  </w:style>
  <w:style w:type="character" w:customStyle="1" w:styleId="60">
    <w:name w:val="見出し 6 (文字)"/>
    <w:aliases w:val="● (文字)"/>
    <w:link w:val="6"/>
    <w:rsid w:val="00737B45"/>
    <w:rPr>
      <w:rFonts w:ascii="Arial" w:eastAsia="ＭＳ ゴシック" w:hAnsi="Arial"/>
      <w:kern w:val="24"/>
      <w:lang w:val="x-none" w:eastAsia="x-none"/>
    </w:rPr>
  </w:style>
  <w:style w:type="character" w:customStyle="1" w:styleId="70">
    <w:name w:val="見出し 7 (文字)"/>
    <w:aliases w:val="・ (文字)"/>
    <w:link w:val="7"/>
    <w:rsid w:val="00737B45"/>
    <w:rPr>
      <w:b/>
      <w:kern w:val="2"/>
      <w:sz w:val="26"/>
    </w:rPr>
  </w:style>
  <w:style w:type="character" w:customStyle="1" w:styleId="80">
    <w:name w:val="見出し 8 (文字)"/>
    <w:aliases w:val="一般 (文字)"/>
    <w:link w:val="8"/>
    <w:rsid w:val="00737B45"/>
    <w:rPr>
      <w:b/>
      <w:kern w:val="2"/>
      <w:sz w:val="26"/>
      <w:lang w:val="x-none" w:eastAsia="x-none"/>
    </w:rPr>
  </w:style>
  <w:style w:type="character" w:customStyle="1" w:styleId="90">
    <w:name w:val="見出し 9 (文字)"/>
    <w:aliases w:val="表（強調取消し） (文字)"/>
    <w:link w:val="9"/>
    <w:rsid w:val="00737B45"/>
    <w:rPr>
      <w:b/>
      <w:kern w:val="2"/>
      <w:sz w:val="26"/>
      <w:lang w:val="x-none" w:eastAsia="x-none"/>
    </w:rPr>
  </w:style>
  <w:style w:type="paragraph" w:styleId="a6">
    <w:name w:val="caption"/>
    <w:basedOn w:val="a1"/>
    <w:next w:val="a1"/>
    <w:link w:val="a7"/>
    <w:autoRedefine/>
    <w:qFormat/>
    <w:rsid w:val="00031B53"/>
    <w:pPr>
      <w:keepNext/>
      <w:keepLines/>
      <w:widowControl/>
      <w:ind w:left="230"/>
      <w:jc w:val="center"/>
    </w:pPr>
    <w:rPr>
      <w:rFonts w:ascii="ＭＳ 明朝" w:hAnsi="ＭＳ 明朝"/>
      <w:b/>
      <w:kern w:val="0"/>
      <w:sz w:val="20"/>
      <w:szCs w:val="20"/>
      <w:lang w:val="en-GB" w:eastAsia="x-none"/>
    </w:rPr>
  </w:style>
  <w:style w:type="paragraph" w:styleId="a8">
    <w:name w:val="header"/>
    <w:basedOn w:val="a1"/>
    <w:link w:val="a9"/>
    <w:semiHidden/>
    <w:rsid w:val="000631CB"/>
    <w:pPr>
      <w:tabs>
        <w:tab w:val="center" w:pos="4252"/>
        <w:tab w:val="right" w:pos="8504"/>
      </w:tabs>
      <w:snapToGrid w:val="0"/>
    </w:pPr>
    <w:rPr>
      <w:rFonts w:ascii="ＭＳ 明朝"/>
      <w:sz w:val="20"/>
      <w:szCs w:val="20"/>
      <w:lang w:val="x-none" w:eastAsia="x-none"/>
    </w:rPr>
  </w:style>
  <w:style w:type="character" w:customStyle="1" w:styleId="a9">
    <w:name w:val="ヘッダー (文字)"/>
    <w:link w:val="a8"/>
    <w:semiHidden/>
    <w:rsid w:val="000631CB"/>
    <w:rPr>
      <w:rFonts w:ascii="ＭＳ 明朝"/>
      <w:kern w:val="2"/>
    </w:rPr>
  </w:style>
  <w:style w:type="paragraph" w:styleId="aa">
    <w:name w:val="footer"/>
    <w:basedOn w:val="a1"/>
    <w:link w:val="ab"/>
    <w:uiPriority w:val="99"/>
    <w:unhideWhenUsed/>
    <w:rsid w:val="00194FDE"/>
    <w:pPr>
      <w:tabs>
        <w:tab w:val="center" w:pos="4252"/>
        <w:tab w:val="right" w:pos="8504"/>
      </w:tabs>
      <w:snapToGrid w:val="0"/>
    </w:pPr>
    <w:rPr>
      <w:lang w:val="x-none" w:eastAsia="x-none"/>
    </w:rPr>
  </w:style>
  <w:style w:type="character" w:customStyle="1" w:styleId="ab">
    <w:name w:val="フッター (文字)"/>
    <w:link w:val="aa"/>
    <w:uiPriority w:val="99"/>
    <w:rsid w:val="00194FDE"/>
    <w:rPr>
      <w:kern w:val="2"/>
      <w:sz w:val="21"/>
      <w:szCs w:val="24"/>
    </w:rPr>
  </w:style>
  <w:style w:type="paragraph" w:customStyle="1" w:styleId="default">
    <w:name w:val="default"/>
    <w:basedOn w:val="a1"/>
    <w:link w:val="default0"/>
    <w:qFormat/>
    <w:rsid w:val="00357BE3"/>
    <w:rPr>
      <w:rFonts w:ascii="ＭＳ 明朝" w:hAnsi="ＭＳ 明朝"/>
      <w:lang w:val="x-none" w:eastAsia="x-none"/>
    </w:rPr>
  </w:style>
  <w:style w:type="paragraph" w:customStyle="1" w:styleId="body">
    <w:name w:val="body"/>
    <w:basedOn w:val="a1"/>
    <w:link w:val="body0"/>
    <w:qFormat/>
    <w:rsid w:val="00357BE3"/>
    <w:pPr>
      <w:ind w:firstLineChars="100" w:firstLine="100"/>
    </w:pPr>
    <w:rPr>
      <w:rFonts w:ascii="ＭＳ 明朝" w:hAnsi="ＭＳ 明朝"/>
      <w:szCs w:val="20"/>
      <w:lang w:val="x-none" w:eastAsia="x-none"/>
    </w:rPr>
  </w:style>
  <w:style w:type="character" w:customStyle="1" w:styleId="default0">
    <w:name w:val="default (文字)"/>
    <w:link w:val="default"/>
    <w:rsid w:val="00357BE3"/>
    <w:rPr>
      <w:rFonts w:ascii="ＭＳ 明朝" w:hAnsi="ＭＳ 明朝"/>
      <w:kern w:val="2"/>
      <w:sz w:val="21"/>
      <w:szCs w:val="24"/>
    </w:rPr>
  </w:style>
  <w:style w:type="character" w:customStyle="1" w:styleId="body0">
    <w:name w:val="body (文字)"/>
    <w:link w:val="body"/>
    <w:rsid w:val="00357BE3"/>
    <w:rPr>
      <w:rFonts w:ascii="ＭＳ 明朝" w:hAnsi="ＭＳ 明朝"/>
      <w:kern w:val="2"/>
      <w:sz w:val="21"/>
    </w:rPr>
  </w:style>
  <w:style w:type="paragraph" w:styleId="12">
    <w:name w:val="toc 1"/>
    <w:basedOn w:val="a1"/>
    <w:next w:val="a1"/>
    <w:autoRedefine/>
    <w:uiPriority w:val="39"/>
    <w:unhideWhenUsed/>
    <w:rsid w:val="00A33478"/>
  </w:style>
  <w:style w:type="paragraph" w:styleId="21">
    <w:name w:val="toc 2"/>
    <w:basedOn w:val="a1"/>
    <w:next w:val="a1"/>
    <w:autoRedefine/>
    <w:uiPriority w:val="39"/>
    <w:unhideWhenUsed/>
    <w:rsid w:val="00A33478"/>
    <w:pPr>
      <w:ind w:leftChars="100" w:left="210"/>
    </w:pPr>
  </w:style>
  <w:style w:type="character" w:styleId="ac">
    <w:name w:val="Hyperlink"/>
    <w:uiPriority w:val="99"/>
    <w:unhideWhenUsed/>
    <w:rsid w:val="00A33478"/>
    <w:rPr>
      <w:color w:val="0000FF"/>
      <w:u w:val="single"/>
    </w:rPr>
  </w:style>
  <w:style w:type="paragraph" w:styleId="ad">
    <w:name w:val="Document Map"/>
    <w:basedOn w:val="a1"/>
    <w:link w:val="ae"/>
    <w:uiPriority w:val="99"/>
    <w:semiHidden/>
    <w:unhideWhenUsed/>
    <w:rsid w:val="00A33478"/>
    <w:rPr>
      <w:rFonts w:ascii="MS UI Gothic" w:eastAsia="MS UI Gothic"/>
      <w:sz w:val="18"/>
      <w:szCs w:val="18"/>
      <w:lang w:val="x-none" w:eastAsia="x-none"/>
    </w:rPr>
  </w:style>
  <w:style w:type="character" w:customStyle="1" w:styleId="ae">
    <w:name w:val="見出しマップ (文字)"/>
    <w:link w:val="ad"/>
    <w:uiPriority w:val="99"/>
    <w:semiHidden/>
    <w:rsid w:val="00A33478"/>
    <w:rPr>
      <w:rFonts w:ascii="MS UI Gothic" w:eastAsia="MS UI Gothic"/>
      <w:kern w:val="2"/>
      <w:sz w:val="18"/>
      <w:szCs w:val="18"/>
    </w:rPr>
  </w:style>
  <w:style w:type="paragraph" w:styleId="31">
    <w:name w:val="toc 3"/>
    <w:basedOn w:val="a1"/>
    <w:next w:val="a1"/>
    <w:autoRedefine/>
    <w:uiPriority w:val="39"/>
    <w:unhideWhenUsed/>
    <w:rsid w:val="009453BF"/>
    <w:pPr>
      <w:ind w:leftChars="200" w:left="420"/>
    </w:pPr>
  </w:style>
  <w:style w:type="numbering" w:customStyle="1" w:styleId="10">
    <w:name w:val="スタイル1"/>
    <w:uiPriority w:val="99"/>
    <w:rsid w:val="00B47CCA"/>
    <w:pPr>
      <w:numPr>
        <w:numId w:val="13"/>
      </w:numPr>
    </w:pPr>
  </w:style>
  <w:style w:type="paragraph" w:customStyle="1" w:styleId="A">
    <w:name w:val="A"/>
    <w:basedOn w:val="1"/>
    <w:link w:val="Af"/>
    <w:qFormat/>
    <w:rsid w:val="00FB3255"/>
    <w:pPr>
      <w:numPr>
        <w:numId w:val="14"/>
      </w:numPr>
    </w:pPr>
  </w:style>
  <w:style w:type="paragraph" w:customStyle="1" w:styleId="A-1">
    <w:name w:val="A-1"/>
    <w:basedOn w:val="2"/>
    <w:link w:val="A-10"/>
    <w:qFormat/>
    <w:rsid w:val="0087739B"/>
    <w:pPr>
      <w:numPr>
        <w:numId w:val="15"/>
      </w:numPr>
    </w:pPr>
  </w:style>
  <w:style w:type="character" w:customStyle="1" w:styleId="Af">
    <w:name w:val="A (文字)"/>
    <w:basedOn w:val="11"/>
    <w:link w:val="A"/>
    <w:rsid w:val="00FB3255"/>
    <w:rPr>
      <w:rFonts w:ascii="Arial Narrow" w:hAnsi="Arial Narrow"/>
      <w:b/>
      <w:color w:val="000000"/>
      <w:kern w:val="36"/>
      <w:sz w:val="26"/>
      <w:lang w:val="en-GB" w:eastAsia="x-none"/>
    </w:rPr>
  </w:style>
  <w:style w:type="character" w:customStyle="1" w:styleId="a7">
    <w:name w:val="図表番号 (文字)"/>
    <w:link w:val="a6"/>
    <w:rsid w:val="00031B53"/>
    <w:rPr>
      <w:rFonts w:ascii="ＭＳ 明朝" w:hAnsi="ＭＳ 明朝"/>
      <w:b/>
      <w:lang w:val="en-GB" w:eastAsia="x-none"/>
    </w:rPr>
  </w:style>
  <w:style w:type="character" w:customStyle="1" w:styleId="A-10">
    <w:name w:val="A-1 (文字)"/>
    <w:basedOn w:val="20"/>
    <w:link w:val="A-1"/>
    <w:rsid w:val="0087739B"/>
    <w:rPr>
      <w:rFonts w:ascii="Arial Narrow" w:hAnsi="Arial Narrow"/>
      <w:color w:val="000000"/>
      <w:kern w:val="36"/>
      <w:sz w:val="24"/>
      <w:lang w:val="en-GB" w:eastAsia="x-none"/>
    </w:rPr>
  </w:style>
  <w:style w:type="table" w:customStyle="1" w:styleId="table">
    <w:name w:val="table"/>
    <w:basedOn w:val="a4"/>
    <w:uiPriority w:val="99"/>
    <w:qFormat/>
    <w:rsid w:val="002D1F41"/>
    <w:pPr>
      <w:spacing w:line="0" w:lineRule="atLeast"/>
    </w:pPr>
    <w:rPr>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pct20" w:color="auto" w:fill="auto"/>
      </w:tcPr>
    </w:tblStylePr>
  </w:style>
  <w:style w:type="table" w:styleId="af0">
    <w:name w:val="Table Grid"/>
    <w:basedOn w:val="a4"/>
    <w:uiPriority w:val="59"/>
    <w:rsid w:val="00363B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1">
    <w:name w:val="Body Text Indent"/>
    <w:basedOn w:val="a1"/>
    <w:link w:val="af2"/>
    <w:semiHidden/>
    <w:rsid w:val="005F1488"/>
    <w:pPr>
      <w:ind w:left="851"/>
    </w:pPr>
    <w:rPr>
      <w:szCs w:val="20"/>
      <w:lang w:val="x-none" w:eastAsia="x-none"/>
    </w:rPr>
  </w:style>
  <w:style w:type="character" w:customStyle="1" w:styleId="af2">
    <w:name w:val="本文インデント (文字)"/>
    <w:link w:val="af1"/>
    <w:semiHidden/>
    <w:rsid w:val="005F1488"/>
    <w:rPr>
      <w:kern w:val="2"/>
      <w:sz w:val="21"/>
    </w:rPr>
  </w:style>
  <w:style w:type="paragraph" w:styleId="22">
    <w:name w:val="Body Text Indent 2"/>
    <w:basedOn w:val="a1"/>
    <w:link w:val="23"/>
    <w:semiHidden/>
    <w:rsid w:val="005F1488"/>
    <w:pPr>
      <w:spacing w:before="120"/>
      <w:ind w:firstLine="851"/>
    </w:pPr>
    <w:rPr>
      <w:rFonts w:ascii="ＭＳ 明朝"/>
      <w:sz w:val="20"/>
      <w:szCs w:val="20"/>
      <w:lang w:val="x-none" w:eastAsia="x-none"/>
    </w:rPr>
  </w:style>
  <w:style w:type="character" w:customStyle="1" w:styleId="23">
    <w:name w:val="本文インデント 2 (文字)"/>
    <w:link w:val="22"/>
    <w:semiHidden/>
    <w:rsid w:val="005F1488"/>
    <w:rPr>
      <w:rFonts w:ascii="ＭＳ 明朝"/>
      <w:kern w:val="2"/>
    </w:rPr>
  </w:style>
  <w:style w:type="paragraph" w:styleId="af3">
    <w:name w:val="annotation text"/>
    <w:basedOn w:val="a1"/>
    <w:link w:val="af4"/>
    <w:semiHidden/>
    <w:rsid w:val="0027246A"/>
    <w:pPr>
      <w:jc w:val="left"/>
    </w:pPr>
    <w:rPr>
      <w:rFonts w:ascii="ＭＳ 明朝"/>
      <w:sz w:val="20"/>
      <w:szCs w:val="20"/>
      <w:lang w:val="x-none" w:eastAsia="x-none"/>
    </w:rPr>
  </w:style>
  <w:style w:type="character" w:customStyle="1" w:styleId="af4">
    <w:name w:val="コメント文字列 (文字)"/>
    <w:link w:val="af3"/>
    <w:semiHidden/>
    <w:rsid w:val="0027246A"/>
    <w:rPr>
      <w:rFonts w:ascii="ＭＳ 明朝"/>
      <w:kern w:val="2"/>
    </w:rPr>
  </w:style>
  <w:style w:type="paragraph" w:styleId="af5">
    <w:name w:val="Body Text"/>
    <w:basedOn w:val="a1"/>
    <w:link w:val="af6"/>
    <w:uiPriority w:val="99"/>
    <w:unhideWhenUsed/>
    <w:rsid w:val="001D56EE"/>
    <w:rPr>
      <w:lang w:val="x-none" w:eastAsia="x-none"/>
    </w:rPr>
  </w:style>
  <w:style w:type="character" w:customStyle="1" w:styleId="af6">
    <w:name w:val="本文 (文字)"/>
    <w:link w:val="af5"/>
    <w:uiPriority w:val="99"/>
    <w:rsid w:val="001D56EE"/>
    <w:rPr>
      <w:kern w:val="2"/>
      <w:sz w:val="21"/>
      <w:szCs w:val="24"/>
    </w:rPr>
  </w:style>
  <w:style w:type="paragraph" w:styleId="af7">
    <w:name w:val="Body Text First Indent"/>
    <w:basedOn w:val="af5"/>
    <w:link w:val="af8"/>
    <w:semiHidden/>
    <w:unhideWhenUsed/>
    <w:rsid w:val="00C412F1"/>
    <w:pPr>
      <w:ind w:firstLineChars="100" w:firstLine="210"/>
    </w:pPr>
  </w:style>
  <w:style w:type="character" w:customStyle="1" w:styleId="af8">
    <w:name w:val="本文字下げ (文字)"/>
    <w:basedOn w:val="af6"/>
    <w:link w:val="af7"/>
    <w:uiPriority w:val="99"/>
    <w:semiHidden/>
    <w:rsid w:val="00C412F1"/>
    <w:rPr>
      <w:kern w:val="2"/>
      <w:sz w:val="21"/>
      <w:szCs w:val="24"/>
    </w:rPr>
  </w:style>
  <w:style w:type="paragraph" w:customStyle="1" w:styleId="xl26">
    <w:name w:val="xl26"/>
    <w:basedOn w:val="a1"/>
    <w:rsid w:val="00777049"/>
    <w:pPr>
      <w:widowControl/>
      <w:pBdr>
        <w:right w:val="single" w:sz="4" w:space="0" w:color="auto"/>
      </w:pBdr>
      <w:spacing w:before="100" w:after="100"/>
      <w:textAlignment w:val="top"/>
    </w:pPr>
    <w:rPr>
      <w:rFonts w:ascii="ＭＳ ゴシック" w:eastAsia="ＭＳ ゴシック" w:hAnsi="ＭＳ ゴシック" w:hint="eastAsia"/>
      <w:kern w:val="0"/>
      <w:sz w:val="18"/>
      <w:szCs w:val="20"/>
    </w:rPr>
  </w:style>
  <w:style w:type="paragraph" w:styleId="af9">
    <w:name w:val="Date"/>
    <w:basedOn w:val="a1"/>
    <w:next w:val="a1"/>
    <w:link w:val="afa"/>
    <w:semiHidden/>
    <w:rsid w:val="00777049"/>
    <w:rPr>
      <w:szCs w:val="20"/>
      <w:lang w:val="x-none" w:eastAsia="x-none"/>
    </w:rPr>
  </w:style>
  <w:style w:type="character" w:customStyle="1" w:styleId="afa">
    <w:name w:val="日付 (文字)"/>
    <w:link w:val="af9"/>
    <w:semiHidden/>
    <w:rsid w:val="00777049"/>
    <w:rPr>
      <w:kern w:val="2"/>
      <w:sz w:val="21"/>
    </w:rPr>
  </w:style>
  <w:style w:type="numbering" w:customStyle="1" w:styleId="13">
    <w:name w:val="リストなし1"/>
    <w:next w:val="a5"/>
    <w:uiPriority w:val="99"/>
    <w:semiHidden/>
    <w:unhideWhenUsed/>
    <w:rsid w:val="00E55A8A"/>
  </w:style>
  <w:style w:type="paragraph" w:customStyle="1" w:styleId="CellBody">
    <w:name w:val="CellBody"/>
    <w:basedOn w:val="a1"/>
    <w:next w:val="CellBodyContinued"/>
    <w:rsid w:val="00E55A8A"/>
    <w:pPr>
      <w:keepLines/>
      <w:widowControl/>
      <w:spacing w:before="60" w:after="60" w:line="200" w:lineRule="exact"/>
      <w:jc w:val="left"/>
    </w:pPr>
    <w:rPr>
      <w:rFonts w:ascii="Arial Narrow" w:hAnsi="Arial Narrow"/>
      <w:kern w:val="0"/>
      <w:sz w:val="18"/>
      <w:szCs w:val="20"/>
    </w:rPr>
  </w:style>
  <w:style w:type="paragraph" w:customStyle="1" w:styleId="CellBodyContinued">
    <w:name w:val="CellBodyContinued"/>
    <w:basedOn w:val="CellBody"/>
    <w:rsid w:val="00E55A8A"/>
  </w:style>
  <w:style w:type="paragraph" w:customStyle="1" w:styleId="afb">
    <w:name w:val="付録"/>
    <w:basedOn w:val="a1"/>
    <w:autoRedefine/>
    <w:rsid w:val="00E55A8A"/>
    <w:pPr>
      <w:ind w:leftChars="150" w:left="315"/>
    </w:pPr>
    <w:rPr>
      <w:szCs w:val="20"/>
    </w:rPr>
  </w:style>
  <w:style w:type="paragraph" w:styleId="32">
    <w:name w:val="Body Text 3"/>
    <w:basedOn w:val="a1"/>
    <w:link w:val="33"/>
    <w:semiHidden/>
    <w:rsid w:val="00E55A8A"/>
    <w:pPr>
      <w:snapToGrid w:val="0"/>
    </w:pPr>
    <w:rPr>
      <w:rFonts w:ascii="ＭＳ 明朝"/>
      <w:sz w:val="18"/>
      <w:szCs w:val="20"/>
      <w:lang w:val="x-none" w:eastAsia="x-none"/>
    </w:rPr>
  </w:style>
  <w:style w:type="character" w:customStyle="1" w:styleId="33">
    <w:name w:val="本文 3 (文字)"/>
    <w:link w:val="32"/>
    <w:semiHidden/>
    <w:rsid w:val="00E55A8A"/>
    <w:rPr>
      <w:rFonts w:ascii="ＭＳ 明朝"/>
      <w:kern w:val="2"/>
      <w:sz w:val="18"/>
    </w:rPr>
  </w:style>
  <w:style w:type="paragraph" w:styleId="24">
    <w:name w:val="Body Text First Indent 2"/>
    <w:basedOn w:val="af7"/>
    <w:link w:val="25"/>
    <w:semiHidden/>
    <w:rsid w:val="00E55A8A"/>
    <w:pPr>
      <w:adjustRightInd w:val="0"/>
      <w:spacing w:line="320" w:lineRule="atLeast"/>
      <w:ind w:left="454" w:firstLineChars="0" w:firstLine="227"/>
      <w:textAlignment w:val="baseline"/>
    </w:pPr>
    <w:rPr>
      <w:rFonts w:ascii="Times New Roman" w:hAnsi="Times New Roman"/>
      <w:szCs w:val="20"/>
    </w:rPr>
  </w:style>
  <w:style w:type="character" w:customStyle="1" w:styleId="25">
    <w:name w:val="本文字下げ 2 (文字)"/>
    <w:link w:val="24"/>
    <w:semiHidden/>
    <w:rsid w:val="00E55A8A"/>
    <w:rPr>
      <w:rFonts w:ascii="Times New Roman" w:hAnsi="Times New Roman"/>
      <w:kern w:val="2"/>
      <w:sz w:val="21"/>
    </w:rPr>
  </w:style>
  <w:style w:type="paragraph" w:styleId="26">
    <w:name w:val="Body Text 2"/>
    <w:basedOn w:val="a1"/>
    <w:link w:val="27"/>
    <w:semiHidden/>
    <w:rsid w:val="00E55A8A"/>
    <w:rPr>
      <w:rFonts w:ascii="Arial Narrow" w:hAnsi="Arial Narrow"/>
      <w:b/>
      <w:sz w:val="16"/>
      <w:szCs w:val="20"/>
      <w:lang w:val="x-none" w:eastAsia="x-none"/>
    </w:rPr>
  </w:style>
  <w:style w:type="character" w:customStyle="1" w:styleId="27">
    <w:name w:val="本文 2 (文字)"/>
    <w:link w:val="26"/>
    <w:semiHidden/>
    <w:rsid w:val="00E55A8A"/>
    <w:rPr>
      <w:rFonts w:ascii="Arial Narrow" w:hAnsi="Arial Narrow"/>
      <w:b/>
      <w:kern w:val="2"/>
      <w:sz w:val="16"/>
    </w:rPr>
  </w:style>
  <w:style w:type="paragraph" w:styleId="41">
    <w:name w:val="toc 4"/>
    <w:basedOn w:val="a1"/>
    <w:next w:val="a1"/>
    <w:autoRedefine/>
    <w:uiPriority w:val="39"/>
    <w:rsid w:val="00E55A8A"/>
    <w:pPr>
      <w:ind w:left="630"/>
    </w:pPr>
    <w:rPr>
      <w:szCs w:val="20"/>
    </w:rPr>
  </w:style>
  <w:style w:type="paragraph" w:styleId="51">
    <w:name w:val="toc 5"/>
    <w:basedOn w:val="a1"/>
    <w:next w:val="a1"/>
    <w:autoRedefine/>
    <w:semiHidden/>
    <w:rsid w:val="00E55A8A"/>
    <w:pPr>
      <w:ind w:left="840"/>
    </w:pPr>
    <w:rPr>
      <w:szCs w:val="20"/>
    </w:rPr>
  </w:style>
  <w:style w:type="paragraph" w:styleId="61">
    <w:name w:val="toc 6"/>
    <w:basedOn w:val="a1"/>
    <w:next w:val="a1"/>
    <w:autoRedefine/>
    <w:semiHidden/>
    <w:rsid w:val="00E55A8A"/>
    <w:pPr>
      <w:ind w:left="1050"/>
    </w:pPr>
    <w:rPr>
      <w:szCs w:val="20"/>
    </w:rPr>
  </w:style>
  <w:style w:type="paragraph" w:styleId="71">
    <w:name w:val="toc 7"/>
    <w:basedOn w:val="a1"/>
    <w:next w:val="a1"/>
    <w:autoRedefine/>
    <w:semiHidden/>
    <w:rsid w:val="00E55A8A"/>
    <w:pPr>
      <w:ind w:left="1260"/>
    </w:pPr>
    <w:rPr>
      <w:szCs w:val="20"/>
    </w:rPr>
  </w:style>
  <w:style w:type="paragraph" w:styleId="81">
    <w:name w:val="toc 8"/>
    <w:basedOn w:val="a1"/>
    <w:next w:val="a1"/>
    <w:autoRedefine/>
    <w:semiHidden/>
    <w:rsid w:val="00E55A8A"/>
    <w:pPr>
      <w:ind w:left="1470"/>
    </w:pPr>
    <w:rPr>
      <w:szCs w:val="20"/>
    </w:rPr>
  </w:style>
  <w:style w:type="paragraph" w:styleId="91">
    <w:name w:val="toc 9"/>
    <w:basedOn w:val="a1"/>
    <w:next w:val="a1"/>
    <w:autoRedefine/>
    <w:semiHidden/>
    <w:rsid w:val="00E55A8A"/>
    <w:pPr>
      <w:ind w:left="1680"/>
    </w:pPr>
    <w:rPr>
      <w:szCs w:val="20"/>
    </w:rPr>
  </w:style>
  <w:style w:type="paragraph" w:styleId="34">
    <w:name w:val="Body Text Indent 3"/>
    <w:basedOn w:val="a1"/>
    <w:link w:val="35"/>
    <w:semiHidden/>
    <w:rsid w:val="00E55A8A"/>
    <w:pPr>
      <w:wordWrap w:val="0"/>
      <w:snapToGrid w:val="0"/>
      <w:ind w:leftChars="400" w:left="840"/>
      <w:jc w:val="left"/>
    </w:pPr>
    <w:rPr>
      <w:sz w:val="16"/>
      <w:szCs w:val="20"/>
      <w:lang w:val="x-none" w:eastAsia="x-none"/>
    </w:rPr>
  </w:style>
  <w:style w:type="character" w:customStyle="1" w:styleId="35">
    <w:name w:val="本文インデント 3 (文字)"/>
    <w:link w:val="34"/>
    <w:semiHidden/>
    <w:rsid w:val="00E55A8A"/>
    <w:rPr>
      <w:kern w:val="2"/>
      <w:sz w:val="16"/>
    </w:rPr>
  </w:style>
  <w:style w:type="character" w:styleId="afc">
    <w:name w:val="FollowedHyperlink"/>
    <w:semiHidden/>
    <w:rsid w:val="00E55A8A"/>
    <w:rPr>
      <w:color w:val="800080"/>
      <w:u w:val="single"/>
    </w:rPr>
  </w:style>
  <w:style w:type="character" w:styleId="afd">
    <w:name w:val="annotation reference"/>
    <w:semiHidden/>
    <w:rsid w:val="00E55A8A"/>
    <w:rPr>
      <w:sz w:val="18"/>
      <w:szCs w:val="18"/>
    </w:rPr>
  </w:style>
  <w:style w:type="paragraph" w:customStyle="1" w:styleId="CellHeading">
    <w:name w:val="CellHeading"/>
    <w:basedOn w:val="CellBody"/>
    <w:rsid w:val="00E55A8A"/>
  </w:style>
  <w:style w:type="paragraph" w:customStyle="1" w:styleId="afe">
    <w:name w:val="表ボディー"/>
    <w:rsid w:val="00E55A8A"/>
    <w:pPr>
      <w:widowControl w:val="0"/>
      <w:textAlignment w:val="baseline"/>
    </w:pPr>
    <w:rPr>
      <w:rFonts w:ascii="Times New Roman" w:hAnsi="Times New Roman"/>
    </w:rPr>
  </w:style>
  <w:style w:type="paragraph" w:customStyle="1" w:styleId="aff">
    <w:name w:val="表ヘッダー"/>
    <w:rsid w:val="00E55A8A"/>
    <w:pPr>
      <w:widowControl w:val="0"/>
      <w:jc w:val="center"/>
      <w:textAlignment w:val="baseline"/>
    </w:pPr>
    <w:rPr>
      <w:rFonts w:ascii="Arial" w:eastAsia="ＭＳ ゴシック" w:hAnsi="Arial"/>
    </w:rPr>
  </w:style>
  <w:style w:type="character" w:styleId="aff0">
    <w:name w:val="page number"/>
    <w:basedOn w:val="a3"/>
    <w:semiHidden/>
    <w:rsid w:val="00E55A8A"/>
  </w:style>
  <w:style w:type="paragraph" w:styleId="aff1">
    <w:name w:val="Balloon Text"/>
    <w:basedOn w:val="a1"/>
    <w:link w:val="aff2"/>
    <w:semiHidden/>
    <w:rsid w:val="00E55A8A"/>
    <w:rPr>
      <w:rFonts w:ascii="Arial" w:eastAsia="ＭＳ ゴシック" w:hAnsi="Arial"/>
      <w:sz w:val="18"/>
      <w:szCs w:val="18"/>
      <w:lang w:val="x-none" w:eastAsia="x-none"/>
    </w:rPr>
  </w:style>
  <w:style w:type="character" w:customStyle="1" w:styleId="aff2">
    <w:name w:val="吹き出し (文字)"/>
    <w:link w:val="aff1"/>
    <w:semiHidden/>
    <w:rsid w:val="00E55A8A"/>
    <w:rPr>
      <w:rFonts w:ascii="Arial" w:eastAsia="ＭＳ ゴシック" w:hAnsi="Arial"/>
      <w:kern w:val="2"/>
      <w:sz w:val="18"/>
      <w:szCs w:val="18"/>
    </w:rPr>
  </w:style>
  <w:style w:type="paragraph" w:customStyle="1" w:styleId="a0">
    <w:name w:val="操作"/>
    <w:rsid w:val="00E55A8A"/>
    <w:pPr>
      <w:widowControl w:val="0"/>
      <w:numPr>
        <w:numId w:val="21"/>
      </w:numPr>
      <w:spacing w:line="360" w:lineRule="atLeast"/>
      <w:jc w:val="both"/>
      <w:textAlignment w:val="baseline"/>
    </w:pPr>
    <w:rPr>
      <w:rFonts w:ascii="Arial" w:eastAsia="ＭＳ ゴシック" w:hAnsi="Arial"/>
    </w:rPr>
  </w:style>
  <w:style w:type="paragraph" w:customStyle="1" w:styleId="BodyAfterChapterTitle">
    <w:name w:val="BodyAfterChapterTitle"/>
    <w:basedOn w:val="Body1"/>
    <w:next w:val="Body1"/>
    <w:rsid w:val="00E55A8A"/>
    <w:pPr>
      <w:spacing w:before="400"/>
    </w:pPr>
  </w:style>
  <w:style w:type="paragraph" w:customStyle="1" w:styleId="Body1">
    <w:name w:val="Body"/>
    <w:basedOn w:val="a1"/>
    <w:rsid w:val="00E55A8A"/>
    <w:pPr>
      <w:keepLines/>
      <w:widowControl/>
      <w:spacing w:before="220" w:line="260" w:lineRule="exact"/>
      <w:ind w:left="960"/>
      <w:jc w:val="left"/>
    </w:pPr>
    <w:rPr>
      <w:rFonts w:ascii="Trebuchet MS" w:eastAsia="Times New Roman" w:hAnsi="Trebuchet MS"/>
      <w:kern w:val="0"/>
      <w:sz w:val="20"/>
      <w:szCs w:val="20"/>
      <w:lang w:val="en-GB"/>
    </w:rPr>
  </w:style>
  <w:style w:type="paragraph" w:customStyle="1" w:styleId="Dashed">
    <w:name w:val="Dashed"/>
    <w:basedOn w:val="Body1"/>
    <w:rsid w:val="00E55A8A"/>
    <w:pPr>
      <w:numPr>
        <w:numId w:val="23"/>
      </w:numPr>
      <w:spacing w:before="100"/>
      <w:ind w:left="1680" w:hanging="360"/>
    </w:pPr>
  </w:style>
  <w:style w:type="paragraph" w:styleId="aff3">
    <w:name w:val="footnote text"/>
    <w:basedOn w:val="a1"/>
    <w:link w:val="aff4"/>
    <w:semiHidden/>
    <w:rsid w:val="00E55A8A"/>
    <w:pPr>
      <w:widowControl/>
      <w:spacing w:before="60" w:line="240" w:lineRule="exact"/>
      <w:ind w:left="120" w:hanging="120"/>
      <w:jc w:val="left"/>
    </w:pPr>
    <w:rPr>
      <w:rFonts w:ascii="Times New Roman" w:eastAsia="Times New Roman" w:hAnsi="Times New Roman"/>
      <w:kern w:val="0"/>
      <w:sz w:val="20"/>
      <w:szCs w:val="20"/>
      <w:lang w:val="en-GB" w:eastAsia="x-none"/>
    </w:rPr>
  </w:style>
  <w:style w:type="character" w:customStyle="1" w:styleId="aff4">
    <w:name w:val="脚注文字列 (文字)"/>
    <w:link w:val="aff3"/>
    <w:semiHidden/>
    <w:rsid w:val="00E55A8A"/>
    <w:rPr>
      <w:rFonts w:ascii="Times New Roman" w:eastAsia="Times New Roman" w:hAnsi="Times New Roman"/>
      <w:lang w:val="en-GB"/>
    </w:rPr>
  </w:style>
  <w:style w:type="paragraph" w:customStyle="1" w:styleId="Bulleted">
    <w:name w:val="Bulleted"/>
    <w:basedOn w:val="a1"/>
    <w:rsid w:val="00E55A8A"/>
    <w:pPr>
      <w:keepLines/>
      <w:widowControl/>
      <w:numPr>
        <w:numId w:val="22"/>
      </w:numPr>
      <w:tabs>
        <w:tab w:val="clear" w:pos="360"/>
        <w:tab w:val="num" w:pos="1320"/>
      </w:tabs>
      <w:spacing w:before="140" w:line="260" w:lineRule="exact"/>
      <w:ind w:left="1320"/>
      <w:jc w:val="left"/>
    </w:pPr>
    <w:rPr>
      <w:rFonts w:ascii="Trebuchet MS" w:eastAsia="Times New Roman" w:hAnsi="Trebuchet MS"/>
      <w:kern w:val="0"/>
      <w:sz w:val="20"/>
      <w:szCs w:val="20"/>
      <w:lang w:val="en-GB"/>
    </w:rPr>
  </w:style>
  <w:style w:type="paragraph" w:customStyle="1" w:styleId="Figure">
    <w:name w:val="Figure"/>
    <w:basedOn w:val="Body1"/>
    <w:next w:val="a6"/>
    <w:rsid w:val="00E55A8A"/>
    <w:pPr>
      <w:keepNext/>
      <w:spacing w:before="480" w:line="240" w:lineRule="atLeast"/>
    </w:pPr>
  </w:style>
  <w:style w:type="paragraph" w:customStyle="1" w:styleId="BodyAfterTableFigure">
    <w:name w:val="BodyAfterTable/Figure"/>
    <w:basedOn w:val="Body1"/>
    <w:next w:val="Body1"/>
    <w:rsid w:val="00E55A8A"/>
    <w:pPr>
      <w:spacing w:before="300"/>
    </w:pPr>
  </w:style>
  <w:style w:type="paragraph" w:customStyle="1" w:styleId="TableTitle">
    <w:name w:val="TableTitle"/>
    <w:basedOn w:val="a6"/>
    <w:next w:val="CellBody"/>
    <w:rsid w:val="00E55A8A"/>
    <w:pPr>
      <w:spacing w:before="260" w:after="140" w:line="240" w:lineRule="exact"/>
      <w:ind w:left="1968" w:hanging="1008"/>
      <w:jc w:val="left"/>
    </w:pPr>
    <w:rPr>
      <w:rFonts w:ascii="Arial Narrow" w:eastAsia="Times New Roman" w:hAnsi="Arial Narrow"/>
    </w:rPr>
  </w:style>
  <w:style w:type="paragraph" w:customStyle="1" w:styleId="FooterOdd">
    <w:name w:val="FooterOdd"/>
    <w:basedOn w:val="a1"/>
    <w:rsid w:val="00E55A8A"/>
    <w:pPr>
      <w:widowControl/>
      <w:tabs>
        <w:tab w:val="right" w:pos="8400"/>
        <w:tab w:val="right" w:pos="9360"/>
      </w:tabs>
      <w:spacing w:line="240" w:lineRule="exact"/>
      <w:jc w:val="left"/>
    </w:pPr>
    <w:rPr>
      <w:rFonts w:ascii="Arial Narrow" w:eastAsia="Times New Roman" w:hAnsi="Arial Narrow"/>
      <w:b/>
      <w:i/>
      <w:kern w:val="0"/>
      <w:sz w:val="20"/>
      <w:szCs w:val="20"/>
      <w:lang w:val="en-GB"/>
    </w:rPr>
  </w:style>
  <w:style w:type="paragraph" w:customStyle="1" w:styleId="FooterEven">
    <w:name w:val="FooterEven"/>
    <w:basedOn w:val="a1"/>
    <w:rsid w:val="00E55A8A"/>
    <w:pPr>
      <w:widowControl/>
      <w:tabs>
        <w:tab w:val="left" w:pos="960"/>
        <w:tab w:val="right" w:pos="9360"/>
      </w:tabs>
      <w:spacing w:line="240" w:lineRule="exact"/>
      <w:jc w:val="left"/>
    </w:pPr>
    <w:rPr>
      <w:rFonts w:ascii="Arial Narrow" w:eastAsia="Times New Roman" w:hAnsi="Arial Narrow"/>
      <w:b/>
      <w:i/>
      <w:kern w:val="0"/>
      <w:sz w:val="20"/>
      <w:szCs w:val="20"/>
      <w:lang w:val="en-GB"/>
    </w:rPr>
  </w:style>
  <w:style w:type="paragraph" w:customStyle="1" w:styleId="Numbered">
    <w:name w:val="Numbered"/>
    <w:basedOn w:val="Bulleted"/>
    <w:rsid w:val="00E55A8A"/>
    <w:pPr>
      <w:numPr>
        <w:numId w:val="0"/>
      </w:numPr>
      <w:tabs>
        <w:tab w:val="num" w:pos="360"/>
      </w:tabs>
      <w:ind w:left="1320" w:hanging="360"/>
    </w:pPr>
  </w:style>
  <w:style w:type="paragraph" w:customStyle="1" w:styleId="PrefaceCellBody">
    <w:name w:val="PrefaceCellBody"/>
    <w:basedOn w:val="CellBody"/>
    <w:rsid w:val="00E55A8A"/>
    <w:pPr>
      <w:spacing w:after="40" w:line="240" w:lineRule="exact"/>
    </w:pPr>
    <w:rPr>
      <w:rFonts w:eastAsia="Times New Roman"/>
      <w:sz w:val="20"/>
      <w:lang w:val="en-GB"/>
    </w:rPr>
  </w:style>
  <w:style w:type="paragraph" w:customStyle="1" w:styleId="PrefaceCellHeading">
    <w:name w:val="PrefaceCellHeading"/>
    <w:basedOn w:val="PrefaceCellBody"/>
    <w:rsid w:val="00E55A8A"/>
    <w:rPr>
      <w:b/>
    </w:rPr>
  </w:style>
  <w:style w:type="paragraph" w:customStyle="1" w:styleId="TitlePage">
    <w:name w:val="TitlePage"/>
    <w:basedOn w:val="a1"/>
    <w:rsid w:val="00E55A8A"/>
    <w:pPr>
      <w:framePr w:hSpace="180" w:wrap="around" w:vAnchor="text" w:hAnchor="text" w:y="4321"/>
      <w:widowControl/>
      <w:spacing w:line="520" w:lineRule="exact"/>
      <w:jc w:val="center"/>
    </w:pPr>
    <w:rPr>
      <w:rFonts w:ascii="Arial Narrow" w:eastAsia="Times New Roman" w:hAnsi="Arial Narrow"/>
      <w:b/>
      <w:kern w:val="36"/>
      <w:sz w:val="48"/>
      <w:szCs w:val="20"/>
      <w:lang w:val="en-GB"/>
    </w:rPr>
  </w:style>
  <w:style w:type="paragraph" w:customStyle="1" w:styleId="TOC1AfterChapterTitle">
    <w:name w:val="TOC1AfterChapterTitle"/>
    <w:basedOn w:val="12"/>
    <w:rsid w:val="00E55A8A"/>
    <w:pPr>
      <w:keepNext/>
      <w:widowControl/>
      <w:tabs>
        <w:tab w:val="right" w:leader="dot" w:pos="9000"/>
      </w:tabs>
      <w:spacing w:before="400" w:line="0" w:lineRule="atLeast"/>
      <w:ind w:left="1202" w:hanging="1202"/>
      <w:jc w:val="left"/>
    </w:pPr>
    <w:rPr>
      <w:rFonts w:ascii="Arial Narrow" w:hAnsi="Arial Narrow"/>
      <w:b/>
      <w:kern w:val="0"/>
      <w:sz w:val="20"/>
      <w:szCs w:val="20"/>
      <w:lang w:val="en-GB"/>
    </w:rPr>
  </w:style>
  <w:style w:type="paragraph" w:customStyle="1" w:styleId="LetteredList">
    <w:name w:val="LetteredList"/>
    <w:basedOn w:val="Body1"/>
    <w:rsid w:val="00E55A8A"/>
    <w:pPr>
      <w:tabs>
        <w:tab w:val="num" w:pos="1680"/>
      </w:tabs>
      <w:spacing w:before="100"/>
      <w:ind w:left="1680" w:hanging="360"/>
    </w:pPr>
  </w:style>
  <w:style w:type="paragraph" w:customStyle="1" w:styleId="AcronymAfterHeading1">
    <w:name w:val="AcronymAfterHeading1"/>
    <w:basedOn w:val="BodyAfterChapterTitle"/>
    <w:next w:val="a1"/>
    <w:rsid w:val="00E55A8A"/>
    <w:pPr>
      <w:ind w:left="2400" w:hanging="1440"/>
    </w:pPr>
  </w:style>
  <w:style w:type="paragraph" w:customStyle="1" w:styleId="AcronymContinued">
    <w:name w:val="AcronymContinued"/>
    <w:basedOn w:val="Body1"/>
    <w:rsid w:val="00E55A8A"/>
    <w:pPr>
      <w:spacing w:before="0"/>
      <w:ind w:left="2400" w:hanging="1440"/>
    </w:pPr>
  </w:style>
  <w:style w:type="paragraph" w:customStyle="1" w:styleId="AcronymFirst">
    <w:name w:val="AcronymFirst"/>
    <w:basedOn w:val="AcronymContinued"/>
    <w:next w:val="AcronymContinued"/>
    <w:rsid w:val="00E55A8A"/>
    <w:pPr>
      <w:spacing w:before="220"/>
    </w:pPr>
  </w:style>
  <w:style w:type="paragraph" w:styleId="14">
    <w:name w:val="index 1"/>
    <w:basedOn w:val="a1"/>
    <w:autoRedefine/>
    <w:semiHidden/>
    <w:rsid w:val="00E55A8A"/>
    <w:pPr>
      <w:widowControl/>
      <w:spacing w:line="240" w:lineRule="exact"/>
      <w:ind w:left="240" w:hanging="240"/>
      <w:jc w:val="left"/>
    </w:pPr>
    <w:rPr>
      <w:rFonts w:ascii="Trebuchet MS" w:eastAsia="Times New Roman" w:hAnsi="Trebuchet MS"/>
      <w:kern w:val="0"/>
      <w:sz w:val="20"/>
      <w:szCs w:val="20"/>
      <w:lang w:val="en-GB"/>
    </w:rPr>
  </w:style>
  <w:style w:type="paragraph" w:styleId="28">
    <w:name w:val="index 2"/>
    <w:basedOn w:val="14"/>
    <w:autoRedefine/>
    <w:semiHidden/>
    <w:rsid w:val="00E55A8A"/>
    <w:pPr>
      <w:ind w:left="1200" w:hanging="480"/>
    </w:pPr>
    <w:rPr>
      <w:rFonts w:eastAsia="ＭＳ 明朝"/>
    </w:rPr>
  </w:style>
  <w:style w:type="paragraph" w:styleId="aff5">
    <w:name w:val="index heading"/>
    <w:basedOn w:val="a6"/>
    <w:next w:val="14"/>
    <w:semiHidden/>
    <w:rsid w:val="00E55A8A"/>
    <w:pPr>
      <w:spacing w:before="260" w:line="240" w:lineRule="exact"/>
      <w:ind w:left="0"/>
      <w:jc w:val="left"/>
    </w:pPr>
    <w:rPr>
      <w:rFonts w:ascii="Arial Narrow" w:eastAsia="Times New Roman" w:hAnsi="Arial Narrow"/>
      <w:noProof/>
      <w:sz w:val="24"/>
    </w:rPr>
  </w:style>
  <w:style w:type="paragraph" w:customStyle="1" w:styleId="IndexTitle">
    <w:name w:val="IndexTitle"/>
    <w:basedOn w:val="1"/>
    <w:next w:val="14"/>
    <w:rsid w:val="00E55A8A"/>
    <w:pPr>
      <w:numPr>
        <w:numId w:val="0"/>
      </w:numPr>
      <w:tabs>
        <w:tab w:val="num" w:pos="1440"/>
        <w:tab w:val="left" w:pos="1776"/>
      </w:tabs>
      <w:spacing w:after="500" w:line="400" w:lineRule="exact"/>
    </w:pPr>
    <w:rPr>
      <w:rFonts w:eastAsia="Times New Roman"/>
      <w:color w:val="auto"/>
      <w:sz w:val="36"/>
    </w:rPr>
  </w:style>
  <w:style w:type="paragraph" w:customStyle="1" w:styleId="Logo">
    <w:name w:val="Logo"/>
    <w:basedOn w:val="a1"/>
    <w:rsid w:val="00E55A8A"/>
    <w:pPr>
      <w:framePr w:hSpace="180" w:wrap="notBeside" w:vAnchor="page" w:hAnchor="page" w:x="1371" w:y="1381"/>
      <w:widowControl/>
      <w:spacing w:line="240" w:lineRule="atLeast"/>
      <w:jc w:val="left"/>
    </w:pPr>
    <w:rPr>
      <w:rFonts w:ascii="Trebuchet MS" w:eastAsia="Times New Roman" w:hAnsi="Trebuchet MS"/>
      <w:kern w:val="0"/>
      <w:sz w:val="22"/>
      <w:szCs w:val="20"/>
      <w:lang w:val="en-GB"/>
    </w:rPr>
  </w:style>
  <w:style w:type="paragraph" w:styleId="36">
    <w:name w:val="index 3"/>
    <w:basedOn w:val="a1"/>
    <w:next w:val="a1"/>
    <w:autoRedefine/>
    <w:semiHidden/>
    <w:rsid w:val="00E55A8A"/>
    <w:pPr>
      <w:widowControl/>
      <w:tabs>
        <w:tab w:val="right" w:leader="dot" w:pos="4320"/>
      </w:tabs>
      <w:spacing w:line="260" w:lineRule="exact"/>
      <w:ind w:left="660" w:hanging="220"/>
      <w:jc w:val="left"/>
    </w:pPr>
    <w:rPr>
      <w:rFonts w:ascii="Trebuchet MS" w:eastAsia="Times New Roman" w:hAnsi="Trebuchet MS"/>
      <w:kern w:val="0"/>
      <w:sz w:val="20"/>
      <w:szCs w:val="20"/>
      <w:lang w:val="en-GB"/>
    </w:rPr>
  </w:style>
  <w:style w:type="paragraph" w:styleId="42">
    <w:name w:val="index 4"/>
    <w:basedOn w:val="a1"/>
    <w:next w:val="a1"/>
    <w:autoRedefine/>
    <w:semiHidden/>
    <w:rsid w:val="00E55A8A"/>
    <w:pPr>
      <w:widowControl/>
      <w:spacing w:line="260" w:lineRule="exact"/>
      <w:ind w:left="880" w:hanging="220"/>
      <w:jc w:val="left"/>
    </w:pPr>
    <w:rPr>
      <w:rFonts w:ascii="Times New Roman" w:eastAsia="Times New Roman" w:hAnsi="Times New Roman"/>
      <w:kern w:val="0"/>
      <w:sz w:val="18"/>
      <w:szCs w:val="20"/>
      <w:lang w:val="en-GB"/>
    </w:rPr>
  </w:style>
  <w:style w:type="paragraph" w:styleId="52">
    <w:name w:val="index 5"/>
    <w:basedOn w:val="a1"/>
    <w:next w:val="a1"/>
    <w:autoRedefine/>
    <w:semiHidden/>
    <w:rsid w:val="00E55A8A"/>
    <w:pPr>
      <w:widowControl/>
      <w:spacing w:line="260" w:lineRule="exact"/>
      <w:ind w:left="1100" w:hanging="220"/>
      <w:jc w:val="left"/>
    </w:pPr>
    <w:rPr>
      <w:rFonts w:ascii="Times New Roman" w:eastAsia="Times New Roman" w:hAnsi="Times New Roman"/>
      <w:kern w:val="0"/>
      <w:sz w:val="18"/>
      <w:szCs w:val="20"/>
      <w:lang w:val="en-GB"/>
    </w:rPr>
  </w:style>
  <w:style w:type="paragraph" w:styleId="62">
    <w:name w:val="index 6"/>
    <w:basedOn w:val="a1"/>
    <w:next w:val="a1"/>
    <w:autoRedefine/>
    <w:semiHidden/>
    <w:rsid w:val="00E55A8A"/>
    <w:pPr>
      <w:widowControl/>
      <w:spacing w:line="260" w:lineRule="exact"/>
      <w:ind w:left="1320" w:hanging="220"/>
      <w:jc w:val="left"/>
    </w:pPr>
    <w:rPr>
      <w:rFonts w:ascii="Times New Roman" w:eastAsia="Times New Roman" w:hAnsi="Times New Roman"/>
      <w:kern w:val="0"/>
      <w:sz w:val="18"/>
      <w:szCs w:val="20"/>
      <w:lang w:val="en-GB"/>
    </w:rPr>
  </w:style>
  <w:style w:type="paragraph" w:styleId="72">
    <w:name w:val="index 7"/>
    <w:basedOn w:val="a1"/>
    <w:next w:val="a1"/>
    <w:autoRedefine/>
    <w:semiHidden/>
    <w:rsid w:val="00E55A8A"/>
    <w:pPr>
      <w:widowControl/>
      <w:spacing w:line="260" w:lineRule="exact"/>
      <w:ind w:left="1540" w:hanging="220"/>
      <w:jc w:val="left"/>
    </w:pPr>
    <w:rPr>
      <w:rFonts w:ascii="Times New Roman" w:eastAsia="Times New Roman" w:hAnsi="Times New Roman"/>
      <w:kern w:val="0"/>
      <w:sz w:val="18"/>
      <w:szCs w:val="20"/>
      <w:lang w:val="en-GB"/>
    </w:rPr>
  </w:style>
  <w:style w:type="paragraph" w:styleId="82">
    <w:name w:val="index 8"/>
    <w:basedOn w:val="a1"/>
    <w:next w:val="a1"/>
    <w:autoRedefine/>
    <w:semiHidden/>
    <w:rsid w:val="00E55A8A"/>
    <w:pPr>
      <w:widowControl/>
      <w:spacing w:line="260" w:lineRule="exact"/>
      <w:ind w:left="1760" w:hanging="220"/>
      <w:jc w:val="left"/>
    </w:pPr>
    <w:rPr>
      <w:rFonts w:ascii="Times New Roman" w:eastAsia="Times New Roman" w:hAnsi="Times New Roman"/>
      <w:kern w:val="0"/>
      <w:sz w:val="18"/>
      <w:szCs w:val="20"/>
      <w:lang w:val="en-GB"/>
    </w:rPr>
  </w:style>
  <w:style w:type="paragraph" w:styleId="92">
    <w:name w:val="index 9"/>
    <w:basedOn w:val="a1"/>
    <w:next w:val="a1"/>
    <w:autoRedefine/>
    <w:semiHidden/>
    <w:rsid w:val="00E55A8A"/>
    <w:pPr>
      <w:widowControl/>
      <w:spacing w:line="260" w:lineRule="exact"/>
      <w:ind w:left="1980" w:hanging="220"/>
      <w:jc w:val="left"/>
    </w:pPr>
    <w:rPr>
      <w:rFonts w:ascii="Times New Roman" w:eastAsia="Times New Roman" w:hAnsi="Times New Roman"/>
      <w:kern w:val="0"/>
      <w:sz w:val="18"/>
      <w:szCs w:val="20"/>
      <w:lang w:val="en-GB"/>
    </w:rPr>
  </w:style>
  <w:style w:type="paragraph" w:customStyle="1" w:styleId="AppHeading1">
    <w:name w:val="AppHeading1"/>
    <w:basedOn w:val="1"/>
    <w:next w:val="BodyAfterChapterTitle"/>
    <w:rsid w:val="00E55A8A"/>
    <w:pPr>
      <w:numPr>
        <w:numId w:val="0"/>
      </w:numPr>
      <w:tabs>
        <w:tab w:val="left" w:pos="1992"/>
      </w:tabs>
      <w:spacing w:after="100" w:line="400" w:lineRule="exact"/>
    </w:pPr>
    <w:rPr>
      <w:rFonts w:eastAsia="Times New Roman"/>
      <w:color w:val="auto"/>
      <w:sz w:val="36"/>
    </w:rPr>
  </w:style>
  <w:style w:type="paragraph" w:customStyle="1" w:styleId="BulletNumber2">
    <w:name w:val="Bullet/Number2"/>
    <w:basedOn w:val="Body1"/>
    <w:rsid w:val="00E55A8A"/>
    <w:pPr>
      <w:spacing w:before="100"/>
      <w:ind w:left="1320"/>
    </w:pPr>
  </w:style>
  <w:style w:type="paragraph" w:customStyle="1" w:styleId="BulletNumber3">
    <w:name w:val="Bullet/Number3"/>
    <w:basedOn w:val="BulletNumber2"/>
    <w:rsid w:val="00E55A8A"/>
    <w:pPr>
      <w:ind w:left="1680"/>
    </w:pPr>
  </w:style>
  <w:style w:type="paragraph" w:customStyle="1" w:styleId="CellSteps">
    <w:name w:val="CellSteps"/>
    <w:basedOn w:val="CellBodyContinued"/>
    <w:rsid w:val="00E55A8A"/>
    <w:pPr>
      <w:spacing w:before="0" w:after="80"/>
      <w:ind w:left="480" w:hanging="240"/>
    </w:pPr>
    <w:rPr>
      <w:rFonts w:eastAsia="Times New Roman"/>
      <w:lang w:val="en-GB"/>
    </w:rPr>
  </w:style>
  <w:style w:type="paragraph" w:customStyle="1" w:styleId="AppHeading2">
    <w:name w:val="AppHeading2"/>
    <w:basedOn w:val="2"/>
    <w:next w:val="a1"/>
    <w:rsid w:val="00E55A8A"/>
    <w:pPr>
      <w:numPr>
        <w:ilvl w:val="0"/>
        <w:numId w:val="0"/>
      </w:numPr>
      <w:spacing w:before="340" w:after="100" w:line="480" w:lineRule="exact"/>
    </w:pPr>
    <w:rPr>
      <w:rFonts w:eastAsia="Times New Roman"/>
      <w:color w:val="auto"/>
    </w:rPr>
  </w:style>
  <w:style w:type="paragraph" w:styleId="aff6">
    <w:name w:val="table of figures"/>
    <w:basedOn w:val="21"/>
    <w:next w:val="a1"/>
    <w:semiHidden/>
    <w:rsid w:val="00E55A8A"/>
    <w:pPr>
      <w:keepLines/>
      <w:widowControl/>
      <w:tabs>
        <w:tab w:val="right" w:leader="dot" w:pos="8520"/>
      </w:tabs>
      <w:spacing w:line="260" w:lineRule="exact"/>
      <w:ind w:leftChars="0" w:left="2160" w:hanging="1200"/>
      <w:jc w:val="left"/>
    </w:pPr>
    <w:rPr>
      <w:rFonts w:ascii="Trebuchet MS" w:hAnsi="Trebuchet MS"/>
      <w:kern w:val="0"/>
      <w:sz w:val="20"/>
      <w:szCs w:val="20"/>
      <w:lang w:val="en-GB"/>
    </w:rPr>
  </w:style>
  <w:style w:type="paragraph" w:customStyle="1" w:styleId="TableofFigures-first">
    <w:name w:val="Table of Figures-first"/>
    <w:basedOn w:val="aff6"/>
    <w:rsid w:val="00E55A8A"/>
    <w:pPr>
      <w:spacing w:before="400"/>
    </w:pPr>
    <w:rPr>
      <w:noProof/>
    </w:rPr>
  </w:style>
  <w:style w:type="paragraph" w:customStyle="1" w:styleId="FrontHeading1">
    <w:name w:val="FrontHeading1"/>
    <w:basedOn w:val="AppHeading1"/>
    <w:next w:val="BodyAfterChapterTitle"/>
    <w:rsid w:val="00E55A8A"/>
    <w:pPr>
      <w:outlineLvl w:val="9"/>
    </w:pPr>
  </w:style>
  <w:style w:type="paragraph" w:customStyle="1" w:styleId="FrontHeading2">
    <w:name w:val="FrontHeading2"/>
    <w:basedOn w:val="AppHeading2"/>
    <w:next w:val="Body1"/>
    <w:rsid w:val="00E55A8A"/>
    <w:pPr>
      <w:outlineLvl w:val="9"/>
    </w:pPr>
    <w:rPr>
      <w:b/>
    </w:rPr>
  </w:style>
  <w:style w:type="paragraph" w:customStyle="1" w:styleId="screen-first-line">
    <w:name w:val="screen-first-line"/>
    <w:basedOn w:val="a1"/>
    <w:next w:val="a1"/>
    <w:rsid w:val="00E55A8A"/>
    <w:pPr>
      <w:widowControl/>
      <w:spacing w:before="480"/>
      <w:jc w:val="left"/>
    </w:pPr>
    <w:rPr>
      <w:rFonts w:ascii="Times New Roman" w:eastAsia="Times New Roman" w:hAnsi="Times New Roman"/>
      <w:kern w:val="0"/>
      <w:sz w:val="24"/>
      <w:szCs w:val="20"/>
      <w:lang w:val="en-GB"/>
    </w:rPr>
  </w:style>
  <w:style w:type="paragraph" w:customStyle="1" w:styleId="AppHeading3">
    <w:name w:val="AppHeading3"/>
    <w:basedOn w:val="AppHeading2"/>
    <w:next w:val="Body1"/>
    <w:rsid w:val="00E55A8A"/>
    <w:pPr>
      <w:ind w:left="720" w:hanging="720"/>
      <w:outlineLvl w:val="9"/>
    </w:pPr>
  </w:style>
  <w:style w:type="paragraph" w:customStyle="1" w:styleId="Example">
    <w:name w:val="Example"/>
    <w:basedOn w:val="Body1"/>
    <w:rsid w:val="00E55A8A"/>
    <w:rPr>
      <w:b/>
      <w:i/>
    </w:rPr>
  </w:style>
  <w:style w:type="paragraph" w:customStyle="1" w:styleId="Screen">
    <w:name w:val="Screen"/>
    <w:basedOn w:val="Body1"/>
    <w:rsid w:val="00E55A8A"/>
    <w:pPr>
      <w:pBdr>
        <w:top w:val="single" w:sz="4" w:space="1" w:color="auto"/>
        <w:left w:val="single" w:sz="4" w:space="1" w:color="auto"/>
        <w:bottom w:val="single" w:sz="4" w:space="1" w:color="auto"/>
        <w:right w:val="single" w:sz="4" w:space="1" w:color="auto"/>
      </w:pBdr>
      <w:spacing w:before="0" w:line="200" w:lineRule="exact"/>
    </w:pPr>
    <w:rPr>
      <w:rFonts w:ascii="Courier New" w:hAnsi="Courier New"/>
      <w:spacing w:val="-10"/>
      <w:sz w:val="17"/>
      <w:lang w:val="en-US"/>
    </w:rPr>
  </w:style>
  <w:style w:type="paragraph" w:customStyle="1" w:styleId="Screen2">
    <w:name w:val="Screen2"/>
    <w:basedOn w:val="Screen"/>
    <w:rsid w:val="00E55A8A"/>
    <w:pPr>
      <w:spacing w:before="100"/>
    </w:pPr>
  </w:style>
  <w:style w:type="paragraph" w:customStyle="1" w:styleId="ScreenFirstLine">
    <w:name w:val="ScreenFirstLine"/>
    <w:basedOn w:val="Screen"/>
    <w:next w:val="Screen"/>
    <w:rsid w:val="00E55A8A"/>
    <w:pPr>
      <w:spacing w:before="480"/>
    </w:pPr>
  </w:style>
  <w:style w:type="paragraph" w:customStyle="1" w:styleId="aff7">
    <w:name w:val="センター"/>
    <w:basedOn w:val="a1"/>
    <w:rsid w:val="00E55A8A"/>
    <w:pPr>
      <w:adjustRightInd w:val="0"/>
      <w:spacing w:line="240" w:lineRule="atLeast"/>
      <w:jc w:val="center"/>
      <w:textAlignment w:val="bottom"/>
    </w:pPr>
    <w:rPr>
      <w:kern w:val="0"/>
      <w:sz w:val="20"/>
      <w:szCs w:val="20"/>
    </w:rPr>
  </w:style>
  <w:style w:type="paragraph" w:customStyle="1" w:styleId="aff8">
    <w:name w:val="標準マニュアル"/>
    <w:basedOn w:val="a1"/>
    <w:rsid w:val="00E55A8A"/>
    <w:pPr>
      <w:adjustRightInd w:val="0"/>
      <w:textAlignment w:val="baseline"/>
    </w:pPr>
    <w:rPr>
      <w:rFonts w:ascii="Courier New" w:eastAsia="ＭＳ Ｐ明朝"/>
      <w:kern w:val="0"/>
      <w:sz w:val="18"/>
      <w:szCs w:val="20"/>
    </w:rPr>
  </w:style>
  <w:style w:type="paragraph" w:customStyle="1" w:styleId="15">
    <w:name w:val="吹き出し1"/>
    <w:basedOn w:val="a1"/>
    <w:semiHidden/>
    <w:rsid w:val="00E55A8A"/>
    <w:pPr>
      <w:widowControl/>
      <w:jc w:val="left"/>
    </w:pPr>
    <w:rPr>
      <w:rFonts w:ascii="Tahoma" w:eastAsia="Times New Roman" w:hAnsi="Tahoma" w:cs="Tahoma"/>
      <w:kern w:val="0"/>
      <w:sz w:val="16"/>
      <w:szCs w:val="16"/>
      <w:lang w:val="en-GB"/>
    </w:rPr>
  </w:style>
  <w:style w:type="paragraph" w:customStyle="1" w:styleId="aff9">
    <w:name w:val="み３"/>
    <w:basedOn w:val="3"/>
    <w:rsid w:val="00E55A8A"/>
    <w:pPr>
      <w:widowControl w:val="0"/>
      <w:numPr>
        <w:ilvl w:val="0"/>
        <w:numId w:val="0"/>
      </w:numPr>
      <w:wordWrap w:val="0"/>
      <w:jc w:val="both"/>
    </w:pPr>
    <w:rPr>
      <w:rFonts w:ascii="Arial" w:hAnsi="Arial"/>
      <w:color w:val="auto"/>
      <w:kern w:val="2"/>
      <w:sz w:val="18"/>
      <w:szCs w:val="24"/>
      <w:lang w:val="en-US"/>
    </w:rPr>
  </w:style>
  <w:style w:type="paragraph" w:customStyle="1" w:styleId="xl24">
    <w:name w:val="xl24"/>
    <w:basedOn w:val="a1"/>
    <w:rsid w:val="00E55A8A"/>
    <w:pPr>
      <w:widowControl/>
      <w:pBdr>
        <w:bottom w:val="single" w:sz="4" w:space="0" w:color="auto"/>
        <w:right w:val="single" w:sz="4" w:space="0" w:color="auto"/>
      </w:pBdr>
      <w:spacing w:before="100" w:beforeAutospacing="1" w:after="100" w:afterAutospacing="1"/>
      <w:jc w:val="left"/>
    </w:pPr>
    <w:rPr>
      <w:rFonts w:ascii="Times New Roman" w:hAnsi="Times New Roman"/>
      <w:kern w:val="0"/>
      <w:szCs w:val="21"/>
    </w:rPr>
  </w:style>
  <w:style w:type="numbering" w:customStyle="1" w:styleId="29">
    <w:name w:val="リストなし2"/>
    <w:next w:val="a5"/>
    <w:uiPriority w:val="99"/>
    <w:semiHidden/>
    <w:unhideWhenUsed/>
    <w:rsid w:val="00CA64C7"/>
  </w:style>
  <w:style w:type="numbering" w:customStyle="1" w:styleId="37">
    <w:name w:val="リストなし3"/>
    <w:next w:val="a5"/>
    <w:uiPriority w:val="99"/>
    <w:semiHidden/>
    <w:unhideWhenUsed/>
    <w:rsid w:val="00A875CE"/>
  </w:style>
  <w:style w:type="numbering" w:customStyle="1" w:styleId="43">
    <w:name w:val="リストなし4"/>
    <w:next w:val="a5"/>
    <w:uiPriority w:val="99"/>
    <w:semiHidden/>
    <w:unhideWhenUsed/>
    <w:rsid w:val="00DB10B1"/>
  </w:style>
  <w:style w:type="paragraph" w:styleId="affa">
    <w:name w:val="List Paragraph"/>
    <w:basedOn w:val="a1"/>
    <w:uiPriority w:val="34"/>
    <w:qFormat/>
    <w:rsid w:val="00D22A4F"/>
    <w:pPr>
      <w:ind w:leftChars="400" w:left="840"/>
    </w:pPr>
  </w:style>
  <w:style w:type="paragraph" w:customStyle="1" w:styleId="BOX">
    <w:name w:val="BOX"/>
    <w:basedOn w:val="8"/>
    <w:link w:val="BOX0"/>
    <w:qFormat/>
    <w:rsid w:val="00754B6F"/>
    <w:pPr>
      <w:numPr>
        <w:ilvl w:val="0"/>
        <w:numId w:val="0"/>
      </w:numPr>
      <w:spacing w:line="0" w:lineRule="atLeast"/>
      <w:jc w:val="left"/>
    </w:pPr>
    <w:rPr>
      <w:sz w:val="16"/>
      <w:szCs w:val="16"/>
    </w:rPr>
  </w:style>
  <w:style w:type="paragraph" w:customStyle="1" w:styleId="BOX2">
    <w:name w:val="BOX2"/>
    <w:basedOn w:val="9"/>
    <w:link w:val="BOX20"/>
    <w:qFormat/>
    <w:rsid w:val="00754B6F"/>
    <w:pPr>
      <w:numPr>
        <w:ilvl w:val="0"/>
        <w:numId w:val="0"/>
      </w:numPr>
      <w:spacing w:line="0" w:lineRule="atLeast"/>
    </w:pPr>
    <w:rPr>
      <w:rFonts w:ascii="Arial Narrow" w:hAnsi="Arial Narrow"/>
      <w:sz w:val="16"/>
      <w:szCs w:val="16"/>
    </w:rPr>
  </w:style>
  <w:style w:type="character" w:customStyle="1" w:styleId="BOX0">
    <w:name w:val="BOX (文字)"/>
    <w:link w:val="BOX"/>
    <w:rsid w:val="00754B6F"/>
    <w:rPr>
      <w:b/>
      <w:kern w:val="2"/>
      <w:sz w:val="16"/>
      <w:szCs w:val="16"/>
    </w:rPr>
  </w:style>
  <w:style w:type="paragraph" w:styleId="Web">
    <w:name w:val="Normal (Web)"/>
    <w:basedOn w:val="a1"/>
    <w:uiPriority w:val="99"/>
    <w:unhideWhenUsed/>
    <w:rsid w:val="00652B23"/>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BOX20">
    <w:name w:val="BOX2 (文字)"/>
    <w:link w:val="BOX2"/>
    <w:rsid w:val="00754B6F"/>
    <w:rPr>
      <w:rFonts w:ascii="Arial Narrow" w:hAnsi="Arial Narrow"/>
      <w:b/>
      <w:kern w:val="2"/>
      <w:sz w:val="16"/>
      <w:szCs w:val="16"/>
    </w:rPr>
  </w:style>
  <w:style w:type="paragraph" w:styleId="affb">
    <w:name w:val="Revision"/>
    <w:hidden/>
    <w:uiPriority w:val="99"/>
    <w:semiHidden/>
    <w:rsid w:val="00C06D70"/>
    <w:rPr>
      <w:kern w:val="2"/>
      <w:sz w:val="21"/>
      <w:szCs w:val="24"/>
    </w:rPr>
  </w:style>
  <w:style w:type="paragraph" w:styleId="affc">
    <w:name w:val="annotation subject"/>
    <w:basedOn w:val="af3"/>
    <w:next w:val="af3"/>
    <w:link w:val="affd"/>
    <w:uiPriority w:val="99"/>
    <w:semiHidden/>
    <w:unhideWhenUsed/>
    <w:rsid w:val="009E5854"/>
    <w:rPr>
      <w:rFonts w:ascii="Century"/>
      <w:b/>
      <w:bCs/>
      <w:sz w:val="21"/>
      <w:szCs w:val="24"/>
      <w:lang w:val="en-US" w:eastAsia="ja-JP"/>
    </w:rPr>
  </w:style>
  <w:style w:type="character" w:customStyle="1" w:styleId="affd">
    <w:name w:val="コメント内容 (文字)"/>
    <w:basedOn w:val="af4"/>
    <w:link w:val="affc"/>
    <w:uiPriority w:val="99"/>
    <w:semiHidden/>
    <w:rsid w:val="009E5854"/>
    <w:rPr>
      <w:rFonts w:ascii="ＭＳ 明朝"/>
      <w:b/>
      <w:bCs/>
      <w:kern w:val="2"/>
      <w:sz w:val="21"/>
      <w:szCs w:val="24"/>
    </w:rPr>
  </w:style>
  <w:style w:type="paragraph" w:customStyle="1" w:styleId="AppendixTitle">
    <w:name w:val="AppendixTitle"/>
    <w:basedOn w:val="a1"/>
    <w:link w:val="AppendixTitle0"/>
    <w:qFormat/>
    <w:rsid w:val="008A2DDC"/>
    <w:pPr>
      <w:keepNext/>
      <w:widowControl/>
      <w:tabs>
        <w:tab w:val="left" w:pos="1776"/>
      </w:tabs>
      <w:spacing w:after="100" w:line="400" w:lineRule="exact"/>
      <w:jc w:val="left"/>
      <w:outlineLvl w:val="0"/>
    </w:pPr>
    <w:rPr>
      <w:rFonts w:ascii="Arial Narrow" w:eastAsia="Times New Roman" w:hAnsi="Arial Narrow"/>
      <w:b/>
      <w:kern w:val="36"/>
      <w:sz w:val="36"/>
      <w:szCs w:val="20"/>
      <w:lang w:val="en-GB" w:eastAsia="x-none"/>
    </w:rPr>
  </w:style>
  <w:style w:type="character" w:customStyle="1" w:styleId="AppendixTitle0">
    <w:name w:val="AppendixTitle (文字)"/>
    <w:link w:val="AppendixTitle"/>
    <w:rsid w:val="008A2DDC"/>
    <w:rPr>
      <w:rFonts w:ascii="Arial Narrow" w:eastAsia="Times New Roman" w:hAnsi="Arial Narrow"/>
      <w:b/>
      <w:kern w:val="36"/>
      <w:sz w:val="36"/>
      <w:lang w:val="en-GB"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598926">
      <w:bodyDiv w:val="1"/>
      <w:marLeft w:val="0"/>
      <w:marRight w:val="0"/>
      <w:marTop w:val="0"/>
      <w:marBottom w:val="0"/>
      <w:divBdr>
        <w:top w:val="none" w:sz="0" w:space="0" w:color="auto"/>
        <w:left w:val="none" w:sz="0" w:space="0" w:color="auto"/>
        <w:bottom w:val="none" w:sz="0" w:space="0" w:color="auto"/>
        <w:right w:val="none" w:sz="0" w:space="0" w:color="auto"/>
      </w:divBdr>
    </w:div>
    <w:div w:id="214243234">
      <w:bodyDiv w:val="1"/>
      <w:marLeft w:val="0"/>
      <w:marRight w:val="0"/>
      <w:marTop w:val="0"/>
      <w:marBottom w:val="0"/>
      <w:divBdr>
        <w:top w:val="none" w:sz="0" w:space="0" w:color="auto"/>
        <w:left w:val="none" w:sz="0" w:space="0" w:color="auto"/>
        <w:bottom w:val="none" w:sz="0" w:space="0" w:color="auto"/>
        <w:right w:val="none" w:sz="0" w:space="0" w:color="auto"/>
      </w:divBdr>
    </w:div>
    <w:div w:id="281808012">
      <w:bodyDiv w:val="1"/>
      <w:marLeft w:val="0"/>
      <w:marRight w:val="0"/>
      <w:marTop w:val="0"/>
      <w:marBottom w:val="0"/>
      <w:divBdr>
        <w:top w:val="none" w:sz="0" w:space="0" w:color="auto"/>
        <w:left w:val="none" w:sz="0" w:space="0" w:color="auto"/>
        <w:bottom w:val="none" w:sz="0" w:space="0" w:color="auto"/>
        <w:right w:val="none" w:sz="0" w:space="0" w:color="auto"/>
      </w:divBdr>
    </w:div>
    <w:div w:id="292827148">
      <w:bodyDiv w:val="1"/>
      <w:marLeft w:val="0"/>
      <w:marRight w:val="0"/>
      <w:marTop w:val="0"/>
      <w:marBottom w:val="0"/>
      <w:divBdr>
        <w:top w:val="none" w:sz="0" w:space="0" w:color="auto"/>
        <w:left w:val="none" w:sz="0" w:space="0" w:color="auto"/>
        <w:bottom w:val="none" w:sz="0" w:space="0" w:color="auto"/>
        <w:right w:val="none" w:sz="0" w:space="0" w:color="auto"/>
      </w:divBdr>
    </w:div>
    <w:div w:id="418449842">
      <w:bodyDiv w:val="1"/>
      <w:marLeft w:val="0"/>
      <w:marRight w:val="0"/>
      <w:marTop w:val="0"/>
      <w:marBottom w:val="0"/>
      <w:divBdr>
        <w:top w:val="none" w:sz="0" w:space="0" w:color="auto"/>
        <w:left w:val="none" w:sz="0" w:space="0" w:color="auto"/>
        <w:bottom w:val="none" w:sz="0" w:space="0" w:color="auto"/>
        <w:right w:val="none" w:sz="0" w:space="0" w:color="auto"/>
      </w:divBdr>
    </w:div>
    <w:div w:id="598948880">
      <w:bodyDiv w:val="1"/>
      <w:marLeft w:val="0"/>
      <w:marRight w:val="0"/>
      <w:marTop w:val="0"/>
      <w:marBottom w:val="0"/>
      <w:divBdr>
        <w:top w:val="none" w:sz="0" w:space="0" w:color="auto"/>
        <w:left w:val="none" w:sz="0" w:space="0" w:color="auto"/>
        <w:bottom w:val="none" w:sz="0" w:space="0" w:color="auto"/>
        <w:right w:val="none" w:sz="0" w:space="0" w:color="auto"/>
      </w:divBdr>
      <w:divsChild>
        <w:div w:id="406464122">
          <w:marLeft w:val="0"/>
          <w:marRight w:val="0"/>
          <w:marTop w:val="0"/>
          <w:marBottom w:val="0"/>
          <w:divBdr>
            <w:top w:val="none" w:sz="0" w:space="0" w:color="auto"/>
            <w:left w:val="none" w:sz="0" w:space="0" w:color="auto"/>
            <w:bottom w:val="none" w:sz="0" w:space="0" w:color="auto"/>
            <w:right w:val="none" w:sz="0" w:space="0" w:color="auto"/>
          </w:divBdr>
        </w:div>
      </w:divsChild>
    </w:div>
    <w:div w:id="697005263">
      <w:bodyDiv w:val="1"/>
      <w:marLeft w:val="0"/>
      <w:marRight w:val="0"/>
      <w:marTop w:val="0"/>
      <w:marBottom w:val="0"/>
      <w:divBdr>
        <w:top w:val="none" w:sz="0" w:space="0" w:color="auto"/>
        <w:left w:val="none" w:sz="0" w:space="0" w:color="auto"/>
        <w:bottom w:val="none" w:sz="0" w:space="0" w:color="auto"/>
        <w:right w:val="none" w:sz="0" w:space="0" w:color="auto"/>
      </w:divBdr>
      <w:divsChild>
        <w:div w:id="1202355210">
          <w:marLeft w:val="0"/>
          <w:marRight w:val="0"/>
          <w:marTop w:val="0"/>
          <w:marBottom w:val="0"/>
          <w:divBdr>
            <w:top w:val="none" w:sz="0" w:space="0" w:color="auto"/>
            <w:left w:val="none" w:sz="0" w:space="0" w:color="auto"/>
            <w:bottom w:val="none" w:sz="0" w:space="0" w:color="auto"/>
            <w:right w:val="none" w:sz="0" w:space="0" w:color="auto"/>
          </w:divBdr>
        </w:div>
      </w:divsChild>
    </w:div>
    <w:div w:id="813984218">
      <w:bodyDiv w:val="1"/>
      <w:marLeft w:val="0"/>
      <w:marRight w:val="0"/>
      <w:marTop w:val="0"/>
      <w:marBottom w:val="0"/>
      <w:divBdr>
        <w:top w:val="none" w:sz="0" w:space="0" w:color="auto"/>
        <w:left w:val="none" w:sz="0" w:space="0" w:color="auto"/>
        <w:bottom w:val="none" w:sz="0" w:space="0" w:color="auto"/>
        <w:right w:val="none" w:sz="0" w:space="0" w:color="auto"/>
      </w:divBdr>
    </w:div>
    <w:div w:id="820317848">
      <w:bodyDiv w:val="1"/>
      <w:marLeft w:val="0"/>
      <w:marRight w:val="0"/>
      <w:marTop w:val="0"/>
      <w:marBottom w:val="0"/>
      <w:divBdr>
        <w:top w:val="none" w:sz="0" w:space="0" w:color="auto"/>
        <w:left w:val="none" w:sz="0" w:space="0" w:color="auto"/>
        <w:bottom w:val="none" w:sz="0" w:space="0" w:color="auto"/>
        <w:right w:val="none" w:sz="0" w:space="0" w:color="auto"/>
      </w:divBdr>
    </w:div>
    <w:div w:id="1027758866">
      <w:bodyDiv w:val="1"/>
      <w:marLeft w:val="0"/>
      <w:marRight w:val="0"/>
      <w:marTop w:val="0"/>
      <w:marBottom w:val="0"/>
      <w:divBdr>
        <w:top w:val="none" w:sz="0" w:space="0" w:color="auto"/>
        <w:left w:val="none" w:sz="0" w:space="0" w:color="auto"/>
        <w:bottom w:val="none" w:sz="0" w:space="0" w:color="auto"/>
        <w:right w:val="none" w:sz="0" w:space="0" w:color="auto"/>
      </w:divBdr>
      <w:divsChild>
        <w:div w:id="1543399723">
          <w:marLeft w:val="0"/>
          <w:marRight w:val="0"/>
          <w:marTop w:val="0"/>
          <w:marBottom w:val="0"/>
          <w:divBdr>
            <w:top w:val="none" w:sz="0" w:space="0" w:color="auto"/>
            <w:left w:val="none" w:sz="0" w:space="0" w:color="auto"/>
            <w:bottom w:val="none" w:sz="0" w:space="0" w:color="auto"/>
            <w:right w:val="none" w:sz="0" w:space="0" w:color="auto"/>
          </w:divBdr>
          <w:divsChild>
            <w:div w:id="720060046">
              <w:marLeft w:val="0"/>
              <w:marRight w:val="0"/>
              <w:marTop w:val="0"/>
              <w:marBottom w:val="0"/>
              <w:divBdr>
                <w:top w:val="none" w:sz="0" w:space="0" w:color="auto"/>
                <w:left w:val="none" w:sz="0" w:space="0" w:color="auto"/>
                <w:bottom w:val="none" w:sz="0" w:space="0" w:color="auto"/>
                <w:right w:val="none" w:sz="0" w:space="0" w:color="auto"/>
              </w:divBdr>
              <w:divsChild>
                <w:div w:id="1543329199">
                  <w:marLeft w:val="0"/>
                  <w:marRight w:val="0"/>
                  <w:marTop w:val="0"/>
                  <w:marBottom w:val="0"/>
                  <w:divBdr>
                    <w:top w:val="none" w:sz="0" w:space="0" w:color="auto"/>
                    <w:left w:val="none" w:sz="0" w:space="0" w:color="auto"/>
                    <w:bottom w:val="none" w:sz="0" w:space="0" w:color="auto"/>
                    <w:right w:val="none" w:sz="0" w:space="0" w:color="auto"/>
                  </w:divBdr>
                  <w:divsChild>
                    <w:div w:id="1945262495">
                      <w:marLeft w:val="0"/>
                      <w:marRight w:val="0"/>
                      <w:marTop w:val="0"/>
                      <w:marBottom w:val="0"/>
                      <w:divBdr>
                        <w:top w:val="none" w:sz="0" w:space="0" w:color="auto"/>
                        <w:left w:val="none" w:sz="0" w:space="0" w:color="auto"/>
                        <w:bottom w:val="none" w:sz="0" w:space="0" w:color="auto"/>
                        <w:right w:val="single" w:sz="6" w:space="7" w:color="DDDDDD"/>
                      </w:divBdr>
                      <w:divsChild>
                        <w:div w:id="732775025">
                          <w:marLeft w:val="0"/>
                          <w:marRight w:val="0"/>
                          <w:marTop w:val="0"/>
                          <w:marBottom w:val="82"/>
                          <w:divBdr>
                            <w:top w:val="single" w:sz="6" w:space="4" w:color="D7D7D7"/>
                            <w:left w:val="single" w:sz="6" w:space="4" w:color="D7D7D7"/>
                            <w:bottom w:val="single" w:sz="6" w:space="4" w:color="D7D7D7"/>
                            <w:right w:val="single" w:sz="6" w:space="4" w:color="D7D7D7"/>
                          </w:divBdr>
                          <w:divsChild>
                            <w:div w:id="1785953720">
                              <w:marLeft w:val="0"/>
                              <w:marRight w:val="0"/>
                              <w:marTop w:val="0"/>
                              <w:marBottom w:val="0"/>
                              <w:divBdr>
                                <w:top w:val="none" w:sz="0" w:space="0" w:color="auto"/>
                                <w:left w:val="none" w:sz="0" w:space="0" w:color="auto"/>
                                <w:bottom w:val="none" w:sz="0" w:space="0" w:color="auto"/>
                                <w:right w:val="none" w:sz="0" w:space="0" w:color="auto"/>
                              </w:divBdr>
                              <w:divsChild>
                                <w:div w:id="1480852046">
                                  <w:blockQuote w:val="1"/>
                                  <w:marLeft w:val="576"/>
                                  <w:marRight w:val="720"/>
                                  <w:marTop w:val="100"/>
                                  <w:marBottom w:val="100"/>
                                  <w:divBdr>
                                    <w:top w:val="none" w:sz="0" w:space="0" w:color="auto"/>
                                    <w:left w:val="single" w:sz="18" w:space="7" w:color="E0E0E0"/>
                                    <w:bottom w:val="none" w:sz="0" w:space="0" w:color="auto"/>
                                    <w:right w:val="none" w:sz="0" w:space="0" w:color="auto"/>
                                  </w:divBdr>
                                </w:div>
                              </w:divsChild>
                            </w:div>
                          </w:divsChild>
                        </w:div>
                      </w:divsChild>
                    </w:div>
                  </w:divsChild>
                </w:div>
              </w:divsChild>
            </w:div>
          </w:divsChild>
        </w:div>
      </w:divsChild>
    </w:div>
    <w:div w:id="1252010616">
      <w:bodyDiv w:val="1"/>
      <w:marLeft w:val="0"/>
      <w:marRight w:val="0"/>
      <w:marTop w:val="0"/>
      <w:marBottom w:val="0"/>
      <w:divBdr>
        <w:top w:val="none" w:sz="0" w:space="0" w:color="auto"/>
        <w:left w:val="none" w:sz="0" w:space="0" w:color="auto"/>
        <w:bottom w:val="none" w:sz="0" w:space="0" w:color="auto"/>
        <w:right w:val="none" w:sz="0" w:space="0" w:color="auto"/>
      </w:divBdr>
    </w:div>
    <w:div w:id="1289773405">
      <w:bodyDiv w:val="1"/>
      <w:marLeft w:val="0"/>
      <w:marRight w:val="0"/>
      <w:marTop w:val="0"/>
      <w:marBottom w:val="0"/>
      <w:divBdr>
        <w:top w:val="none" w:sz="0" w:space="0" w:color="auto"/>
        <w:left w:val="none" w:sz="0" w:space="0" w:color="auto"/>
        <w:bottom w:val="none" w:sz="0" w:space="0" w:color="auto"/>
        <w:right w:val="none" w:sz="0" w:space="0" w:color="auto"/>
      </w:divBdr>
    </w:div>
    <w:div w:id="1293705884">
      <w:bodyDiv w:val="1"/>
      <w:marLeft w:val="0"/>
      <w:marRight w:val="0"/>
      <w:marTop w:val="0"/>
      <w:marBottom w:val="0"/>
      <w:divBdr>
        <w:top w:val="none" w:sz="0" w:space="0" w:color="auto"/>
        <w:left w:val="none" w:sz="0" w:space="0" w:color="auto"/>
        <w:bottom w:val="none" w:sz="0" w:space="0" w:color="auto"/>
        <w:right w:val="none" w:sz="0" w:space="0" w:color="auto"/>
      </w:divBdr>
    </w:div>
    <w:div w:id="1345521387">
      <w:bodyDiv w:val="1"/>
      <w:marLeft w:val="0"/>
      <w:marRight w:val="0"/>
      <w:marTop w:val="0"/>
      <w:marBottom w:val="0"/>
      <w:divBdr>
        <w:top w:val="none" w:sz="0" w:space="0" w:color="auto"/>
        <w:left w:val="none" w:sz="0" w:space="0" w:color="auto"/>
        <w:bottom w:val="none" w:sz="0" w:space="0" w:color="auto"/>
        <w:right w:val="none" w:sz="0" w:space="0" w:color="auto"/>
      </w:divBdr>
    </w:div>
    <w:div w:id="1361125456">
      <w:bodyDiv w:val="1"/>
      <w:marLeft w:val="0"/>
      <w:marRight w:val="0"/>
      <w:marTop w:val="0"/>
      <w:marBottom w:val="0"/>
      <w:divBdr>
        <w:top w:val="none" w:sz="0" w:space="0" w:color="auto"/>
        <w:left w:val="none" w:sz="0" w:space="0" w:color="auto"/>
        <w:bottom w:val="none" w:sz="0" w:space="0" w:color="auto"/>
        <w:right w:val="none" w:sz="0" w:space="0" w:color="auto"/>
      </w:divBdr>
    </w:div>
    <w:div w:id="1362167839">
      <w:bodyDiv w:val="1"/>
      <w:marLeft w:val="0"/>
      <w:marRight w:val="0"/>
      <w:marTop w:val="0"/>
      <w:marBottom w:val="0"/>
      <w:divBdr>
        <w:top w:val="none" w:sz="0" w:space="0" w:color="auto"/>
        <w:left w:val="none" w:sz="0" w:space="0" w:color="auto"/>
        <w:bottom w:val="none" w:sz="0" w:space="0" w:color="auto"/>
        <w:right w:val="none" w:sz="0" w:space="0" w:color="auto"/>
      </w:divBdr>
    </w:div>
    <w:div w:id="1454206423">
      <w:bodyDiv w:val="1"/>
      <w:marLeft w:val="0"/>
      <w:marRight w:val="0"/>
      <w:marTop w:val="0"/>
      <w:marBottom w:val="0"/>
      <w:divBdr>
        <w:top w:val="none" w:sz="0" w:space="0" w:color="auto"/>
        <w:left w:val="none" w:sz="0" w:space="0" w:color="auto"/>
        <w:bottom w:val="none" w:sz="0" w:space="0" w:color="auto"/>
        <w:right w:val="none" w:sz="0" w:space="0" w:color="auto"/>
      </w:divBdr>
    </w:div>
    <w:div w:id="1555504034">
      <w:bodyDiv w:val="1"/>
      <w:marLeft w:val="0"/>
      <w:marRight w:val="0"/>
      <w:marTop w:val="0"/>
      <w:marBottom w:val="0"/>
      <w:divBdr>
        <w:top w:val="none" w:sz="0" w:space="0" w:color="auto"/>
        <w:left w:val="none" w:sz="0" w:space="0" w:color="auto"/>
        <w:bottom w:val="none" w:sz="0" w:space="0" w:color="auto"/>
        <w:right w:val="none" w:sz="0" w:space="0" w:color="auto"/>
      </w:divBdr>
      <w:divsChild>
        <w:div w:id="228540843">
          <w:marLeft w:val="0"/>
          <w:marRight w:val="0"/>
          <w:marTop w:val="0"/>
          <w:marBottom w:val="0"/>
          <w:divBdr>
            <w:top w:val="none" w:sz="0" w:space="0" w:color="auto"/>
            <w:left w:val="none" w:sz="0" w:space="0" w:color="auto"/>
            <w:bottom w:val="none" w:sz="0" w:space="0" w:color="auto"/>
            <w:right w:val="none" w:sz="0" w:space="0" w:color="auto"/>
          </w:divBdr>
          <w:divsChild>
            <w:div w:id="1251963202">
              <w:marLeft w:val="0"/>
              <w:marRight w:val="0"/>
              <w:marTop w:val="0"/>
              <w:marBottom w:val="0"/>
              <w:divBdr>
                <w:top w:val="none" w:sz="0" w:space="0" w:color="auto"/>
                <w:left w:val="none" w:sz="0" w:space="0" w:color="auto"/>
                <w:bottom w:val="none" w:sz="0" w:space="0" w:color="auto"/>
                <w:right w:val="none" w:sz="0" w:space="0" w:color="auto"/>
              </w:divBdr>
              <w:divsChild>
                <w:div w:id="1311904858">
                  <w:marLeft w:val="0"/>
                  <w:marRight w:val="0"/>
                  <w:marTop w:val="0"/>
                  <w:marBottom w:val="0"/>
                  <w:divBdr>
                    <w:top w:val="none" w:sz="0" w:space="0" w:color="auto"/>
                    <w:left w:val="none" w:sz="0" w:space="0" w:color="auto"/>
                    <w:bottom w:val="none" w:sz="0" w:space="0" w:color="auto"/>
                    <w:right w:val="none" w:sz="0" w:space="0" w:color="auto"/>
                  </w:divBdr>
                  <w:divsChild>
                    <w:div w:id="955911247">
                      <w:marLeft w:val="0"/>
                      <w:marRight w:val="0"/>
                      <w:marTop w:val="0"/>
                      <w:marBottom w:val="0"/>
                      <w:divBdr>
                        <w:top w:val="none" w:sz="0" w:space="0" w:color="auto"/>
                        <w:left w:val="none" w:sz="0" w:space="0" w:color="auto"/>
                        <w:bottom w:val="none" w:sz="0" w:space="0" w:color="auto"/>
                        <w:right w:val="none" w:sz="0" w:space="0" w:color="auto"/>
                      </w:divBdr>
                      <w:divsChild>
                        <w:div w:id="956179577">
                          <w:marLeft w:val="0"/>
                          <w:marRight w:val="0"/>
                          <w:marTop w:val="0"/>
                          <w:marBottom w:val="0"/>
                          <w:divBdr>
                            <w:top w:val="none" w:sz="0" w:space="0" w:color="auto"/>
                            <w:left w:val="none" w:sz="0" w:space="0" w:color="auto"/>
                            <w:bottom w:val="none" w:sz="0" w:space="0" w:color="auto"/>
                            <w:right w:val="none" w:sz="0" w:space="0" w:color="auto"/>
                          </w:divBdr>
                          <w:divsChild>
                            <w:div w:id="1204057384">
                              <w:marLeft w:val="0"/>
                              <w:marRight w:val="0"/>
                              <w:marTop w:val="0"/>
                              <w:marBottom w:val="0"/>
                              <w:divBdr>
                                <w:top w:val="none" w:sz="0" w:space="0" w:color="auto"/>
                                <w:left w:val="none" w:sz="0" w:space="0" w:color="auto"/>
                                <w:bottom w:val="none" w:sz="0" w:space="0" w:color="auto"/>
                                <w:right w:val="none" w:sz="0" w:space="0" w:color="auto"/>
                              </w:divBdr>
                              <w:divsChild>
                                <w:div w:id="1415206162">
                                  <w:marLeft w:val="0"/>
                                  <w:marRight w:val="0"/>
                                  <w:marTop w:val="0"/>
                                  <w:marBottom w:val="0"/>
                                  <w:divBdr>
                                    <w:top w:val="none" w:sz="0" w:space="0" w:color="auto"/>
                                    <w:left w:val="none" w:sz="0" w:space="0" w:color="auto"/>
                                    <w:bottom w:val="none" w:sz="0" w:space="0" w:color="auto"/>
                                    <w:right w:val="none" w:sz="0" w:space="0" w:color="auto"/>
                                  </w:divBdr>
                                  <w:divsChild>
                                    <w:div w:id="27685715">
                                      <w:marLeft w:val="0"/>
                                      <w:marRight w:val="0"/>
                                      <w:marTop w:val="0"/>
                                      <w:marBottom w:val="0"/>
                                      <w:divBdr>
                                        <w:top w:val="none" w:sz="0" w:space="0" w:color="auto"/>
                                        <w:left w:val="none" w:sz="0" w:space="0" w:color="auto"/>
                                        <w:bottom w:val="none" w:sz="0" w:space="0" w:color="auto"/>
                                        <w:right w:val="none" w:sz="0" w:space="0" w:color="auto"/>
                                      </w:divBdr>
                                      <w:divsChild>
                                        <w:div w:id="955791090">
                                          <w:marLeft w:val="0"/>
                                          <w:marRight w:val="0"/>
                                          <w:marTop w:val="0"/>
                                          <w:marBottom w:val="0"/>
                                          <w:divBdr>
                                            <w:top w:val="none" w:sz="0" w:space="0" w:color="auto"/>
                                            <w:left w:val="none" w:sz="0" w:space="0" w:color="auto"/>
                                            <w:bottom w:val="none" w:sz="0" w:space="0" w:color="auto"/>
                                            <w:right w:val="none" w:sz="0" w:space="0" w:color="auto"/>
                                          </w:divBdr>
                                          <w:divsChild>
                                            <w:div w:id="1522236833">
                                              <w:marLeft w:val="0"/>
                                              <w:marRight w:val="0"/>
                                              <w:marTop w:val="0"/>
                                              <w:marBottom w:val="0"/>
                                              <w:divBdr>
                                                <w:top w:val="none" w:sz="0" w:space="0" w:color="auto"/>
                                                <w:left w:val="none" w:sz="0" w:space="0" w:color="auto"/>
                                                <w:bottom w:val="none" w:sz="0" w:space="0" w:color="auto"/>
                                                <w:right w:val="none" w:sz="0" w:space="0" w:color="auto"/>
                                              </w:divBdr>
                                              <w:divsChild>
                                                <w:div w:id="138071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52179111">
      <w:bodyDiv w:val="1"/>
      <w:marLeft w:val="0"/>
      <w:marRight w:val="0"/>
      <w:marTop w:val="0"/>
      <w:marBottom w:val="0"/>
      <w:divBdr>
        <w:top w:val="none" w:sz="0" w:space="0" w:color="auto"/>
        <w:left w:val="none" w:sz="0" w:space="0" w:color="auto"/>
        <w:bottom w:val="none" w:sz="0" w:space="0" w:color="auto"/>
        <w:right w:val="none" w:sz="0" w:space="0" w:color="auto"/>
      </w:divBdr>
    </w:div>
    <w:div w:id="1787234713">
      <w:bodyDiv w:val="1"/>
      <w:marLeft w:val="0"/>
      <w:marRight w:val="0"/>
      <w:marTop w:val="0"/>
      <w:marBottom w:val="0"/>
      <w:divBdr>
        <w:top w:val="none" w:sz="0" w:space="0" w:color="auto"/>
        <w:left w:val="none" w:sz="0" w:space="0" w:color="auto"/>
        <w:bottom w:val="none" w:sz="0" w:space="0" w:color="auto"/>
        <w:right w:val="none" w:sz="0" w:space="0" w:color="auto"/>
      </w:divBdr>
    </w:div>
    <w:div w:id="1863662645">
      <w:bodyDiv w:val="1"/>
      <w:marLeft w:val="0"/>
      <w:marRight w:val="0"/>
      <w:marTop w:val="0"/>
      <w:marBottom w:val="0"/>
      <w:divBdr>
        <w:top w:val="none" w:sz="0" w:space="0" w:color="auto"/>
        <w:left w:val="none" w:sz="0" w:space="0" w:color="auto"/>
        <w:bottom w:val="none" w:sz="0" w:space="0" w:color="auto"/>
        <w:right w:val="none" w:sz="0" w:space="0" w:color="auto"/>
      </w:divBdr>
    </w:div>
    <w:div w:id="1873298115">
      <w:bodyDiv w:val="1"/>
      <w:marLeft w:val="0"/>
      <w:marRight w:val="0"/>
      <w:marTop w:val="0"/>
      <w:marBottom w:val="0"/>
      <w:divBdr>
        <w:top w:val="none" w:sz="0" w:space="0" w:color="auto"/>
        <w:left w:val="none" w:sz="0" w:space="0" w:color="auto"/>
        <w:bottom w:val="none" w:sz="0" w:space="0" w:color="auto"/>
        <w:right w:val="none" w:sz="0" w:space="0" w:color="auto"/>
      </w:divBdr>
    </w:div>
    <w:div w:id="2087340468">
      <w:bodyDiv w:val="1"/>
      <w:marLeft w:val="0"/>
      <w:marRight w:val="0"/>
      <w:marTop w:val="0"/>
      <w:marBottom w:val="0"/>
      <w:divBdr>
        <w:top w:val="none" w:sz="0" w:space="0" w:color="auto"/>
        <w:left w:val="none" w:sz="0" w:space="0" w:color="auto"/>
        <w:bottom w:val="none" w:sz="0" w:space="0" w:color="auto"/>
        <w:right w:val="none" w:sz="0" w:space="0" w:color="auto"/>
      </w:divBdr>
    </w:div>
    <w:div w:id="2124961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image" Target="media/image2.png"/><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CD6E3F31915D1F42A01C80A6F088695B" ma:contentTypeVersion="17" ma:contentTypeDescription="新しいドキュメントを作成します。" ma:contentTypeScope="" ma:versionID="230467967706a5df773c2ba8653300c0">
  <xsd:schema xmlns:xsd="http://www.w3.org/2001/XMLSchema" xmlns:xs="http://www.w3.org/2001/XMLSchema" xmlns:p="http://schemas.microsoft.com/office/2006/metadata/properties" xmlns:ns2="275b8cb9-e610-4575-b318-2dfc03507e68" xmlns:ns3="19563dc5-de1f-4cd8-b149-eb48e1007c08" targetNamespace="http://schemas.microsoft.com/office/2006/metadata/properties" ma:root="true" ma:fieldsID="25f17d3985b181e125bd8c361a0b4db8" ns2:_="" ns3:_="">
    <xsd:import namespace="275b8cb9-e610-4575-b318-2dfc03507e68"/>
    <xsd:import namespace="19563dc5-de1f-4cd8-b149-eb48e1007c0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5b8cb9-e610-4575-b318-2dfc03507e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9dd84382-b38c-4eba-b7c2-4a66a077def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563dc5-de1f-4cd8-b149-eb48e1007c08" elementFormDefault="qualified">
    <xsd:import namespace="http://schemas.microsoft.com/office/2006/documentManagement/types"/>
    <xsd:import namespace="http://schemas.microsoft.com/office/infopath/2007/PartnerControls"/>
    <xsd:element name="SharedWithUsers" ma:index="17"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d14d9be9-803f-49b9-b35f-231417d3d231}" ma:internalName="TaxCatchAll" ma:showField="CatchAllData" ma:web="19563dc5-de1f-4cd8-b149-eb48e1007c0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19563dc5-de1f-4cd8-b149-eb48e1007c08" xsi:nil="true"/>
    <lcf76f155ced4ddcb4097134ff3c332f xmlns="275b8cb9-e610-4575-b318-2dfc03507e6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F9F29FD-9EB6-4C91-B302-747155A939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5b8cb9-e610-4575-b318-2dfc03507e68"/>
    <ds:schemaRef ds:uri="19563dc5-de1f-4cd8-b149-eb48e1007c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43867D0-D361-4F56-B0B9-E76B552A3A7A}">
  <ds:schemaRefs>
    <ds:schemaRef ds:uri="http://schemas.microsoft.com/sharepoint/v3/contenttype/forms"/>
  </ds:schemaRefs>
</ds:datastoreItem>
</file>

<file path=customXml/itemProps3.xml><?xml version="1.0" encoding="utf-8"?>
<ds:datastoreItem xmlns:ds="http://schemas.openxmlformats.org/officeDocument/2006/customXml" ds:itemID="{1EE90ACC-5503-45DF-B828-D33EB08C6C2D}">
  <ds:schemaRefs>
    <ds:schemaRef ds:uri="http://schemas.openxmlformats.org/officeDocument/2006/bibliography"/>
  </ds:schemaRefs>
</ds:datastoreItem>
</file>

<file path=customXml/itemProps4.xml><?xml version="1.0" encoding="utf-8"?>
<ds:datastoreItem xmlns:ds="http://schemas.openxmlformats.org/officeDocument/2006/customXml" ds:itemID="{E54FC9E9-8727-4AE2-AE88-030CFEA5C245}">
  <ds:schemaRefs>
    <ds:schemaRef ds:uri="http://schemas.microsoft.com/office/2006/metadata/properties"/>
    <ds:schemaRef ds:uri="http://schemas.microsoft.com/office/infopath/2007/PartnerControls"/>
    <ds:schemaRef ds:uri="19563dc5-de1f-4cd8-b149-eb48e1007c08"/>
    <ds:schemaRef ds:uri="275b8cb9-e610-4575-b318-2dfc03507e68"/>
  </ds:schemaRefs>
</ds:datastoreItem>
</file>

<file path=docProps/app.xml><?xml version="1.0" encoding="utf-8"?>
<Properties xmlns="http://schemas.openxmlformats.org/officeDocument/2006/extended-properties" xmlns:vt="http://schemas.openxmlformats.org/officeDocument/2006/docPropsVTypes">
  <Template>Normal.dotm</Template>
  <TotalTime>6786</TotalTime>
  <Pages>33</Pages>
  <Words>6350</Words>
  <Characters>36196</Characters>
  <Application>Microsoft Office Word</Application>
  <DocSecurity>0</DocSecurity>
  <Lines>301</Lines>
  <Paragraphs>84</Paragraphs>
  <ScaleCrop>false</ScaleCrop>
  <HeadingPairs>
    <vt:vector size="2" baseType="variant">
      <vt:variant>
        <vt:lpstr>タイトル</vt:lpstr>
      </vt:variant>
      <vt:variant>
        <vt:i4>1</vt:i4>
      </vt:variant>
    </vt:vector>
  </HeadingPairs>
  <TitlesOfParts>
    <vt:vector size="1" baseType="lpstr">
      <vt:lpstr/>
    </vt:vector>
  </TitlesOfParts>
  <Company>Hitachi, Ltd.</Company>
  <LinksUpToDate>false</LinksUpToDate>
  <CharactersWithSpaces>42462</CharactersWithSpaces>
  <SharedDoc>false</SharedDoc>
  <HLinks>
    <vt:vector size="126" baseType="variant">
      <vt:variant>
        <vt:i4>1179703</vt:i4>
      </vt:variant>
      <vt:variant>
        <vt:i4>122</vt:i4>
      </vt:variant>
      <vt:variant>
        <vt:i4>0</vt:i4>
      </vt:variant>
      <vt:variant>
        <vt:i4>5</vt:i4>
      </vt:variant>
      <vt:variant>
        <vt:lpwstr/>
      </vt:variant>
      <vt:variant>
        <vt:lpwstr>_Toc25072077</vt:lpwstr>
      </vt:variant>
      <vt:variant>
        <vt:i4>1245239</vt:i4>
      </vt:variant>
      <vt:variant>
        <vt:i4>116</vt:i4>
      </vt:variant>
      <vt:variant>
        <vt:i4>0</vt:i4>
      </vt:variant>
      <vt:variant>
        <vt:i4>5</vt:i4>
      </vt:variant>
      <vt:variant>
        <vt:lpwstr/>
      </vt:variant>
      <vt:variant>
        <vt:lpwstr>_Toc25072076</vt:lpwstr>
      </vt:variant>
      <vt:variant>
        <vt:i4>1048631</vt:i4>
      </vt:variant>
      <vt:variant>
        <vt:i4>110</vt:i4>
      </vt:variant>
      <vt:variant>
        <vt:i4>0</vt:i4>
      </vt:variant>
      <vt:variant>
        <vt:i4>5</vt:i4>
      </vt:variant>
      <vt:variant>
        <vt:lpwstr/>
      </vt:variant>
      <vt:variant>
        <vt:lpwstr>_Toc25072075</vt:lpwstr>
      </vt:variant>
      <vt:variant>
        <vt:i4>1114167</vt:i4>
      </vt:variant>
      <vt:variant>
        <vt:i4>104</vt:i4>
      </vt:variant>
      <vt:variant>
        <vt:i4>0</vt:i4>
      </vt:variant>
      <vt:variant>
        <vt:i4>5</vt:i4>
      </vt:variant>
      <vt:variant>
        <vt:lpwstr/>
      </vt:variant>
      <vt:variant>
        <vt:lpwstr>_Toc25072074</vt:lpwstr>
      </vt:variant>
      <vt:variant>
        <vt:i4>1507383</vt:i4>
      </vt:variant>
      <vt:variant>
        <vt:i4>98</vt:i4>
      </vt:variant>
      <vt:variant>
        <vt:i4>0</vt:i4>
      </vt:variant>
      <vt:variant>
        <vt:i4>5</vt:i4>
      </vt:variant>
      <vt:variant>
        <vt:lpwstr/>
      </vt:variant>
      <vt:variant>
        <vt:lpwstr>_Toc25072072</vt:lpwstr>
      </vt:variant>
      <vt:variant>
        <vt:i4>1310775</vt:i4>
      </vt:variant>
      <vt:variant>
        <vt:i4>92</vt:i4>
      </vt:variant>
      <vt:variant>
        <vt:i4>0</vt:i4>
      </vt:variant>
      <vt:variant>
        <vt:i4>5</vt:i4>
      </vt:variant>
      <vt:variant>
        <vt:lpwstr/>
      </vt:variant>
      <vt:variant>
        <vt:lpwstr>_Toc25072071</vt:lpwstr>
      </vt:variant>
      <vt:variant>
        <vt:i4>1376311</vt:i4>
      </vt:variant>
      <vt:variant>
        <vt:i4>86</vt:i4>
      </vt:variant>
      <vt:variant>
        <vt:i4>0</vt:i4>
      </vt:variant>
      <vt:variant>
        <vt:i4>5</vt:i4>
      </vt:variant>
      <vt:variant>
        <vt:lpwstr/>
      </vt:variant>
      <vt:variant>
        <vt:lpwstr>_Toc25072070</vt:lpwstr>
      </vt:variant>
      <vt:variant>
        <vt:i4>1835062</vt:i4>
      </vt:variant>
      <vt:variant>
        <vt:i4>80</vt:i4>
      </vt:variant>
      <vt:variant>
        <vt:i4>0</vt:i4>
      </vt:variant>
      <vt:variant>
        <vt:i4>5</vt:i4>
      </vt:variant>
      <vt:variant>
        <vt:lpwstr/>
      </vt:variant>
      <vt:variant>
        <vt:lpwstr>_Toc25072069</vt:lpwstr>
      </vt:variant>
      <vt:variant>
        <vt:i4>1900598</vt:i4>
      </vt:variant>
      <vt:variant>
        <vt:i4>74</vt:i4>
      </vt:variant>
      <vt:variant>
        <vt:i4>0</vt:i4>
      </vt:variant>
      <vt:variant>
        <vt:i4>5</vt:i4>
      </vt:variant>
      <vt:variant>
        <vt:lpwstr/>
      </vt:variant>
      <vt:variant>
        <vt:lpwstr>_Toc25072068</vt:lpwstr>
      </vt:variant>
      <vt:variant>
        <vt:i4>1179702</vt:i4>
      </vt:variant>
      <vt:variant>
        <vt:i4>68</vt:i4>
      </vt:variant>
      <vt:variant>
        <vt:i4>0</vt:i4>
      </vt:variant>
      <vt:variant>
        <vt:i4>5</vt:i4>
      </vt:variant>
      <vt:variant>
        <vt:lpwstr/>
      </vt:variant>
      <vt:variant>
        <vt:lpwstr>_Toc25072067</vt:lpwstr>
      </vt:variant>
      <vt:variant>
        <vt:i4>1245238</vt:i4>
      </vt:variant>
      <vt:variant>
        <vt:i4>62</vt:i4>
      </vt:variant>
      <vt:variant>
        <vt:i4>0</vt:i4>
      </vt:variant>
      <vt:variant>
        <vt:i4>5</vt:i4>
      </vt:variant>
      <vt:variant>
        <vt:lpwstr/>
      </vt:variant>
      <vt:variant>
        <vt:lpwstr>_Toc25072066</vt:lpwstr>
      </vt:variant>
      <vt:variant>
        <vt:i4>1048630</vt:i4>
      </vt:variant>
      <vt:variant>
        <vt:i4>56</vt:i4>
      </vt:variant>
      <vt:variant>
        <vt:i4>0</vt:i4>
      </vt:variant>
      <vt:variant>
        <vt:i4>5</vt:i4>
      </vt:variant>
      <vt:variant>
        <vt:lpwstr/>
      </vt:variant>
      <vt:variant>
        <vt:lpwstr>_Toc25072065</vt:lpwstr>
      </vt:variant>
      <vt:variant>
        <vt:i4>1114166</vt:i4>
      </vt:variant>
      <vt:variant>
        <vt:i4>50</vt:i4>
      </vt:variant>
      <vt:variant>
        <vt:i4>0</vt:i4>
      </vt:variant>
      <vt:variant>
        <vt:i4>5</vt:i4>
      </vt:variant>
      <vt:variant>
        <vt:lpwstr/>
      </vt:variant>
      <vt:variant>
        <vt:lpwstr>_Toc25072064</vt:lpwstr>
      </vt:variant>
      <vt:variant>
        <vt:i4>1441846</vt:i4>
      </vt:variant>
      <vt:variant>
        <vt:i4>44</vt:i4>
      </vt:variant>
      <vt:variant>
        <vt:i4>0</vt:i4>
      </vt:variant>
      <vt:variant>
        <vt:i4>5</vt:i4>
      </vt:variant>
      <vt:variant>
        <vt:lpwstr/>
      </vt:variant>
      <vt:variant>
        <vt:lpwstr>_Toc25072063</vt:lpwstr>
      </vt:variant>
      <vt:variant>
        <vt:i4>1507382</vt:i4>
      </vt:variant>
      <vt:variant>
        <vt:i4>38</vt:i4>
      </vt:variant>
      <vt:variant>
        <vt:i4>0</vt:i4>
      </vt:variant>
      <vt:variant>
        <vt:i4>5</vt:i4>
      </vt:variant>
      <vt:variant>
        <vt:lpwstr/>
      </vt:variant>
      <vt:variant>
        <vt:lpwstr>_Toc25072062</vt:lpwstr>
      </vt:variant>
      <vt:variant>
        <vt:i4>1310774</vt:i4>
      </vt:variant>
      <vt:variant>
        <vt:i4>32</vt:i4>
      </vt:variant>
      <vt:variant>
        <vt:i4>0</vt:i4>
      </vt:variant>
      <vt:variant>
        <vt:i4>5</vt:i4>
      </vt:variant>
      <vt:variant>
        <vt:lpwstr/>
      </vt:variant>
      <vt:variant>
        <vt:lpwstr>_Toc25072061</vt:lpwstr>
      </vt:variant>
      <vt:variant>
        <vt:i4>1376310</vt:i4>
      </vt:variant>
      <vt:variant>
        <vt:i4>26</vt:i4>
      </vt:variant>
      <vt:variant>
        <vt:i4>0</vt:i4>
      </vt:variant>
      <vt:variant>
        <vt:i4>5</vt:i4>
      </vt:variant>
      <vt:variant>
        <vt:lpwstr/>
      </vt:variant>
      <vt:variant>
        <vt:lpwstr>_Toc25072060</vt:lpwstr>
      </vt:variant>
      <vt:variant>
        <vt:i4>1835061</vt:i4>
      </vt:variant>
      <vt:variant>
        <vt:i4>20</vt:i4>
      </vt:variant>
      <vt:variant>
        <vt:i4>0</vt:i4>
      </vt:variant>
      <vt:variant>
        <vt:i4>5</vt:i4>
      </vt:variant>
      <vt:variant>
        <vt:lpwstr/>
      </vt:variant>
      <vt:variant>
        <vt:lpwstr>_Toc25072059</vt:lpwstr>
      </vt:variant>
      <vt:variant>
        <vt:i4>1900597</vt:i4>
      </vt:variant>
      <vt:variant>
        <vt:i4>14</vt:i4>
      </vt:variant>
      <vt:variant>
        <vt:i4>0</vt:i4>
      </vt:variant>
      <vt:variant>
        <vt:i4>5</vt:i4>
      </vt:variant>
      <vt:variant>
        <vt:lpwstr/>
      </vt:variant>
      <vt:variant>
        <vt:lpwstr>_Toc25072058</vt:lpwstr>
      </vt:variant>
      <vt:variant>
        <vt:i4>1179701</vt:i4>
      </vt:variant>
      <vt:variant>
        <vt:i4>8</vt:i4>
      </vt:variant>
      <vt:variant>
        <vt:i4>0</vt:i4>
      </vt:variant>
      <vt:variant>
        <vt:i4>5</vt:i4>
      </vt:variant>
      <vt:variant>
        <vt:lpwstr/>
      </vt:variant>
      <vt:variant>
        <vt:lpwstr>_Toc25072057</vt:lpwstr>
      </vt:variant>
      <vt:variant>
        <vt:i4>1245237</vt:i4>
      </vt:variant>
      <vt:variant>
        <vt:i4>2</vt:i4>
      </vt:variant>
      <vt:variant>
        <vt:i4>0</vt:i4>
      </vt:variant>
      <vt:variant>
        <vt:i4>5</vt:i4>
      </vt:variant>
      <vt:variant>
        <vt:lpwstr/>
      </vt:variant>
      <vt:variant>
        <vt:lpwstr>_Toc25072056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Hitachi, Ltd.</dc:creator>
  <cp:keywords/>
  <cp:lastModifiedBy>矢澤孝一郎 / YAZAWA，KOICHIRO</cp:lastModifiedBy>
  <cp:revision>1333</cp:revision>
  <cp:lastPrinted>2015-06-30T03:51:00Z</cp:lastPrinted>
  <dcterms:created xsi:type="dcterms:W3CDTF">2018-04-25T03:13:00Z</dcterms:created>
  <dcterms:modified xsi:type="dcterms:W3CDTF">2024-11-15T07:19:00Z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0x010100CD6E3F31915D1F42A01C80A6F088695B</vt:lpwstr>
  </property>
  <property fmtid="{D5CDD505-2E9C-101B-9397-08002B2CF9AE}" pid="3" name="MediaServiceImageTags">
    <vt:lpwstr/>
  </property>
</Properties>
</file>